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6D783" w14:textId="77777777" w:rsidR="00991BAE" w:rsidRPr="00BD6C15" w:rsidRDefault="00991BAE" w:rsidP="00A9528F">
      <w:pPr>
        <w:pStyle w:val="CSITitleSection"/>
        <w:tabs>
          <w:tab w:val="left" w:pos="1080"/>
          <w:tab w:val="left" w:pos="1800"/>
          <w:tab w:val="left" w:pos="2520"/>
          <w:tab w:val="left" w:pos="3240"/>
          <w:tab w:val="left" w:pos="3960"/>
          <w:tab w:val="left" w:pos="4680"/>
        </w:tabs>
        <w:rPr>
          <w:rFonts w:eastAsia="MS Mincho"/>
        </w:rPr>
      </w:pPr>
      <w:r w:rsidRPr="00BD6C15">
        <w:rPr>
          <w:rFonts w:eastAsia="MS Mincho"/>
        </w:rPr>
        <w:t xml:space="preserve">SECTION </w:t>
      </w:r>
      <w:r w:rsidR="00FA4DC9">
        <w:rPr>
          <w:rFonts w:eastAsia="MS Mincho"/>
          <w:color w:val="FF0000"/>
        </w:rPr>
        <w:t>26 09 XX</w:t>
      </w:r>
    </w:p>
    <w:p w14:paraId="66467396" w14:textId="77777777" w:rsidR="00991BAE" w:rsidRPr="00463BE2" w:rsidRDefault="00985E5D" w:rsidP="00A9528F">
      <w:pPr>
        <w:pStyle w:val="CSITitleSection"/>
        <w:tabs>
          <w:tab w:val="left" w:pos="1080"/>
          <w:tab w:val="left" w:pos="1800"/>
          <w:tab w:val="left" w:pos="2520"/>
          <w:tab w:val="left" w:pos="3240"/>
          <w:tab w:val="left" w:pos="3960"/>
          <w:tab w:val="left" w:pos="4680"/>
        </w:tabs>
        <w:rPr>
          <w:rFonts w:eastAsia="MS Mincho"/>
        </w:rPr>
      </w:pPr>
      <w:r w:rsidRPr="00463BE2">
        <w:rPr>
          <w:rFonts w:eastAsia="MS Mincho"/>
        </w:rPr>
        <w:t xml:space="preserve">LIGHTING CONTROL SYSTEM </w:t>
      </w:r>
    </w:p>
    <w:p w14:paraId="37CD27C5" w14:textId="1F219BD6" w:rsidR="00991BAE" w:rsidRDefault="00991BAE" w:rsidP="00A9528F">
      <w:pPr>
        <w:pStyle w:val="CSILevel1"/>
        <w:tabs>
          <w:tab w:val="left" w:pos="1080"/>
          <w:tab w:val="left" w:pos="1800"/>
          <w:tab w:val="left" w:pos="2520"/>
          <w:tab w:val="left" w:pos="3240"/>
          <w:tab w:val="left" w:pos="3960"/>
          <w:tab w:val="left" w:pos="4680"/>
        </w:tabs>
      </w:pPr>
      <w:bookmarkStart w:id="0" w:name="_Toc256596736"/>
      <w:bookmarkStart w:id="1" w:name="_Toc274478677"/>
      <w:bookmarkStart w:id="2" w:name="_Toc318549034"/>
      <w:bookmarkStart w:id="3" w:name="_Toc321908139"/>
      <w:bookmarkStart w:id="4" w:name="_Toc329942286"/>
      <w:r w:rsidRPr="00C3620D">
        <w:t>GENERAL</w:t>
      </w:r>
      <w:bookmarkEnd w:id="0"/>
      <w:bookmarkEnd w:id="1"/>
      <w:bookmarkEnd w:id="2"/>
      <w:bookmarkEnd w:id="3"/>
      <w:bookmarkEnd w:id="4"/>
    </w:p>
    <w:p w14:paraId="547B8815" w14:textId="6764278C" w:rsidR="0026279F" w:rsidRPr="005C7F87" w:rsidRDefault="0026279F" w:rsidP="00E02DEE">
      <w:pPr>
        <w:pStyle w:val="CSILevel2"/>
      </w:pPr>
      <w:bookmarkStart w:id="5" w:name="_Toc102064055"/>
      <w:bookmarkStart w:id="6" w:name="_Toc321763415"/>
      <w:bookmarkStart w:id="7" w:name="_Toc321908140"/>
      <w:bookmarkStart w:id="8" w:name="_Toc329942287"/>
      <w:bookmarkStart w:id="9" w:name="_Toc254951334"/>
      <w:bookmarkStart w:id="10" w:name="_Toc256596738"/>
      <w:bookmarkStart w:id="11" w:name="_Toc274478679"/>
      <w:bookmarkStart w:id="12" w:name="_Toc318549035"/>
      <w:r w:rsidRPr="005C7F87">
        <w:t>S</w:t>
      </w:r>
      <w:bookmarkEnd w:id="5"/>
      <w:r w:rsidRPr="005C7F87">
        <w:t>ummary</w:t>
      </w:r>
      <w:bookmarkEnd w:id="6"/>
      <w:bookmarkEnd w:id="7"/>
      <w:bookmarkEnd w:id="8"/>
    </w:p>
    <w:p w14:paraId="22206D77" w14:textId="77777777" w:rsidR="00621F19" w:rsidRDefault="0026279F" w:rsidP="00FA33C8">
      <w:pPr>
        <w:pStyle w:val="CSILevel3"/>
      </w:pPr>
      <w:r w:rsidRPr="001B410F">
        <w:t>Provide Architectural Dimming and Control equipment as specified herein and as shown on the schedules and drawings.</w:t>
      </w:r>
      <w:r w:rsidR="002F6B2E" w:rsidRPr="001B410F">
        <w:t xml:space="preserve"> </w:t>
      </w:r>
    </w:p>
    <w:p w14:paraId="51142DEB" w14:textId="77777777" w:rsidR="0026279F" w:rsidRPr="001B410F" w:rsidRDefault="0026279F" w:rsidP="00FA33C8">
      <w:pPr>
        <w:pStyle w:val="CSILevel3"/>
      </w:pPr>
      <w:r w:rsidRPr="001B410F">
        <w:t>Prime electrical contractor shall connect power feed and load circuits to the new dimming and control system.</w:t>
      </w:r>
    </w:p>
    <w:p w14:paraId="0E327959" w14:textId="77777777" w:rsidR="0026279F" w:rsidRDefault="0026279F" w:rsidP="00FA33C8">
      <w:pPr>
        <w:pStyle w:val="CSILevel3"/>
      </w:pPr>
      <w:r w:rsidRPr="001B410F">
        <w:t>Related Sections:</w:t>
      </w:r>
    </w:p>
    <w:p w14:paraId="4166112A" w14:textId="77777777" w:rsidR="00F40DE5" w:rsidRDefault="00F40DE5" w:rsidP="00FA33C8">
      <w:pPr>
        <w:pStyle w:val="CSILevel4"/>
      </w:pPr>
      <w:r>
        <w:t>Section 01 70 00 Execution and Closeout Requirements</w:t>
      </w:r>
    </w:p>
    <w:p w14:paraId="03AD5D31" w14:textId="77777777" w:rsidR="00FA4DC9" w:rsidRDefault="00FA4DC9" w:rsidP="00FA33C8">
      <w:pPr>
        <w:pStyle w:val="CSILevel4"/>
      </w:pPr>
      <w:r>
        <w:t>Section 11 61 00 Broadcast, Theatre, and Stage Equipment</w:t>
      </w:r>
    </w:p>
    <w:p w14:paraId="2CDCC79D" w14:textId="77777777" w:rsidR="000E64FA" w:rsidRDefault="000E64FA" w:rsidP="00FA33C8">
      <w:pPr>
        <w:pStyle w:val="CSILevel4"/>
      </w:pPr>
      <w:r>
        <w:t>Section 26 08 00 Commissioning of Electrical Systems</w:t>
      </w:r>
    </w:p>
    <w:p w14:paraId="2CE2AF53" w14:textId="77777777" w:rsidR="00F40DE5" w:rsidRDefault="00F40DE5" w:rsidP="00FA33C8">
      <w:pPr>
        <w:pStyle w:val="CSILevel4"/>
      </w:pPr>
      <w:r>
        <w:t>Section 26 09 00 Instrumentation and Control for Electrical Systems</w:t>
      </w:r>
    </w:p>
    <w:p w14:paraId="0F6CBC1A" w14:textId="77777777" w:rsidR="00CB672C" w:rsidRDefault="00CB672C" w:rsidP="00FA33C8">
      <w:pPr>
        <w:pStyle w:val="CSILevel5"/>
      </w:pPr>
      <w:r>
        <w:t>Section 26 09 16 Electrical Control and Relays</w:t>
      </w:r>
    </w:p>
    <w:p w14:paraId="5978E6B8" w14:textId="77777777" w:rsidR="00CB672C" w:rsidRDefault="00CB672C" w:rsidP="00FA33C8">
      <w:pPr>
        <w:pStyle w:val="CSILevel5"/>
      </w:pPr>
      <w:r>
        <w:t>Section 26 09 23 Lighting Control Devices</w:t>
      </w:r>
    </w:p>
    <w:p w14:paraId="0E38004E" w14:textId="77777777" w:rsidR="00CB672C" w:rsidRDefault="00CB672C" w:rsidP="00FA33C8">
      <w:pPr>
        <w:pStyle w:val="CSILevel5"/>
      </w:pPr>
      <w:r>
        <w:t>Section 26 09 33 Central Dimming Controls</w:t>
      </w:r>
    </w:p>
    <w:p w14:paraId="1570738D" w14:textId="77777777" w:rsidR="00CB672C" w:rsidRDefault="00CB672C" w:rsidP="00FA33C8">
      <w:pPr>
        <w:pStyle w:val="CSILevel5"/>
      </w:pPr>
      <w:r>
        <w:t>Section 26 09 36 Modular Dimming Controls</w:t>
      </w:r>
    </w:p>
    <w:p w14:paraId="160D9914" w14:textId="77777777" w:rsidR="00F40DE5" w:rsidRDefault="00F40DE5" w:rsidP="00FA33C8">
      <w:pPr>
        <w:pStyle w:val="CSILevel5"/>
      </w:pPr>
      <w:r>
        <w:t>Section 26 09 43 Network Lighting Controls</w:t>
      </w:r>
    </w:p>
    <w:p w14:paraId="22B6583A" w14:textId="77777777" w:rsidR="0026279F" w:rsidRDefault="0026279F" w:rsidP="00FA33C8">
      <w:pPr>
        <w:pStyle w:val="CSILevel5"/>
      </w:pPr>
      <w:r>
        <w:t xml:space="preserve">Section </w:t>
      </w:r>
      <w:r w:rsidR="00621F19">
        <w:t>26 09 61</w:t>
      </w:r>
      <w:r>
        <w:t xml:space="preserve"> </w:t>
      </w:r>
      <w:r w:rsidR="000E64FA">
        <w:t>Theatrical Lighting and Control</w:t>
      </w:r>
    </w:p>
    <w:p w14:paraId="4863793E" w14:textId="77777777" w:rsidR="000E64FA" w:rsidRDefault="000E64FA" w:rsidP="00FA33C8">
      <w:pPr>
        <w:pStyle w:val="CSILevel4"/>
      </w:pPr>
      <w:r>
        <w:t>Section 26 50 00 Lighting</w:t>
      </w:r>
    </w:p>
    <w:p w14:paraId="2B2F2700" w14:textId="77777777" w:rsidR="000E64FA" w:rsidRDefault="000E64FA" w:rsidP="00FA33C8">
      <w:pPr>
        <w:pStyle w:val="CSILevel5"/>
      </w:pPr>
      <w:r>
        <w:t>Section 26 51 00 Interior Lighting</w:t>
      </w:r>
    </w:p>
    <w:p w14:paraId="4AF7FEEB" w14:textId="77777777" w:rsidR="000E64FA" w:rsidRDefault="000E64FA" w:rsidP="00FA33C8">
      <w:pPr>
        <w:pStyle w:val="CSILevel5"/>
      </w:pPr>
      <w:r>
        <w:t>Section 26 55 00 Special Purpose Lighting</w:t>
      </w:r>
    </w:p>
    <w:p w14:paraId="26FB67FF" w14:textId="77777777" w:rsidR="000E64FA" w:rsidRDefault="000E64FA" w:rsidP="00FA33C8">
      <w:pPr>
        <w:pStyle w:val="CSILevel5"/>
      </w:pPr>
      <w:r>
        <w:t>Section 26 56 00 Exterior Lighting</w:t>
      </w:r>
    </w:p>
    <w:p w14:paraId="15D16753" w14:textId="77777777" w:rsidR="0026279F" w:rsidRDefault="0026279F" w:rsidP="0026279F">
      <w:pPr>
        <w:pStyle w:val="EditNotes"/>
        <w:tabs>
          <w:tab w:val="left" w:pos="1080"/>
          <w:tab w:val="left" w:pos="1440"/>
          <w:tab w:val="left" w:pos="1800"/>
          <w:tab w:val="left" w:pos="2160"/>
          <w:tab w:val="left" w:pos="2520"/>
          <w:tab w:val="left" w:pos="2880"/>
          <w:tab w:val="left" w:pos="3240"/>
          <w:tab w:val="left" w:pos="3600"/>
          <w:tab w:val="left" w:pos="3960"/>
          <w:tab w:val="left" w:pos="4320"/>
          <w:tab w:val="left" w:pos="4680"/>
        </w:tabs>
      </w:pPr>
      <w:r>
        <w:t>(Edit /Delete above list of Sections as necessary).</w:t>
      </w:r>
    </w:p>
    <w:bookmarkEnd w:id="9"/>
    <w:bookmarkEnd w:id="10"/>
    <w:bookmarkEnd w:id="11"/>
    <w:bookmarkEnd w:id="12"/>
    <w:p w14:paraId="1D758BC9" w14:textId="77777777" w:rsidR="00E614F5" w:rsidRDefault="00E614F5" w:rsidP="00A9528F">
      <w:pPr>
        <w:tabs>
          <w:tab w:val="left" w:pos="1080"/>
          <w:tab w:val="left" w:pos="1800"/>
          <w:tab w:val="left" w:pos="2520"/>
          <w:tab w:val="left" w:pos="3240"/>
          <w:tab w:val="left" w:pos="3960"/>
          <w:tab w:val="left" w:pos="4680"/>
        </w:tabs>
      </w:pPr>
    </w:p>
    <w:p w14:paraId="41804D13" w14:textId="77777777" w:rsidR="00E614F5" w:rsidRDefault="00E614F5" w:rsidP="00E02DEE">
      <w:pPr>
        <w:pStyle w:val="CSILevel2"/>
      </w:pPr>
      <w:bookmarkStart w:id="13" w:name="_Toc329942288"/>
      <w:bookmarkStart w:id="14" w:name="_Toc318549051"/>
      <w:bookmarkStart w:id="15" w:name="_Toc321908144"/>
      <w:r>
        <w:t>Administrative Requirements</w:t>
      </w:r>
      <w:bookmarkEnd w:id="13"/>
    </w:p>
    <w:p w14:paraId="7219AE70" w14:textId="77777777" w:rsidR="00E614F5" w:rsidRDefault="00E614F5" w:rsidP="00FA33C8">
      <w:pPr>
        <w:pStyle w:val="CSILevel3"/>
      </w:pPr>
      <w:r>
        <w:t>Preconstruction Evaluation: Refer to Division 01 requirements.</w:t>
      </w:r>
    </w:p>
    <w:p w14:paraId="5E45E50A" w14:textId="77777777" w:rsidR="00E614F5" w:rsidRDefault="00E614F5" w:rsidP="00FA33C8">
      <w:pPr>
        <w:pStyle w:val="CSILevel3"/>
      </w:pPr>
      <w:r>
        <w:t>Project Meetings: Refer to Division 01 requirements.</w:t>
      </w:r>
    </w:p>
    <w:p w14:paraId="3A708F45" w14:textId="77777777" w:rsidR="00E614F5" w:rsidRDefault="00E614F5" w:rsidP="00FA33C8">
      <w:pPr>
        <w:pStyle w:val="CSILevel3"/>
      </w:pPr>
      <w:r>
        <w:t>Construction Documentation: Refer to Division 01 requirements.</w:t>
      </w:r>
    </w:p>
    <w:p w14:paraId="0B350D5B" w14:textId="77777777" w:rsidR="00E614F5" w:rsidRDefault="00E614F5" w:rsidP="00FA33C8">
      <w:pPr>
        <w:pStyle w:val="CSILevel3"/>
      </w:pPr>
      <w:r>
        <w:t>Special Administrative Requirements: Refer to Division 01 requirements.</w:t>
      </w:r>
    </w:p>
    <w:p w14:paraId="0D4E13E2" w14:textId="77777777" w:rsidR="00E614F5" w:rsidRDefault="00E614F5" w:rsidP="00E614F5"/>
    <w:p w14:paraId="075D84F2" w14:textId="77777777" w:rsidR="00676E86" w:rsidRDefault="00742074" w:rsidP="00E02DEE">
      <w:pPr>
        <w:pStyle w:val="CSILevel2"/>
      </w:pPr>
      <w:bookmarkStart w:id="16" w:name="_Toc329942289"/>
      <w:r>
        <w:t xml:space="preserve">References and </w:t>
      </w:r>
      <w:r w:rsidR="00676E86">
        <w:t>Standards</w:t>
      </w:r>
      <w:bookmarkEnd w:id="14"/>
      <w:bookmarkEnd w:id="15"/>
      <w:bookmarkEnd w:id="16"/>
    </w:p>
    <w:p w14:paraId="29C1E21A" w14:textId="77777777" w:rsidR="00742074" w:rsidRDefault="00742074" w:rsidP="00FA33C8">
      <w:pPr>
        <w:pStyle w:val="CSILevel3"/>
      </w:pPr>
      <w:r>
        <w:t>Abbreviations and Acronyms: Refer to Section</w:t>
      </w:r>
      <w:r w:rsidR="000E64FA">
        <w:t xml:space="preserve"> 01 42 13</w:t>
      </w:r>
      <w:r>
        <w:t xml:space="preserve"> </w:t>
      </w:r>
    </w:p>
    <w:p w14:paraId="0E0BBD0A" w14:textId="77777777" w:rsidR="000E64FA" w:rsidRDefault="006872EF" w:rsidP="00FA33C8">
      <w:pPr>
        <w:pStyle w:val="CSILevel3"/>
      </w:pPr>
      <w:r>
        <w:t xml:space="preserve">Standards listed by reference, including revisions by issuing authority, form a part of this specification section to extent indicated. </w:t>
      </w:r>
    </w:p>
    <w:p w14:paraId="735FE7F2" w14:textId="77777777" w:rsidR="000E64FA" w:rsidRDefault="006872EF" w:rsidP="00FA33C8">
      <w:pPr>
        <w:pStyle w:val="CSILevel3"/>
      </w:pPr>
      <w:r>
        <w:t xml:space="preserve">Standards listed are identified by issuing authority, authority abbreviation, designation number, title, or other designation established by issuing authority. </w:t>
      </w:r>
    </w:p>
    <w:p w14:paraId="41521B69" w14:textId="77777777" w:rsidR="006872EF" w:rsidRDefault="006872EF" w:rsidP="00194791">
      <w:pPr>
        <w:pStyle w:val="CSILevel3"/>
        <w:tabs>
          <w:tab w:val="clear" w:pos="1080"/>
          <w:tab w:val="num" w:pos="1368"/>
        </w:tabs>
      </w:pPr>
      <w:r>
        <w:t>Standards subsequently referenced herein are referred to by issuing authority abbreviation and standard designation.</w:t>
      </w:r>
    </w:p>
    <w:p w14:paraId="05F26596" w14:textId="77777777" w:rsidR="006872EF" w:rsidRDefault="006872EF" w:rsidP="00194791">
      <w:pPr>
        <w:pStyle w:val="CSILevel3"/>
        <w:tabs>
          <w:tab w:val="clear" w:pos="1080"/>
          <w:tab w:val="num" w:pos="1224"/>
        </w:tabs>
      </w:pPr>
      <w:r>
        <w:t>Reference Standards</w:t>
      </w:r>
      <w:r w:rsidR="000E64FA">
        <w:t xml:space="preserve">: Refer to Section 01 42 19 and in addition </w:t>
      </w:r>
      <w:r>
        <w:t>may include but are not limited to the following:</w:t>
      </w:r>
    </w:p>
    <w:p w14:paraId="3F2FE82F" w14:textId="77777777" w:rsidR="006872EF" w:rsidRDefault="006872EF" w:rsidP="00FA33C8">
      <w:pPr>
        <w:pStyle w:val="CSILevel4"/>
      </w:pPr>
      <w:r>
        <w:t>Underwriters Laboratories (UL)</w:t>
      </w:r>
    </w:p>
    <w:p w14:paraId="2BEB31DC" w14:textId="77777777" w:rsidR="006872EF" w:rsidRDefault="006872EF" w:rsidP="00FA33C8">
      <w:pPr>
        <w:pStyle w:val="CSILevel5"/>
      </w:pPr>
      <w:r>
        <w:t>UL 508</w:t>
      </w:r>
      <w:r>
        <w:tab/>
      </w:r>
      <w:r>
        <w:tab/>
        <w:t xml:space="preserve">Industrial Control Equipment </w:t>
      </w:r>
    </w:p>
    <w:p w14:paraId="78E49624" w14:textId="77777777" w:rsidR="006872EF" w:rsidRDefault="006872EF" w:rsidP="00FA33C8">
      <w:pPr>
        <w:pStyle w:val="CSILevel5"/>
      </w:pPr>
      <w:r>
        <w:t>UL 508a</w:t>
      </w:r>
      <w:r>
        <w:tab/>
        <w:t>Industrial Control Panels</w:t>
      </w:r>
    </w:p>
    <w:p w14:paraId="7460DF62" w14:textId="77777777" w:rsidR="006872EF" w:rsidRDefault="006872EF" w:rsidP="00FA33C8">
      <w:pPr>
        <w:pStyle w:val="CSILevel5"/>
      </w:pPr>
      <w:r>
        <w:t>UL 891</w:t>
      </w:r>
      <w:r>
        <w:tab/>
      </w:r>
      <w:r>
        <w:tab/>
        <w:t>Dead-Front Switchboards</w:t>
      </w:r>
    </w:p>
    <w:p w14:paraId="436699A1" w14:textId="77777777" w:rsidR="006872EF" w:rsidRDefault="006872EF" w:rsidP="00FA33C8">
      <w:pPr>
        <w:pStyle w:val="CSILevel5"/>
      </w:pPr>
      <w:r>
        <w:t>UL 916</w:t>
      </w:r>
      <w:r>
        <w:tab/>
      </w:r>
      <w:r>
        <w:tab/>
        <w:t>Energy Management Equipment</w:t>
      </w:r>
    </w:p>
    <w:p w14:paraId="52208609" w14:textId="77777777" w:rsidR="006872EF" w:rsidRDefault="006872EF" w:rsidP="00FA33C8">
      <w:pPr>
        <w:pStyle w:val="CSILevel5"/>
      </w:pPr>
      <w:r>
        <w:t>UL 2043</w:t>
      </w:r>
      <w:r>
        <w:tab/>
        <w:t xml:space="preserve">Standard for Safety Fire Test for Heat and Visible Smoke Release </w:t>
      </w:r>
    </w:p>
    <w:p w14:paraId="44C2EB39" w14:textId="77777777" w:rsidR="006872EF" w:rsidRDefault="006872EF" w:rsidP="00FD6D94">
      <w:pPr>
        <w:pStyle w:val="CSILevel4"/>
      </w:pPr>
      <w:r>
        <w:t>ANSI/</w:t>
      </w:r>
      <w:r w:rsidR="00FD6D94">
        <w:t>ESTA</w:t>
      </w:r>
      <w:r w:rsidR="00A266C4">
        <w:t xml:space="preserve"> American</w:t>
      </w:r>
      <w:r>
        <w:t xml:space="preserve"> National Standards Institute</w:t>
      </w:r>
    </w:p>
    <w:p w14:paraId="04C6CF63" w14:textId="59922F8F" w:rsidR="006872EF" w:rsidRDefault="006872EF" w:rsidP="00FA33C8">
      <w:pPr>
        <w:pStyle w:val="CSILevel5"/>
      </w:pPr>
      <w:r>
        <w:t xml:space="preserve">ANSI/NFPA </w:t>
      </w:r>
      <w:r w:rsidR="00A266C4">
        <w:t>70 The</w:t>
      </w:r>
      <w:r>
        <w:t xml:space="preserve"> National Electrical Code</w:t>
      </w:r>
      <w:r w:rsidR="003D4635">
        <w:t>®</w:t>
      </w:r>
    </w:p>
    <w:p w14:paraId="5A0ECF19" w14:textId="77777777" w:rsidR="006872EF" w:rsidRDefault="006872EF" w:rsidP="00FA33C8">
      <w:pPr>
        <w:pStyle w:val="CSILevel5"/>
      </w:pPr>
      <w:r>
        <w:t>ANSI E1.11–2</w:t>
      </w:r>
      <w:r w:rsidRPr="00E43345">
        <w:t>008</w:t>
      </w:r>
      <w:r w:rsidR="007612C5">
        <w:t xml:space="preserve"> (R2013</w:t>
      </w:r>
      <w:r w:rsidR="00A266C4">
        <w:t>) Entertainment</w:t>
      </w:r>
      <w:r w:rsidRPr="00E43345">
        <w:t xml:space="preserve"> Technology - USITT DMX512-A, Asynchronous Serial Digital Data Transmission Standard for Controlling Lighting </w:t>
      </w:r>
      <w:r w:rsidRPr="00E43345">
        <w:lastRenderedPageBreak/>
        <w:t>Equipment and Accessories</w:t>
      </w:r>
    </w:p>
    <w:p w14:paraId="052BCC86" w14:textId="77777777" w:rsidR="006872EF" w:rsidRPr="00E43345" w:rsidRDefault="006872EF" w:rsidP="00FA33C8">
      <w:pPr>
        <w:pStyle w:val="CSILevel5"/>
      </w:pPr>
      <w:r>
        <w:t>ANSI E1.17–</w:t>
      </w:r>
      <w:r w:rsidR="00A266C4" w:rsidRPr="00E43345">
        <w:t>201</w:t>
      </w:r>
      <w:r w:rsidR="00A266C4">
        <w:t>5 Entertainment</w:t>
      </w:r>
      <w:r w:rsidRPr="00E43345">
        <w:t xml:space="preserve"> Technology - Architecture for Control Networks (ACN)</w:t>
      </w:r>
    </w:p>
    <w:p w14:paraId="6E0C344B" w14:textId="249DB8C4" w:rsidR="004349D5" w:rsidRPr="00E43345" w:rsidRDefault="004349D5" w:rsidP="00FA33C8">
      <w:pPr>
        <w:pStyle w:val="CSILevel5"/>
      </w:pPr>
      <w:r>
        <w:t>ANSI E1.31</w:t>
      </w:r>
      <w:r w:rsidR="001D0FF1">
        <w:t>-</w:t>
      </w:r>
      <w:r w:rsidR="00094826">
        <w:t xml:space="preserve">2016 </w:t>
      </w:r>
      <w:r>
        <w:t xml:space="preserve">Entertainment Technology - Lightweight Streaming Protocol for Transport of DMX512 using </w:t>
      </w:r>
      <w:proofErr w:type="gramStart"/>
      <w:r>
        <w:t>ACN</w:t>
      </w:r>
      <w:proofErr w:type="gramEnd"/>
    </w:p>
    <w:p w14:paraId="653F18E8" w14:textId="7361F1F5" w:rsidR="006872EF" w:rsidRDefault="006872EF" w:rsidP="00FA33C8">
      <w:pPr>
        <w:pStyle w:val="CSILevel5"/>
      </w:pPr>
      <w:r>
        <w:t>ANSI E1.27</w:t>
      </w:r>
      <w:r w:rsidR="001B6EC1">
        <w:t>–</w:t>
      </w:r>
      <w:r>
        <w:t>1-</w:t>
      </w:r>
      <w:r w:rsidRPr="00E43345">
        <w:t>2006 (R201</w:t>
      </w:r>
      <w:r w:rsidR="003D4635">
        <w:t>6</w:t>
      </w:r>
      <w:r w:rsidR="00A266C4" w:rsidRPr="00E43345">
        <w:t>)</w:t>
      </w:r>
      <w:r w:rsidR="00A266C4">
        <w:t xml:space="preserve"> Entertainment</w:t>
      </w:r>
      <w:r w:rsidRPr="00E43345">
        <w:t xml:space="preserve"> Technology</w:t>
      </w:r>
      <w:r w:rsidR="004349D5">
        <w:t xml:space="preserve"> </w:t>
      </w:r>
      <w:r w:rsidRPr="00E43345">
        <w:t>-</w:t>
      </w:r>
      <w:r w:rsidR="004349D5">
        <w:t xml:space="preserve"> </w:t>
      </w:r>
      <w:r w:rsidRPr="00E43345">
        <w:t>Standard for Portable Control Cables for Use with USITT DMX512/1990 and E1.11 (DMX512-A) Products</w:t>
      </w:r>
    </w:p>
    <w:p w14:paraId="40AB5944" w14:textId="77777777" w:rsidR="004349D5" w:rsidRPr="00E43345" w:rsidRDefault="004349D5" w:rsidP="00FA33C8">
      <w:pPr>
        <w:pStyle w:val="CSILevel5"/>
      </w:pPr>
      <w:r>
        <w:t>ANSI E1.27-2–2009</w:t>
      </w:r>
      <w:r w:rsidR="007612C5">
        <w:t xml:space="preserve"> (R2014)</w:t>
      </w:r>
      <w:r>
        <w:t xml:space="preserve"> Entertainment Technology - Recommended Practice for Permanently Installed Control Cables for Use with ANSI E1.11 (DMX512-A) and USITT DMX512/1990 Products</w:t>
      </w:r>
    </w:p>
    <w:p w14:paraId="0E9E6DA0" w14:textId="77777777" w:rsidR="004349D5" w:rsidRDefault="006872EF" w:rsidP="00FA33C8">
      <w:pPr>
        <w:pStyle w:val="CSILevel4"/>
      </w:pPr>
      <w:r>
        <w:t xml:space="preserve">ANSI/NEMA </w:t>
      </w:r>
    </w:p>
    <w:p w14:paraId="6EE04AB8" w14:textId="77777777" w:rsidR="006872EF" w:rsidRDefault="004349D5" w:rsidP="00FA33C8">
      <w:pPr>
        <w:pStyle w:val="CSILevel5"/>
      </w:pPr>
      <w:r>
        <w:t xml:space="preserve">ANSI/NEMA </w:t>
      </w:r>
      <w:r w:rsidR="006872EF">
        <w:t>C82.11-</w:t>
      </w:r>
      <w:r w:rsidR="007612C5">
        <w:t xml:space="preserve">2011 </w:t>
      </w:r>
      <w:r>
        <w:t>High Frequency Fluorescent Lamp Ballasts - Annex A Low Voltage Control Interface for Controllable Ballasts.</w:t>
      </w:r>
    </w:p>
    <w:p w14:paraId="2D9F6C81" w14:textId="77777777" w:rsidR="004349D5" w:rsidRDefault="004349D5" w:rsidP="00FA33C8">
      <w:pPr>
        <w:pStyle w:val="CSILevel4"/>
      </w:pPr>
      <w:r>
        <w:t>ANSI TIA/EIA</w:t>
      </w:r>
    </w:p>
    <w:p w14:paraId="58126DD9" w14:textId="77777777" w:rsidR="004349D5" w:rsidRDefault="004349D5" w:rsidP="00FA33C8">
      <w:pPr>
        <w:pStyle w:val="CSILevel5"/>
      </w:pPr>
      <w:r>
        <w:t>TIA-232-F - Interface Between Data Terminal Equipment and Data Circuit-Terminating Equipment Employing Serial Binary Data Interchange.</w:t>
      </w:r>
    </w:p>
    <w:p w14:paraId="560D07A1" w14:textId="77777777" w:rsidR="004349D5" w:rsidRDefault="004349D5" w:rsidP="00FA33C8">
      <w:pPr>
        <w:pStyle w:val="CSILevel5"/>
      </w:pPr>
      <w:r>
        <w:t>TIA-485-A - Electrical Characteristics of Generators and Receivers for Use in Balanced Digital Multipoint Systems</w:t>
      </w:r>
    </w:p>
    <w:p w14:paraId="4CEA979C" w14:textId="77777777" w:rsidR="006872EF" w:rsidRDefault="006872EF" w:rsidP="00FA33C8">
      <w:pPr>
        <w:pStyle w:val="CSILevel4"/>
      </w:pPr>
      <w:r>
        <w:t>Institute of Electronic and Electrical Engineers (IEEE)</w:t>
      </w:r>
    </w:p>
    <w:p w14:paraId="5EC719A1" w14:textId="77777777" w:rsidR="006872EF" w:rsidRDefault="006872EF" w:rsidP="00FA33C8">
      <w:pPr>
        <w:pStyle w:val="CSILevel5"/>
      </w:pPr>
      <w:r>
        <w:t>IEEE 802.3</w:t>
      </w:r>
      <w:r>
        <w:tab/>
        <w:t>CSMA/CD (ETHERNET)</w:t>
      </w:r>
    </w:p>
    <w:p w14:paraId="4D3D3A4F" w14:textId="77777777" w:rsidR="000E64FA" w:rsidRDefault="000E64FA" w:rsidP="00194791">
      <w:pPr>
        <w:pStyle w:val="CSILevel3"/>
        <w:tabs>
          <w:tab w:val="clear" w:pos="1080"/>
          <w:tab w:val="clear" w:pos="1440"/>
          <w:tab w:val="num" w:pos="1656"/>
        </w:tabs>
      </w:pPr>
      <w:bookmarkStart w:id="17" w:name="_Toc318549052"/>
      <w:r w:rsidRPr="00FA1810">
        <w:t>All products with power terminals wiring directly to power syst</w:t>
      </w:r>
      <w:r>
        <w:t xml:space="preserve">ems or branch circuits above 49 Volts </w:t>
      </w:r>
      <w:r w:rsidRPr="00FA1810">
        <w:t xml:space="preserve">AC shall </w:t>
      </w:r>
      <w:bookmarkEnd w:id="17"/>
      <w:r>
        <w:t>be Listed or Recognized as applicable by a Nationally Recognized Testing Laboratory (NRTL).</w:t>
      </w:r>
    </w:p>
    <w:p w14:paraId="40F2D8F1" w14:textId="77777777" w:rsidR="00FA1810" w:rsidRDefault="00FA1810" w:rsidP="00194791">
      <w:pPr>
        <w:pStyle w:val="CSILevel3"/>
        <w:tabs>
          <w:tab w:val="clear" w:pos="1080"/>
          <w:tab w:val="num" w:pos="1440"/>
        </w:tabs>
      </w:pPr>
      <w:bookmarkStart w:id="18" w:name="_Toc318549053"/>
      <w:r>
        <w:t>A</w:t>
      </w:r>
      <w:r w:rsidR="000E64FA">
        <w:t>ll produc</w:t>
      </w:r>
      <w:r w:rsidR="00676E86" w:rsidRPr="00FA1810">
        <w:t>ts shall conform to</w:t>
      </w:r>
      <w:r w:rsidR="002F57C2">
        <w:t xml:space="preserve"> International Committee on Electromagnetic Safety (</w:t>
      </w:r>
      <w:r w:rsidR="00915322">
        <w:t>ICES</w:t>
      </w:r>
      <w:r w:rsidR="002F57C2">
        <w:t>)</w:t>
      </w:r>
      <w:r w:rsidR="00915322">
        <w:t xml:space="preserve"> and </w:t>
      </w:r>
      <w:r w:rsidR="00676E86" w:rsidRPr="00FA1810">
        <w:t>FCC Part 15</w:t>
      </w:r>
      <w:r w:rsidR="002415CB" w:rsidRPr="002415CB">
        <w:rPr>
          <w:rFonts w:eastAsia="Times New Roman"/>
          <w:snapToGrid/>
          <w:spacing w:val="0"/>
        </w:rPr>
        <w:t xml:space="preserve"> </w:t>
      </w:r>
      <w:r w:rsidR="002415CB" w:rsidRPr="002415CB">
        <w:t>for electronic emissions.</w:t>
      </w:r>
      <w:bookmarkEnd w:id="18"/>
    </w:p>
    <w:p w14:paraId="3F797323" w14:textId="77777777" w:rsidR="00E614F5" w:rsidRDefault="00E614F5" w:rsidP="00194791">
      <w:pPr>
        <w:pStyle w:val="CSILevel3"/>
        <w:tabs>
          <w:tab w:val="clear" w:pos="1080"/>
          <w:tab w:val="num" w:pos="1440"/>
        </w:tabs>
      </w:pPr>
      <w:r>
        <w:t xml:space="preserve">Custom field assemblies shall meet all applicable codes </w:t>
      </w:r>
      <w:r w:rsidR="002E61E5">
        <w:t>and</w:t>
      </w:r>
      <w:r>
        <w:t xml:space="preserve"> where local jurisdictions require</w:t>
      </w:r>
      <w:r w:rsidR="002E61E5">
        <w:t>,</w:t>
      </w:r>
      <w:r>
        <w:t xml:space="preserve"> shall be </w:t>
      </w:r>
      <w:r w:rsidR="002E61E5">
        <w:t>inspected,</w:t>
      </w:r>
      <w:r>
        <w:t xml:space="preserve"> and approved by the local code authority at Division 26 installer’s expense.</w:t>
      </w:r>
    </w:p>
    <w:p w14:paraId="3142DA89" w14:textId="77777777" w:rsidR="00E614F5" w:rsidRDefault="00E614F5" w:rsidP="00E614F5"/>
    <w:p w14:paraId="6CC684EC" w14:textId="77777777" w:rsidR="00E614F5" w:rsidRDefault="00E614F5" w:rsidP="00E614F5">
      <w:pPr>
        <w:pStyle w:val="CSILevel2"/>
      </w:pPr>
      <w:bookmarkStart w:id="19" w:name="_Toc329942290"/>
      <w:r>
        <w:t>Temporary Facilities and Controls</w:t>
      </w:r>
      <w:bookmarkEnd w:id="19"/>
    </w:p>
    <w:p w14:paraId="16E632B2" w14:textId="77777777" w:rsidR="00E614F5" w:rsidRDefault="00E614F5" w:rsidP="00194791">
      <w:pPr>
        <w:pStyle w:val="CSILevel3"/>
        <w:tabs>
          <w:tab w:val="clear" w:pos="1080"/>
          <w:tab w:val="num" w:pos="1440"/>
        </w:tabs>
      </w:pPr>
      <w:r>
        <w:t>Temporary Use of Permanent Work: Refer to Division 01 requirements.</w:t>
      </w:r>
    </w:p>
    <w:p w14:paraId="18338BF1" w14:textId="77777777" w:rsidR="00E614F5" w:rsidRDefault="00E614F5" w:rsidP="00194791">
      <w:pPr>
        <w:pStyle w:val="CSILevel3"/>
        <w:tabs>
          <w:tab w:val="clear" w:pos="1080"/>
          <w:tab w:val="num" w:pos="1440"/>
        </w:tabs>
      </w:pPr>
      <w:r>
        <w:t>Additional to Division 01 requirements, use of devices provided under this section shall require the Division 26 contractor to clean and refurbish item(s) to “as new out of box” condition.</w:t>
      </w:r>
    </w:p>
    <w:p w14:paraId="0C8C55A6" w14:textId="77777777" w:rsidR="003E2E31" w:rsidRDefault="003E2E31" w:rsidP="003E2E31"/>
    <w:p w14:paraId="7EBE8483" w14:textId="77777777" w:rsidR="003E2E31" w:rsidRPr="007A62B1" w:rsidRDefault="003E2E31" w:rsidP="003E2E31">
      <w:pPr>
        <w:pStyle w:val="CSILevel2"/>
      </w:pPr>
      <w:bookmarkStart w:id="20" w:name="_Toc102064171"/>
      <w:bookmarkStart w:id="21" w:name="_Toc102267703"/>
      <w:bookmarkStart w:id="22" w:name="_Toc318446169"/>
      <w:bookmarkStart w:id="23" w:name="_Toc318549822"/>
      <w:bookmarkStart w:id="24" w:name="_Toc321908207"/>
      <w:bookmarkStart w:id="25" w:name="_Toc329942291"/>
      <w:r w:rsidRPr="007A62B1">
        <w:t xml:space="preserve">Protection </w:t>
      </w:r>
      <w:r w:rsidR="00A266C4" w:rsidRPr="007A62B1">
        <w:t>and</w:t>
      </w:r>
      <w:r w:rsidRPr="007A62B1">
        <w:t xml:space="preserve"> Cleaning</w:t>
      </w:r>
      <w:bookmarkEnd w:id="20"/>
      <w:bookmarkEnd w:id="21"/>
      <w:bookmarkEnd w:id="22"/>
      <w:bookmarkEnd w:id="23"/>
      <w:bookmarkEnd w:id="24"/>
      <w:bookmarkEnd w:id="25"/>
    </w:p>
    <w:p w14:paraId="6DEE932B" w14:textId="77777777" w:rsidR="003E2E31" w:rsidRDefault="003E2E31" w:rsidP="00194791">
      <w:pPr>
        <w:pStyle w:val="CSILevel3"/>
        <w:tabs>
          <w:tab w:val="clear" w:pos="1080"/>
          <w:tab w:val="num" w:pos="1440"/>
        </w:tabs>
      </w:pPr>
      <w:bookmarkStart w:id="26" w:name="_Toc318549823"/>
      <w:r>
        <w:t>Storage and Protection: Store materials protected from exposure to harmful environmental conditions and at temperature and humidity conditions recommended by the manufacturer.</w:t>
      </w:r>
      <w:bookmarkEnd w:id="26"/>
    </w:p>
    <w:p w14:paraId="7490C2F1" w14:textId="77777777" w:rsidR="003E2E31" w:rsidRDefault="003E2E31" w:rsidP="00194791">
      <w:pPr>
        <w:pStyle w:val="CSILevel3"/>
        <w:tabs>
          <w:tab w:val="clear" w:pos="1080"/>
          <w:tab w:val="num" w:pos="1440"/>
        </w:tabs>
      </w:pPr>
      <w:bookmarkStart w:id="27" w:name="_Toc318549824"/>
      <w:r>
        <w:t>Touch up, repair, or replace damaged components before Substantial Completion.</w:t>
      </w:r>
      <w:bookmarkEnd w:id="27"/>
    </w:p>
    <w:p w14:paraId="70938E29" w14:textId="77777777" w:rsidR="003E2E31" w:rsidRDefault="003E2E31" w:rsidP="00194791">
      <w:pPr>
        <w:pStyle w:val="CSILevel3"/>
        <w:tabs>
          <w:tab w:val="clear" w:pos="1080"/>
          <w:tab w:val="num" w:pos="1440"/>
        </w:tabs>
      </w:pPr>
      <w:bookmarkStart w:id="28" w:name="_Toc318549825"/>
      <w:r>
        <w:t>Remove temporary tags, coverings, and construction debris from interior and exterior surfaces of equipment. Remove construction debris from equipment area and dispose of debris.</w:t>
      </w:r>
      <w:bookmarkEnd w:id="28"/>
    </w:p>
    <w:p w14:paraId="67C1A969" w14:textId="77777777" w:rsidR="003E2E31" w:rsidRDefault="003E2E31" w:rsidP="00194791">
      <w:pPr>
        <w:pStyle w:val="CSILevel3"/>
        <w:tabs>
          <w:tab w:val="clear" w:pos="1080"/>
          <w:tab w:val="num" w:pos="1440"/>
        </w:tabs>
      </w:pPr>
      <w:bookmarkStart w:id="29" w:name="_Toc318549826"/>
      <w:r>
        <w:t>Clean integral air filters, heat sinks, grills, and fans before Substantial Completion and Commissioning Services.</w:t>
      </w:r>
      <w:bookmarkEnd w:id="29"/>
    </w:p>
    <w:p w14:paraId="0B8D1E5A" w14:textId="77777777" w:rsidR="003E2E31" w:rsidRDefault="003E2E31" w:rsidP="003E2E31">
      <w:pPr>
        <w:tabs>
          <w:tab w:val="left" w:pos="1080"/>
          <w:tab w:val="left" w:pos="1800"/>
          <w:tab w:val="left" w:pos="2520"/>
          <w:tab w:val="left" w:pos="3240"/>
          <w:tab w:val="left" w:pos="3960"/>
          <w:tab w:val="left" w:pos="4680"/>
        </w:tabs>
      </w:pPr>
    </w:p>
    <w:p w14:paraId="3FD22A2D" w14:textId="77777777" w:rsidR="003E2E31" w:rsidRPr="007A62B1" w:rsidRDefault="003E2E31" w:rsidP="003E2E31">
      <w:pPr>
        <w:pStyle w:val="CSILevel2"/>
      </w:pPr>
      <w:bookmarkStart w:id="30" w:name="_Toc102064172"/>
      <w:bookmarkStart w:id="31" w:name="_Toc102267704"/>
      <w:bookmarkStart w:id="32" w:name="_Toc318446170"/>
      <w:bookmarkStart w:id="33" w:name="_Toc318549827"/>
      <w:bookmarkStart w:id="34" w:name="_Toc321908208"/>
      <w:bookmarkStart w:id="35" w:name="_Toc329942292"/>
      <w:r w:rsidRPr="007A62B1">
        <w:t>Warranty</w:t>
      </w:r>
      <w:bookmarkEnd w:id="30"/>
      <w:bookmarkEnd w:id="31"/>
      <w:bookmarkEnd w:id="32"/>
      <w:bookmarkEnd w:id="33"/>
      <w:bookmarkEnd w:id="34"/>
      <w:bookmarkEnd w:id="35"/>
    </w:p>
    <w:p w14:paraId="69D7423C" w14:textId="77777777" w:rsidR="00CC7461" w:rsidRPr="00194791" w:rsidRDefault="00CC7461" w:rsidP="00CC7461">
      <w:pPr>
        <w:pStyle w:val="CSILevel3"/>
      </w:pPr>
      <w:bookmarkStart w:id="36" w:name="_Toc318549828"/>
      <w:bookmarkStart w:id="37" w:name="_Toc318549829"/>
      <w:r w:rsidRPr="00194791">
        <w:t>P</w:t>
      </w:r>
      <w:r w:rsidRPr="00194791">
        <w:rPr>
          <w:color w:val="000000" w:themeColor="text1"/>
        </w:rPr>
        <w:t xml:space="preserve">hilips </w:t>
      </w:r>
      <w:r w:rsidRPr="00194791">
        <w:t xml:space="preserve">Lighting warrants that its products (other than ballasts) are free of defects in workmanship and materials for a period of three (3) years from the date of shipment with an option to extend the warranty period to up to five (5) years. </w:t>
      </w:r>
    </w:p>
    <w:p w14:paraId="0214F8AD" w14:textId="77777777" w:rsidR="00CC7461" w:rsidRDefault="00CC7461" w:rsidP="00CC7461">
      <w:pPr>
        <w:pStyle w:val="CSILevel3"/>
      </w:pPr>
      <w:r>
        <w:t xml:space="preserve">The manufacturer shall provide a single source warranty for all supplied equipment </w:t>
      </w:r>
      <w:r>
        <w:lastRenderedPageBreak/>
        <w:t>specified in this section</w:t>
      </w:r>
      <w:bookmarkEnd w:id="36"/>
      <w:r>
        <w:t xml:space="preserve">. </w:t>
      </w:r>
    </w:p>
    <w:p w14:paraId="7994C881" w14:textId="77777777" w:rsidR="00CC7461" w:rsidRDefault="00CC7461" w:rsidP="00CC7461">
      <w:pPr>
        <w:pStyle w:val="CSILevel3"/>
      </w:pPr>
      <w:r>
        <w:t>At its sole option, the manufacturer will repair or replace any supplied product defective in workmanship or materials.</w:t>
      </w:r>
    </w:p>
    <w:p w14:paraId="5BDCFDE4" w14:textId="77777777" w:rsidR="00CC7461" w:rsidRDefault="00CC7461" w:rsidP="00CC7461">
      <w:pPr>
        <w:pStyle w:val="CSILevel3"/>
      </w:pPr>
      <w:r>
        <w:t>Philips Lighting</w:t>
      </w:r>
      <w:r w:rsidRPr="007473A5">
        <w:t xml:space="preserve"> will not be responsible for any products subjected to inappropriate application</w:t>
      </w:r>
      <w:r>
        <w:t>,</w:t>
      </w:r>
      <w:r w:rsidRPr="007473A5">
        <w:t xml:space="preserve"> installed</w:t>
      </w:r>
      <w:r>
        <w:t>,</w:t>
      </w:r>
      <w:r w:rsidRPr="007473A5">
        <w:t xml:space="preserve"> or modified in any way that is not in accordance with </w:t>
      </w:r>
      <w:r>
        <w:t>Philips Lighting’s</w:t>
      </w:r>
      <w:r w:rsidRPr="007473A5">
        <w:t xml:space="preserve"> instructions.</w:t>
      </w:r>
    </w:p>
    <w:p w14:paraId="4804FC81" w14:textId="77777777" w:rsidR="00CC7461" w:rsidRDefault="00CC7461" w:rsidP="00CC7461">
      <w:pPr>
        <w:pStyle w:val="CSILevel3"/>
      </w:pPr>
      <w:r w:rsidRPr="00C3620D">
        <w:t>Warranty service shall be defined as any failure to equipment during standard operation as defined by the equipmen</w:t>
      </w:r>
      <w:r>
        <w:t>t’s specification or user guide.</w:t>
      </w:r>
    </w:p>
    <w:p w14:paraId="7B24A58A" w14:textId="4A57C947" w:rsidR="00194791" w:rsidRDefault="00194791">
      <w:pPr>
        <w:jc w:val="left"/>
        <w:rPr>
          <w:rFonts w:eastAsia="MS Mincho"/>
        </w:rPr>
      </w:pPr>
      <w:r>
        <w:br w:type="page"/>
      </w:r>
    </w:p>
    <w:p w14:paraId="47EFA7BA" w14:textId="77777777" w:rsidR="00FA1810" w:rsidRPr="002A2698" w:rsidRDefault="001216AE" w:rsidP="00194791">
      <w:pPr>
        <w:pStyle w:val="CSILevel1"/>
      </w:pPr>
      <w:bookmarkStart w:id="38" w:name="_Toc321908145"/>
      <w:bookmarkStart w:id="39" w:name="_Toc329942293"/>
      <w:bookmarkStart w:id="40" w:name="_Toc274478680"/>
      <w:bookmarkEnd w:id="37"/>
      <w:r>
        <w:rPr>
          <w:rFonts w:eastAsia="MS Mincho"/>
        </w:rPr>
        <w:lastRenderedPageBreak/>
        <w:t>PRODUCTS</w:t>
      </w:r>
      <w:bookmarkEnd w:id="38"/>
      <w:bookmarkEnd w:id="39"/>
    </w:p>
    <w:p w14:paraId="50026981" w14:textId="77777777" w:rsidR="00F35D53" w:rsidRDefault="00F34E3F" w:rsidP="00E02DEE">
      <w:pPr>
        <w:pStyle w:val="CSILevel2"/>
      </w:pPr>
      <w:bookmarkStart w:id="41" w:name="_Toc329942294"/>
      <w:bookmarkStart w:id="42" w:name="_Toc318549055"/>
      <w:bookmarkStart w:id="43" w:name="_Toc321908146"/>
      <w:r>
        <w:t xml:space="preserve">Product </w:t>
      </w:r>
      <w:r w:rsidR="00F35D53">
        <w:t>Summary</w:t>
      </w:r>
      <w:bookmarkEnd w:id="41"/>
    </w:p>
    <w:p w14:paraId="07965907" w14:textId="77777777" w:rsidR="0038515D" w:rsidRDefault="0038515D" w:rsidP="00194791">
      <w:pPr>
        <w:pStyle w:val="CSILevel3"/>
        <w:tabs>
          <w:tab w:val="clear" w:pos="1080"/>
          <w:tab w:val="num" w:pos="1440"/>
        </w:tabs>
      </w:pPr>
      <w:r>
        <w:t xml:space="preserve">Architectural Lighting Dimming and Control Equipment utilizing centralized and local dimmers, centralized and device processor control, devices to provide conditional and situational data for use by the </w:t>
      </w:r>
      <w:r w:rsidR="00F34E3F">
        <w:t xml:space="preserve">lighting control </w:t>
      </w:r>
      <w:r>
        <w:t>system.</w:t>
      </w:r>
    </w:p>
    <w:p w14:paraId="2DE208E2" w14:textId="77777777" w:rsidR="002F6B2E" w:rsidRDefault="002F6B2E" w:rsidP="00194791">
      <w:pPr>
        <w:pStyle w:val="CSILevel3"/>
        <w:tabs>
          <w:tab w:val="clear" w:pos="1080"/>
          <w:tab w:val="num" w:pos="1440"/>
        </w:tabs>
      </w:pPr>
      <w:r w:rsidRPr="001B410F">
        <w:t>Installing contractor shall receive, place, connect, and mount all equipment specified in this Section per t</w:t>
      </w:r>
      <w:r w:rsidR="0038515D">
        <w:t>he manufacturer’s instructions.</w:t>
      </w:r>
    </w:p>
    <w:p w14:paraId="537B8770" w14:textId="77777777" w:rsidR="002F6B2E" w:rsidRDefault="002F6B2E" w:rsidP="00194791">
      <w:pPr>
        <w:pStyle w:val="CSILevel3"/>
        <w:tabs>
          <w:tab w:val="clear" w:pos="1080"/>
          <w:tab w:val="num" w:pos="1440"/>
        </w:tabs>
      </w:pPr>
      <w:r w:rsidRPr="001B410F">
        <w:t>Installing contractor shall furnish all hardware, wire, conduit, connectors, and other necessary items as required for a complete and functional lighting control system.</w:t>
      </w:r>
    </w:p>
    <w:p w14:paraId="4507BC83" w14:textId="77777777" w:rsidR="00742074" w:rsidRDefault="00742074" w:rsidP="00742074"/>
    <w:p w14:paraId="54D7CBD9" w14:textId="77777777" w:rsidR="00CB672C" w:rsidRPr="005C7F87" w:rsidRDefault="00CB672C" w:rsidP="00CB672C">
      <w:pPr>
        <w:pStyle w:val="CSILevel2"/>
      </w:pPr>
      <w:bookmarkStart w:id="44" w:name="_Toc321908141"/>
      <w:bookmarkStart w:id="45" w:name="_Toc329942295"/>
      <w:r w:rsidRPr="005C7F87">
        <w:t>Acceptable Manufacturers</w:t>
      </w:r>
      <w:bookmarkEnd w:id="44"/>
      <w:bookmarkEnd w:id="45"/>
    </w:p>
    <w:p w14:paraId="75B43100" w14:textId="254A81B3" w:rsidR="00CB672C" w:rsidRPr="00C3620D" w:rsidRDefault="001676CC" w:rsidP="00194791">
      <w:pPr>
        <w:pStyle w:val="CSILevel3"/>
        <w:tabs>
          <w:tab w:val="clear" w:pos="1080"/>
          <w:tab w:val="num" w:pos="1440"/>
        </w:tabs>
      </w:pPr>
      <w:r>
        <w:t xml:space="preserve">Signify </w:t>
      </w:r>
    </w:p>
    <w:p w14:paraId="425FCFA0" w14:textId="30FC9C02" w:rsidR="00BC4D7E" w:rsidRPr="00C3620D" w:rsidRDefault="00CB672C" w:rsidP="00194791">
      <w:pPr>
        <w:pStyle w:val="CSILevel4"/>
      </w:pPr>
      <w:r w:rsidRPr="00C3620D">
        <w:t>A</w:t>
      </w:r>
      <w:r>
        <w:t>ddress:</w:t>
      </w:r>
      <w:r>
        <w:tab/>
      </w:r>
      <w:r>
        <w:tab/>
      </w:r>
      <w:r w:rsidR="0079282B">
        <w:tab/>
      </w:r>
      <w:r w:rsidR="00644F6C">
        <w:t>400 Crossing Blvd</w:t>
      </w:r>
      <w:r w:rsidR="00BC4D7E">
        <w:t xml:space="preserve">, </w:t>
      </w:r>
      <w:r w:rsidR="00644F6C">
        <w:t>Bridgewater</w:t>
      </w:r>
      <w:r w:rsidR="00BC4D7E">
        <w:t>, NJ  088</w:t>
      </w:r>
      <w:r w:rsidR="00CA1707">
        <w:t>07</w:t>
      </w:r>
    </w:p>
    <w:p w14:paraId="318D0446" w14:textId="137542BC" w:rsidR="00CB672C" w:rsidRPr="00C3620D" w:rsidRDefault="00CB672C" w:rsidP="00FA33C8">
      <w:pPr>
        <w:pStyle w:val="CSILevel4"/>
      </w:pPr>
      <w:r w:rsidRPr="00C3620D">
        <w:t xml:space="preserve">Telephone: </w:t>
      </w:r>
      <w:r>
        <w:tab/>
        <w:t>800.</w:t>
      </w:r>
      <w:r w:rsidR="008F4C04">
        <w:t>372</w:t>
      </w:r>
      <w:r>
        <w:t>.</w:t>
      </w:r>
      <w:proofErr w:type="gramStart"/>
      <w:r w:rsidR="008F4C04">
        <w:t>331</w:t>
      </w:r>
      <w:r w:rsidR="008F4C04" w:rsidRPr="00C3620D">
        <w:t xml:space="preserve">  (</w:t>
      </w:r>
      <w:proofErr w:type="gramEnd"/>
      <w:r w:rsidR="001D0FF1">
        <w:rPr>
          <w:i/>
        </w:rPr>
        <w:t>eastern</w:t>
      </w:r>
      <w:r w:rsidR="001D0FF1" w:rsidRPr="002D005D">
        <w:rPr>
          <w:i/>
        </w:rPr>
        <w:t xml:space="preserve"> </w:t>
      </w:r>
      <w:r w:rsidRPr="002D005D">
        <w:rPr>
          <w:i/>
        </w:rPr>
        <w:t>time zone</w:t>
      </w:r>
      <w:r w:rsidRPr="00C3620D">
        <w:t>)</w:t>
      </w:r>
    </w:p>
    <w:p w14:paraId="09E9C953" w14:textId="028FF20B" w:rsidR="00CB672C" w:rsidRDefault="00CB672C" w:rsidP="00FA33C8">
      <w:pPr>
        <w:pStyle w:val="CSILevel4"/>
      </w:pPr>
      <w:r w:rsidRPr="00C3620D">
        <w:t xml:space="preserve">Website:  </w:t>
      </w:r>
      <w:r w:rsidRPr="00C3620D">
        <w:tab/>
      </w:r>
      <w:r w:rsidRPr="00C3620D">
        <w:tab/>
      </w:r>
      <w:hyperlink r:id="rId8" w:history="1">
        <w:r w:rsidR="00194791" w:rsidRPr="00194791">
          <w:rPr>
            <w:rStyle w:val="Hyperlink"/>
          </w:rPr>
          <w:t>https://www.dynalite.org/</w:t>
        </w:r>
      </w:hyperlink>
    </w:p>
    <w:p w14:paraId="68DD2B19" w14:textId="77777777" w:rsidR="00CB672C" w:rsidRPr="00C3620D" w:rsidRDefault="00CB672C" w:rsidP="00194791">
      <w:pPr>
        <w:pStyle w:val="CSILevel3"/>
        <w:tabs>
          <w:tab w:val="clear" w:pos="1080"/>
          <w:tab w:val="num" w:pos="1440"/>
        </w:tabs>
      </w:pPr>
      <w:bookmarkStart w:id="46" w:name="_Toc318549037"/>
      <w:r w:rsidRPr="00C3620D">
        <w:t>The listing of a manufacturer as acceptable does not imply automatic approval. It is the sole responsibility of the electrical contractor to ensure compatibility of submitted products to other sections of the specification.</w:t>
      </w:r>
      <w:bookmarkEnd w:id="46"/>
    </w:p>
    <w:p w14:paraId="07CB55E5" w14:textId="77777777" w:rsidR="00CB672C" w:rsidRDefault="00CB672C" w:rsidP="00194791">
      <w:pPr>
        <w:pStyle w:val="CSILevel3"/>
        <w:tabs>
          <w:tab w:val="clear" w:pos="1080"/>
          <w:tab w:val="num" w:pos="1440"/>
        </w:tabs>
      </w:pPr>
      <w:bookmarkStart w:id="47" w:name="_Toc318549038"/>
      <w:r w:rsidRPr="00C3620D">
        <w:t>Substitutions: No substitutions permitted. Any substitutions shall be at the electrical contractor’s expense including design modifications or compatibility complications that may arise from acceptance of unapproved substitutions.</w:t>
      </w:r>
      <w:bookmarkEnd w:id="47"/>
    </w:p>
    <w:p w14:paraId="1EAAF6AE" w14:textId="77777777" w:rsidR="00F34E3F" w:rsidRDefault="00F34E3F" w:rsidP="00194791">
      <w:pPr>
        <w:pStyle w:val="CSILevel3"/>
        <w:tabs>
          <w:tab w:val="clear" w:pos="1080"/>
          <w:tab w:val="num" w:pos="1440"/>
        </w:tabs>
      </w:pPr>
      <w:r w:rsidRPr="00055265">
        <w:t xml:space="preserve">Pre-bid approval of substitute product manufacturers </w:t>
      </w:r>
      <w:r w:rsidRPr="008C3204">
        <w:t>does not relieve</w:t>
      </w:r>
      <w:r w:rsidRPr="00055265">
        <w:t xml:space="preserve"> the contractor and the product manufacturer from compliance with the functional and operational requirements of the Specifications</w:t>
      </w:r>
      <w:r w:rsidR="002E61E5" w:rsidRPr="00055265">
        <w:t xml:space="preserve">. </w:t>
      </w:r>
      <w:r w:rsidRPr="00055265">
        <w:t>All products will be carefully evaluated during the submittal review process</w:t>
      </w:r>
      <w:r w:rsidR="002E61E5" w:rsidRPr="00055265">
        <w:t xml:space="preserve">. </w:t>
      </w:r>
      <w:r w:rsidRPr="00055265">
        <w:t>If, at that time, any pre-bid approved substitute is found to be unsatisfactory and not in compliance, the contractor then must re-submit and supply the specified product(s) without additional costs to the Owner and/or delay to project.</w:t>
      </w:r>
    </w:p>
    <w:p w14:paraId="1FC62570" w14:textId="77777777" w:rsidR="008C3204" w:rsidRDefault="008C3204" w:rsidP="00194791">
      <w:pPr>
        <w:pStyle w:val="CSILevel3"/>
        <w:tabs>
          <w:tab w:val="clear" w:pos="1080"/>
          <w:tab w:val="num" w:pos="1440"/>
        </w:tabs>
      </w:pPr>
      <w:r>
        <w:t>Alternate manufacturer(s) shall furnish a one-line system drawing of the system design upon bid proposal.</w:t>
      </w:r>
    </w:p>
    <w:p w14:paraId="0F970452" w14:textId="77777777" w:rsidR="00CB672C" w:rsidRPr="00FA1810" w:rsidRDefault="00CB672C" w:rsidP="00CB672C">
      <w:pPr>
        <w:tabs>
          <w:tab w:val="left" w:pos="1080"/>
          <w:tab w:val="left" w:pos="1800"/>
          <w:tab w:val="left" w:pos="2520"/>
          <w:tab w:val="left" w:pos="3240"/>
          <w:tab w:val="left" w:pos="3960"/>
          <w:tab w:val="left" w:pos="4680"/>
        </w:tabs>
      </w:pPr>
    </w:p>
    <w:p w14:paraId="2F8D6DF8" w14:textId="77777777" w:rsidR="00CB672C" w:rsidRPr="00C3620D" w:rsidRDefault="00CB672C" w:rsidP="00CB672C">
      <w:pPr>
        <w:pStyle w:val="CSILevel2"/>
      </w:pPr>
      <w:bookmarkStart w:id="48" w:name="_Toc318549042"/>
      <w:bookmarkStart w:id="49" w:name="_Toc321908142"/>
      <w:bookmarkStart w:id="50" w:name="_Toc329942296"/>
      <w:r w:rsidRPr="00C3620D">
        <w:t>Manufacturer Qualifications</w:t>
      </w:r>
      <w:bookmarkEnd w:id="48"/>
      <w:bookmarkEnd w:id="49"/>
      <w:bookmarkEnd w:id="50"/>
    </w:p>
    <w:p w14:paraId="5FC09510" w14:textId="77777777" w:rsidR="00FD6D94" w:rsidRDefault="00FD6D94" w:rsidP="00602255">
      <w:pPr>
        <w:pStyle w:val="CSILevel3"/>
        <w:tabs>
          <w:tab w:val="clear" w:pos="1080"/>
          <w:tab w:val="num" w:pos="1440"/>
        </w:tabs>
      </w:pPr>
      <w:bookmarkStart w:id="51" w:name="_Toc318549044"/>
      <w:bookmarkStart w:id="52" w:name="_Toc318549043"/>
      <w:r w:rsidRPr="00C3620D">
        <w:t xml:space="preserve">Manufacture shall have greater than </w:t>
      </w:r>
      <w:r>
        <w:t>100</w:t>
      </w:r>
      <w:r w:rsidRPr="00C3620D">
        <w:t xml:space="preserve"> years of lamp and electr</w:t>
      </w:r>
      <w:r>
        <w:t xml:space="preserve">ical </w:t>
      </w:r>
      <w:r w:rsidRPr="00C3620D">
        <w:t>manufacturing experience.</w:t>
      </w:r>
      <w:bookmarkEnd w:id="51"/>
    </w:p>
    <w:p w14:paraId="7A237C12" w14:textId="77777777" w:rsidR="00CB672C" w:rsidRPr="00C3620D" w:rsidRDefault="00CB672C" w:rsidP="00602255">
      <w:pPr>
        <w:pStyle w:val="CSILevel3"/>
        <w:tabs>
          <w:tab w:val="clear" w:pos="1080"/>
          <w:tab w:val="num" w:pos="1440"/>
        </w:tabs>
      </w:pPr>
      <w:bookmarkStart w:id="53" w:name="_Toc318549045"/>
      <w:bookmarkEnd w:id="52"/>
      <w:r w:rsidRPr="00C3620D">
        <w:t xml:space="preserve">Perform controls manufacturing, </w:t>
      </w:r>
      <w:r w:rsidR="00FD6D94">
        <w:t xml:space="preserve">sales, and </w:t>
      </w:r>
      <w:r w:rsidRPr="00C3620D">
        <w:t xml:space="preserve">warranty support with fulltime service personal employed by the manufacturer in </w:t>
      </w:r>
      <w:r w:rsidR="00FD0765">
        <w:t>the United States and Canada</w:t>
      </w:r>
      <w:r w:rsidRPr="00C3620D">
        <w:t>.</w:t>
      </w:r>
      <w:bookmarkEnd w:id="53"/>
      <w:r w:rsidRPr="00C3620D">
        <w:t xml:space="preserve"> </w:t>
      </w:r>
    </w:p>
    <w:p w14:paraId="3E5BC902" w14:textId="77777777" w:rsidR="00FD6D94" w:rsidRPr="00C3620D" w:rsidRDefault="00FD6D94" w:rsidP="00602255">
      <w:pPr>
        <w:pStyle w:val="CSILevel3"/>
        <w:tabs>
          <w:tab w:val="clear" w:pos="1080"/>
          <w:tab w:val="num" w:pos="1440"/>
        </w:tabs>
      </w:pPr>
      <w:bookmarkStart w:id="54" w:name="_Toc318549046"/>
      <w:r w:rsidRPr="00C3620D">
        <w:t xml:space="preserve">Shall have the ability to package lighting controls, fixtures, lamps, and drivers (ballasts) from a single manufacturer and distribute shades and shade control from a qualified </w:t>
      </w:r>
      <w:r>
        <w:t xml:space="preserve">third </w:t>
      </w:r>
      <w:r w:rsidRPr="00C3620D">
        <w:t xml:space="preserve">party. </w:t>
      </w:r>
    </w:p>
    <w:bookmarkEnd w:id="54"/>
    <w:p w14:paraId="623B1EFA" w14:textId="77777777" w:rsidR="00CB672C" w:rsidRDefault="00CB672C" w:rsidP="00CB672C">
      <w:pPr>
        <w:tabs>
          <w:tab w:val="left" w:pos="1080"/>
          <w:tab w:val="left" w:pos="1800"/>
          <w:tab w:val="left" w:pos="2520"/>
          <w:tab w:val="left" w:pos="3240"/>
          <w:tab w:val="left" w:pos="3960"/>
          <w:tab w:val="left" w:pos="4680"/>
        </w:tabs>
      </w:pPr>
    </w:p>
    <w:p w14:paraId="11204114" w14:textId="77777777" w:rsidR="00CB672C" w:rsidRDefault="00CB672C" w:rsidP="00CB672C">
      <w:pPr>
        <w:pStyle w:val="CSILevel2"/>
      </w:pPr>
      <w:bookmarkStart w:id="55" w:name="_Toc318549047"/>
      <w:bookmarkStart w:id="56" w:name="_Toc321908143"/>
      <w:bookmarkStart w:id="57" w:name="_Toc329942297"/>
      <w:r>
        <w:t>Design</w:t>
      </w:r>
      <w:bookmarkEnd w:id="55"/>
      <w:bookmarkEnd w:id="56"/>
      <w:bookmarkEnd w:id="57"/>
    </w:p>
    <w:p w14:paraId="1D6D5118" w14:textId="77777777" w:rsidR="00CB672C" w:rsidRDefault="00CB672C" w:rsidP="00602255">
      <w:pPr>
        <w:pStyle w:val="CSILevel3"/>
        <w:tabs>
          <w:tab w:val="clear" w:pos="1080"/>
          <w:tab w:val="num" w:pos="1440"/>
        </w:tabs>
      </w:pPr>
      <w:bookmarkStart w:id="58" w:name="_Toc318549048"/>
      <w:r>
        <w:t>Alternate manufacturer(s) shall furnish a one-line system drawing of the system design upon bid proposal.</w:t>
      </w:r>
      <w:bookmarkEnd w:id="58"/>
      <w:r>
        <w:t xml:space="preserve"> </w:t>
      </w:r>
    </w:p>
    <w:p w14:paraId="05CCBB5F" w14:textId="055CFB32" w:rsidR="00CB672C" w:rsidRDefault="00CB672C" w:rsidP="00602255">
      <w:pPr>
        <w:pStyle w:val="CSILevel3"/>
        <w:tabs>
          <w:tab w:val="clear" w:pos="1080"/>
          <w:tab w:val="num" w:pos="1440"/>
        </w:tabs>
      </w:pPr>
      <w:bookmarkStart w:id="59" w:name="_Toc318549049"/>
      <w:r>
        <w:t>Upon completion of project the manufacturer shall furnish as-built one-line system drawings and all pertinent instruction manuals and datasheets to the end user within 120 days of signed completion of the project by the owner or owner’s representative.</w:t>
      </w:r>
      <w:bookmarkEnd w:id="59"/>
      <w:r>
        <w:t xml:space="preserve"> </w:t>
      </w:r>
    </w:p>
    <w:p w14:paraId="1A3CE117" w14:textId="7D768FD5" w:rsidR="00CB672C" w:rsidRDefault="00CB672C" w:rsidP="00602255">
      <w:pPr>
        <w:pStyle w:val="CSILevel3"/>
        <w:tabs>
          <w:tab w:val="clear" w:pos="1080"/>
          <w:tab w:val="num" w:pos="1440"/>
        </w:tabs>
      </w:pPr>
      <w:bookmarkStart w:id="60" w:name="_Toc318549050"/>
      <w:r>
        <w:t>Should commissioning be required per contract, end user training of the maintenance and operation of the equipment shall be provided by the manufacture or manufacturer’s representative following the completion of the commissioning of the project (per contract specification).</w:t>
      </w:r>
      <w:bookmarkEnd w:id="60"/>
    </w:p>
    <w:p w14:paraId="2C93DDF6" w14:textId="77777777" w:rsidR="00CB672C" w:rsidRDefault="00CB672C" w:rsidP="00CB672C"/>
    <w:p w14:paraId="3FB6FF75" w14:textId="4BF6FF3E" w:rsidR="000937F7" w:rsidRPr="00977E92" w:rsidRDefault="000937F7" w:rsidP="000937F7">
      <w:pPr>
        <w:pStyle w:val="CSILevel2"/>
      </w:pPr>
      <w:r w:rsidRPr="00977E92">
        <w:t>System Architecture</w:t>
      </w:r>
    </w:p>
    <w:p w14:paraId="601326E7" w14:textId="7D9B8EF9" w:rsidR="008F4C04" w:rsidRDefault="008F4C04" w:rsidP="00602255">
      <w:pPr>
        <w:pStyle w:val="CSILevel3"/>
        <w:tabs>
          <w:tab w:val="clear" w:pos="1080"/>
          <w:tab w:val="num" w:pos="1440"/>
        </w:tabs>
      </w:pPr>
      <w:r>
        <w:t xml:space="preserve">All network devices are to be configured from the same communications port as their </w:t>
      </w:r>
      <w:r>
        <w:lastRenderedPageBreak/>
        <w:t>operation port. Systems requiring additional device communications ports for configuration will not be accepted.</w:t>
      </w:r>
    </w:p>
    <w:p w14:paraId="53C8E097" w14:textId="6565D198" w:rsidR="008F4C04" w:rsidRDefault="008F4C04" w:rsidP="00602255">
      <w:pPr>
        <w:pStyle w:val="CSILevel3"/>
        <w:tabs>
          <w:tab w:val="clear" w:pos="1080"/>
          <w:tab w:val="num" w:pos="1440"/>
        </w:tabs>
      </w:pPr>
      <w:r>
        <w:t>The control system shall be a network type providing distributed control, with user interfaces communicating directly with load controllers, without requiring the intervention of a central processing unit. This is required so that the system is not dependent on a single device which could create a central point of failure. Control systems that require a central processing unit will not be considered.</w:t>
      </w:r>
    </w:p>
    <w:p w14:paraId="3F56E7D4" w14:textId="4264A419" w:rsidR="00214420" w:rsidRDefault="00214420" w:rsidP="00602255">
      <w:pPr>
        <w:pStyle w:val="CSILevel3"/>
        <w:tabs>
          <w:tab w:val="clear" w:pos="1080"/>
          <w:tab w:val="num" w:pos="1440"/>
        </w:tabs>
      </w:pPr>
      <w:r>
        <w:t xml:space="preserve">The control system should offer flexibility to be configured </w:t>
      </w:r>
      <w:r w:rsidR="003278E4">
        <w:t>in a standalone mod</w:t>
      </w:r>
      <w:r w:rsidR="004E732B">
        <w:t>e</w:t>
      </w:r>
      <w:r w:rsidR="00271C8C">
        <w:t xml:space="preserve"> for room level control sequence of operations</w:t>
      </w:r>
      <w:r w:rsidR="003278E4">
        <w:t xml:space="preserve"> without requiring any laptop</w:t>
      </w:r>
      <w:r w:rsidR="004E732B">
        <w:t>-</w:t>
      </w:r>
      <w:r w:rsidR="003278E4">
        <w:t xml:space="preserve">based configuration tools. </w:t>
      </w:r>
    </w:p>
    <w:p w14:paraId="5975B494" w14:textId="75F94BC1" w:rsidR="000937F7" w:rsidRDefault="000937F7" w:rsidP="00602255">
      <w:pPr>
        <w:pStyle w:val="CSILevel3"/>
        <w:tabs>
          <w:tab w:val="clear" w:pos="1080"/>
          <w:tab w:val="num" w:pos="1440"/>
        </w:tabs>
      </w:pPr>
      <w:r w:rsidRPr="00977E92">
        <w:t>System to achieve required functionality by utilizing distributed intelligence network architecture.</w:t>
      </w:r>
      <w:r>
        <w:t xml:space="preserve">  T</w:t>
      </w:r>
      <w:r w:rsidRPr="00977E92">
        <w:t>he system will automatically continue to operate as two independent lighting control networks</w:t>
      </w:r>
      <w:r w:rsidRPr="00796276">
        <w:t xml:space="preserve"> </w:t>
      </w:r>
      <w:r>
        <w:t>i</w:t>
      </w:r>
      <w:r w:rsidRPr="00977E92">
        <w:t xml:space="preserve">n the event of a network cable being severed. Systems that require operator intervention or where one or both networks cease to operate in the event of a </w:t>
      </w:r>
      <w:r>
        <w:t>severed network connection</w:t>
      </w:r>
      <w:r w:rsidRPr="00977E92">
        <w:t xml:space="preserve"> shall not be accepted.</w:t>
      </w:r>
    </w:p>
    <w:p w14:paraId="77DC21B9" w14:textId="46D86896" w:rsidR="00E660F2" w:rsidRDefault="00E660F2" w:rsidP="00602255">
      <w:pPr>
        <w:pStyle w:val="CSILevel3"/>
        <w:tabs>
          <w:tab w:val="clear" w:pos="1080"/>
          <w:tab w:val="num" w:pos="1440"/>
        </w:tabs>
      </w:pPr>
      <w:r>
        <w:t xml:space="preserve">System shall allow for devices to interconnect with daisy chain communication wiring scheme, thereby allowing scalability of the system architecture on one common communication loop. The control system network power can be supplemented by an external power supply to meet the requirements of devices that are dependent on network power.   </w:t>
      </w:r>
    </w:p>
    <w:p w14:paraId="7AE346B6" w14:textId="26809114" w:rsidR="00E660F2" w:rsidRPr="00977E92" w:rsidRDefault="00E660F2" w:rsidP="00602255">
      <w:pPr>
        <w:pStyle w:val="CSILevel3"/>
        <w:tabs>
          <w:tab w:val="clear" w:pos="1080"/>
          <w:tab w:val="num" w:pos="1440"/>
        </w:tabs>
      </w:pPr>
      <w:r>
        <w:t>The control system shall use advanced Windows based graphical programming to configure all network devices and define the behavior and relationship between network devices. The software must be capable of configuring any device within the system from any location on the network. The software shall not be dependent on extra plugins or drivers to enable configuration of devices.</w:t>
      </w:r>
    </w:p>
    <w:p w14:paraId="139D829C" w14:textId="77777777" w:rsidR="000937F7" w:rsidRDefault="000937F7" w:rsidP="00602255">
      <w:pPr>
        <w:pStyle w:val="CSILevel3"/>
        <w:tabs>
          <w:tab w:val="clear" w:pos="1080"/>
          <w:tab w:val="num" w:pos="1440"/>
        </w:tabs>
      </w:pPr>
      <w:r w:rsidRPr="00977E92">
        <w:t>The system shall utilize a</w:t>
      </w:r>
      <w:r>
        <w:t>n external processor</w:t>
      </w:r>
      <w:r w:rsidRPr="00977E92">
        <w:t xml:space="preserve"> running intuitive and user-friendly software for the remote programming of all devices on the control network. It shall be possible to connect </w:t>
      </w:r>
      <w:r>
        <w:t>at</w:t>
      </w:r>
      <w:r w:rsidRPr="00977E92">
        <w:t xml:space="preserve"> any point on the network, for access to the entire system. </w:t>
      </w:r>
    </w:p>
    <w:p w14:paraId="1CA86348" w14:textId="77777777" w:rsidR="000937F7" w:rsidRPr="00977E92" w:rsidRDefault="000937F7" w:rsidP="00602255">
      <w:pPr>
        <w:pStyle w:val="CSILevel3"/>
        <w:tabs>
          <w:tab w:val="clear" w:pos="1080"/>
          <w:tab w:val="num" w:pos="1440"/>
        </w:tabs>
      </w:pPr>
      <w:r w:rsidRPr="00977E92">
        <w:t xml:space="preserve">The performance of the system shall not be affected when the </w:t>
      </w:r>
      <w:r>
        <w:t xml:space="preserve">external processor </w:t>
      </w:r>
      <w:r w:rsidRPr="00977E92">
        <w:t xml:space="preserve">is disconnected. The ability to interrogate the system and save the uploaded configuration information to </w:t>
      </w:r>
      <w:r>
        <w:t xml:space="preserve">external storage </w:t>
      </w:r>
      <w:r w:rsidRPr="00977E92">
        <w:t xml:space="preserve">shall be included. </w:t>
      </w:r>
      <w:r>
        <w:t>A</w:t>
      </w:r>
      <w:r w:rsidRPr="00977E92">
        <w:t xml:space="preserve">ll network messages </w:t>
      </w:r>
      <w:r>
        <w:t xml:space="preserve">shall be logged </w:t>
      </w:r>
      <w:r w:rsidRPr="00977E92">
        <w:t xml:space="preserve">to a file for later analysis while the </w:t>
      </w:r>
      <w:r>
        <w:t xml:space="preserve">external processor </w:t>
      </w:r>
      <w:r w:rsidRPr="00977E92">
        <w:t xml:space="preserve">is connected to the network. </w:t>
      </w:r>
    </w:p>
    <w:p w14:paraId="47700D69" w14:textId="7B169F47" w:rsidR="00E660F2" w:rsidRDefault="00E660F2" w:rsidP="00602255">
      <w:pPr>
        <w:pStyle w:val="CSILevel3"/>
        <w:tabs>
          <w:tab w:val="clear" w:pos="1080"/>
          <w:tab w:val="num" w:pos="1440"/>
        </w:tabs>
      </w:pPr>
      <w:r>
        <w:t xml:space="preserve">All load controllers and UIs shall be supplied with a basic configuration that allows the control system to operate in a default way immediately upon installation. This allows for UIs to send on, off and preset selection commands onto the network. All load controllers correctly connected to the network will respond to these messages appropriately. Achievement of this functionality shall not require any commissioning. </w:t>
      </w:r>
    </w:p>
    <w:p w14:paraId="2DE9607A" w14:textId="24E2119F" w:rsidR="007C6A96" w:rsidRDefault="007C6A96" w:rsidP="00602255">
      <w:pPr>
        <w:pStyle w:val="CSILevel3"/>
        <w:tabs>
          <w:tab w:val="clear" w:pos="1080"/>
          <w:tab w:val="num" w:pos="1440"/>
        </w:tabs>
      </w:pPr>
      <w:bookmarkStart w:id="61" w:name="_Hlk48033340"/>
      <w:r>
        <w:t>The system should be scalable to at least 65000 controlled groups of lights and these lighting groups can be either on a single site, on a campus or on remote sites across a country, continent or even globally to offer a true multisite system.</w:t>
      </w:r>
    </w:p>
    <w:p w14:paraId="16F92EF0" w14:textId="6BF1B486" w:rsidR="007C6A96" w:rsidRDefault="007C6A96" w:rsidP="00602255">
      <w:pPr>
        <w:pStyle w:val="CSILevel3"/>
        <w:tabs>
          <w:tab w:val="clear" w:pos="1080"/>
          <w:tab w:val="num" w:pos="1440"/>
        </w:tabs>
      </w:pPr>
      <w:r>
        <w:t>The system should be able to use a customer’s VPN to connect parts of the lighting control system together wherever they are located on the client</w:t>
      </w:r>
      <w:r w:rsidR="00920576">
        <w:t>’</w:t>
      </w:r>
      <w:r>
        <w:t>s</w:t>
      </w:r>
      <w:r w:rsidR="007A0AAF">
        <w:t xml:space="preserve"> VPN.</w:t>
      </w:r>
      <w:r>
        <w:t xml:space="preserve"> </w:t>
      </w:r>
    </w:p>
    <w:p w14:paraId="22351A1E" w14:textId="15810174" w:rsidR="007C6A96" w:rsidRDefault="007C6A96" w:rsidP="00602255">
      <w:pPr>
        <w:pStyle w:val="CSILevel3"/>
        <w:tabs>
          <w:tab w:val="clear" w:pos="1080"/>
          <w:tab w:val="num" w:pos="1440"/>
        </w:tabs>
      </w:pPr>
      <w:r>
        <w:t xml:space="preserve">All sites on a Multisite system should be able to be accessed from a single client application </w:t>
      </w:r>
      <w:r w:rsidR="00FB515D">
        <w:t xml:space="preserve">(single dashboard) </w:t>
      </w:r>
      <w:r>
        <w:t>and this client application must be able to access the system server from any location on the client</w:t>
      </w:r>
      <w:r w:rsidR="00920576">
        <w:t>’</w:t>
      </w:r>
      <w:r>
        <w:t>s VPN.</w:t>
      </w:r>
    </w:p>
    <w:p w14:paraId="7214AFED" w14:textId="36C436FE" w:rsidR="007C6A96" w:rsidRDefault="007C6A96" w:rsidP="00602255">
      <w:pPr>
        <w:pStyle w:val="CSILevel3"/>
        <w:tabs>
          <w:tab w:val="clear" w:pos="1080"/>
          <w:tab w:val="num" w:pos="1440"/>
        </w:tabs>
      </w:pPr>
      <w:r>
        <w:t>No system configuration or history data is to be stored in any 3</w:t>
      </w:r>
      <w:r w:rsidRPr="005B2F12">
        <w:rPr>
          <w:vertAlign w:val="superscript"/>
        </w:rPr>
        <w:t>rd</w:t>
      </w:r>
      <w:r>
        <w:t xml:space="preserve"> party commercial Cloud servers. Systems that use commercial Cloud Platforms to operate will not be accepted.</w:t>
      </w:r>
    </w:p>
    <w:bookmarkEnd w:id="61"/>
    <w:p w14:paraId="6CE46DA5" w14:textId="7759130E" w:rsidR="008364FB" w:rsidRDefault="008364FB" w:rsidP="00602255">
      <w:pPr>
        <w:pStyle w:val="CSILevel3"/>
        <w:tabs>
          <w:tab w:val="clear" w:pos="1080"/>
          <w:tab w:val="num" w:pos="1440"/>
        </w:tabs>
      </w:pPr>
      <w:r>
        <w:t xml:space="preserve">The system shall be capable of communicating and controlling PoE luminaires in addition to line voltage luminaires. </w:t>
      </w:r>
      <w:r w:rsidR="00A77C9B">
        <w:t xml:space="preserve">Any system that does not interface with PoE luminaires will not be considered. </w:t>
      </w:r>
    </w:p>
    <w:p w14:paraId="1D969BE1" w14:textId="3F8E0C06" w:rsidR="000937F7" w:rsidRDefault="000937F7" w:rsidP="00602255">
      <w:pPr>
        <w:pStyle w:val="CSILevel3"/>
        <w:tabs>
          <w:tab w:val="clear" w:pos="1080"/>
          <w:tab w:val="num" w:pos="1440"/>
        </w:tabs>
      </w:pPr>
      <w:r w:rsidRPr="00977E92">
        <w:t xml:space="preserve">All configuration information downloaded from the </w:t>
      </w:r>
      <w:r>
        <w:t xml:space="preserve">external </w:t>
      </w:r>
      <w:r w:rsidRPr="00977E92">
        <w:t xml:space="preserve">configuration </w:t>
      </w:r>
      <w:r>
        <w:t>processor</w:t>
      </w:r>
      <w:r w:rsidRPr="00977E92">
        <w:t xml:space="preserve"> to devices on the network shall be stored in the relevant device, contained within non-volatile </w:t>
      </w:r>
      <w:r w:rsidRPr="00977E92">
        <w:lastRenderedPageBreak/>
        <w:t xml:space="preserve">EEPROM or FLASH memory. This data shall remain secure for an indefinite period, upon loss of </w:t>
      </w:r>
      <w:r>
        <w:t xml:space="preserve">power </w:t>
      </w:r>
      <w:r w:rsidRPr="00977E92">
        <w:t>supply. Devices that utilize battery or “</w:t>
      </w:r>
      <w:proofErr w:type="spellStart"/>
      <w:r w:rsidRPr="00977E92">
        <w:t>supercap</w:t>
      </w:r>
      <w:proofErr w:type="spellEnd"/>
      <w:r w:rsidRPr="00977E92">
        <w:t xml:space="preserve">” backed up RAM will not be considered. </w:t>
      </w:r>
    </w:p>
    <w:p w14:paraId="35E6CB87" w14:textId="77777777" w:rsidR="000937F7" w:rsidRPr="00977E92" w:rsidRDefault="000937F7" w:rsidP="00602255">
      <w:pPr>
        <w:pStyle w:val="CSILevel3"/>
        <w:tabs>
          <w:tab w:val="clear" w:pos="1080"/>
          <w:tab w:val="num" w:pos="1440"/>
        </w:tabs>
      </w:pPr>
      <w:r w:rsidRPr="00977E92">
        <w:t xml:space="preserve">When </w:t>
      </w:r>
      <w:r>
        <w:t xml:space="preserve">power </w:t>
      </w:r>
      <w:r w:rsidRPr="00977E92">
        <w:t xml:space="preserve">is restored, without requiring any user intervention the system shall automatically return to the same state as when </w:t>
      </w:r>
      <w:r>
        <w:t xml:space="preserve">power </w:t>
      </w:r>
      <w:r w:rsidRPr="00977E92">
        <w:t>supply was lost.</w:t>
      </w:r>
    </w:p>
    <w:p w14:paraId="721ABAC7" w14:textId="77777777" w:rsidR="000937F7" w:rsidRPr="00977E92" w:rsidRDefault="000937F7" w:rsidP="00602255">
      <w:pPr>
        <w:pStyle w:val="CSILevel3"/>
        <w:tabs>
          <w:tab w:val="clear" w:pos="1080"/>
          <w:tab w:val="num" w:pos="1440"/>
        </w:tabs>
      </w:pPr>
      <w:r w:rsidRPr="00977E92">
        <w:t xml:space="preserve">It shall be possible to configure all physical controller channels and input devices with a logical overlay, so that control elements can be bound into logical areas. Each device on the network shall be capable of running conditional scripted logic tasks independently, creating a fully distributed, intelligent control system. </w:t>
      </w:r>
    </w:p>
    <w:p w14:paraId="067C621A" w14:textId="77777777" w:rsidR="000937F7" w:rsidRDefault="000937F7" w:rsidP="00602255">
      <w:pPr>
        <w:pStyle w:val="CSILevel3"/>
        <w:tabs>
          <w:tab w:val="clear" w:pos="1080"/>
          <w:tab w:val="num" w:pos="1440"/>
        </w:tabs>
      </w:pPr>
      <w:r w:rsidRPr="00977E92">
        <w:t>It shall be possible to view controller output channels in logical groups within the system configuration software, so that preset scenes and states can be easily configured for each logical area. Systems that can only be configured with reference to the physical controller or channel will not be accepted.</w:t>
      </w:r>
    </w:p>
    <w:p w14:paraId="6CCC3205" w14:textId="77777777" w:rsidR="000937F7" w:rsidRPr="00977E92" w:rsidRDefault="000937F7" w:rsidP="00940880"/>
    <w:p w14:paraId="70A7DAF5" w14:textId="7A0E3F35" w:rsidR="000937F7" w:rsidRPr="00977E92" w:rsidRDefault="000937F7" w:rsidP="000937F7">
      <w:pPr>
        <w:pStyle w:val="CSILevel2"/>
      </w:pPr>
      <w:r w:rsidRPr="00977E92">
        <w:t>Network Physical Layer</w:t>
      </w:r>
    </w:p>
    <w:p w14:paraId="7287CDA1" w14:textId="77777777" w:rsidR="000937F7" w:rsidRDefault="000937F7" w:rsidP="005B2F12">
      <w:pPr>
        <w:pStyle w:val="CSILevel3"/>
        <w:tabs>
          <w:tab w:val="clear" w:pos="1080"/>
          <w:tab w:val="num" w:pos="1440"/>
        </w:tabs>
      </w:pPr>
      <w:r w:rsidRPr="00977E92">
        <w:t xml:space="preserve">The Control Network shall utilize an RS485 multi-drop control bus. </w:t>
      </w:r>
    </w:p>
    <w:p w14:paraId="5EE89797" w14:textId="263F448F" w:rsidR="000937F7" w:rsidRDefault="000937F7" w:rsidP="005B2F12">
      <w:pPr>
        <w:pStyle w:val="CSILevel3"/>
        <w:tabs>
          <w:tab w:val="clear" w:pos="1080"/>
          <w:tab w:val="num" w:pos="1440"/>
        </w:tabs>
      </w:pPr>
      <w:r w:rsidRPr="00977E92">
        <w:t xml:space="preserve">Data connections between devices on the network shall be of a four </w:t>
      </w:r>
      <w:r>
        <w:t xml:space="preserve">(4) </w:t>
      </w:r>
      <w:r w:rsidRPr="00977E92">
        <w:t>conductor type, with two conductors dedicated for distribution of a Safety Extra Low Voltage (SELV) DC</w:t>
      </w:r>
      <w:r>
        <w:t xml:space="preserve"> or Class 2</w:t>
      </w:r>
      <w:r w:rsidRPr="00977E92">
        <w:t xml:space="preserve"> supply only, to power </w:t>
      </w:r>
      <w:proofErr w:type="spellStart"/>
      <w:proofErr w:type="gramStart"/>
      <w:r w:rsidRPr="00977E92">
        <w:t>keypads</w:t>
      </w:r>
      <w:r w:rsidR="00652143">
        <w:t>,</w:t>
      </w:r>
      <w:r w:rsidRPr="00977E92">
        <w:t>sensors</w:t>
      </w:r>
      <w:proofErr w:type="spellEnd"/>
      <w:proofErr w:type="gramEnd"/>
      <w:r w:rsidR="00652143">
        <w:t>, and other control devices</w:t>
      </w:r>
      <w:r w:rsidRPr="00977E92">
        <w:t xml:space="preserve">. </w:t>
      </w:r>
    </w:p>
    <w:p w14:paraId="10D6A67F" w14:textId="77777777" w:rsidR="008364FB" w:rsidRDefault="000937F7" w:rsidP="005B2F12">
      <w:pPr>
        <w:pStyle w:val="CSILevel3"/>
        <w:tabs>
          <w:tab w:val="clear" w:pos="1080"/>
          <w:tab w:val="num" w:pos="1440"/>
        </w:tabs>
      </w:pPr>
      <w:r>
        <w:t xml:space="preserve">Each Load Controller shall contain </w:t>
      </w:r>
      <w:r w:rsidRPr="00977E92">
        <w:t xml:space="preserve">an integral </w:t>
      </w:r>
      <w:r w:rsidR="00B1356E">
        <w:t>Class 2</w:t>
      </w:r>
      <w:r w:rsidR="00B1356E" w:rsidRPr="00977E92">
        <w:t xml:space="preserve"> </w:t>
      </w:r>
      <w:r w:rsidRPr="00977E92">
        <w:t xml:space="preserve">DC power supply. The failure of a single Load Controller shall not affect the </w:t>
      </w:r>
      <w:r w:rsidR="00B1356E">
        <w:t>Class 2</w:t>
      </w:r>
      <w:r w:rsidR="00B1356E" w:rsidRPr="00977E92">
        <w:t xml:space="preserve"> </w:t>
      </w:r>
      <w:r w:rsidRPr="00977E92">
        <w:t xml:space="preserve">DC </w:t>
      </w:r>
      <w:r>
        <w:t>p</w:t>
      </w:r>
      <w:r w:rsidRPr="00977E92">
        <w:t xml:space="preserve">ower Supply, or the performance of the network. Systems that multiplex data and </w:t>
      </w:r>
      <w:r w:rsidR="00B1356E">
        <w:t>Class 2</w:t>
      </w:r>
      <w:r w:rsidR="00B1356E" w:rsidRPr="00977E92">
        <w:t xml:space="preserve"> </w:t>
      </w:r>
      <w:r w:rsidRPr="00977E92">
        <w:t xml:space="preserve">DC </w:t>
      </w:r>
      <w:r>
        <w:t>s</w:t>
      </w:r>
      <w:r w:rsidRPr="00977E92">
        <w:t xml:space="preserve">upply on the same conductors or systems that require external, standalone </w:t>
      </w:r>
      <w:r w:rsidR="00B1356E">
        <w:t>Class 2</w:t>
      </w:r>
      <w:r w:rsidR="00B1356E" w:rsidRPr="00977E92">
        <w:t xml:space="preserve"> </w:t>
      </w:r>
      <w:r w:rsidRPr="00977E92">
        <w:t xml:space="preserve">DC power supplies will not be considered. </w:t>
      </w:r>
    </w:p>
    <w:p w14:paraId="1C0C70AC" w14:textId="15BE0F63" w:rsidR="000937F7" w:rsidRDefault="008364FB" w:rsidP="005B2F12">
      <w:pPr>
        <w:pStyle w:val="CSILevel3"/>
        <w:tabs>
          <w:tab w:val="clear" w:pos="1080"/>
          <w:tab w:val="num" w:pos="1440"/>
        </w:tabs>
      </w:pPr>
      <w:r>
        <w:t>Every load controller must contribute power to the communications network. Systems completely dependent on external network power supplies will not be accepted. The control system should allow for a single load controller to directly power at least four control system UIs without the need of an external power supply.</w:t>
      </w:r>
    </w:p>
    <w:p w14:paraId="37610168" w14:textId="4FA93C66" w:rsidR="008364FB" w:rsidRDefault="008364FB" w:rsidP="005B2F12">
      <w:pPr>
        <w:pStyle w:val="CSILevel3"/>
        <w:tabs>
          <w:tab w:val="clear" w:pos="1080"/>
          <w:tab w:val="num" w:pos="1440"/>
        </w:tabs>
      </w:pPr>
      <w:r>
        <w:t>All load controllers must internally support the required resources such as mains power supply, micro-processor, memory, direct communication port, and internal logic so that devices are independently responsible for their functionality. This is required so that there are no hidden extra accessories that are required for network devices to operate. Control systems which are dependent on external network accessories for devices to achieve their core functionality will not be accepted.</w:t>
      </w:r>
    </w:p>
    <w:p w14:paraId="244B30C8" w14:textId="5AB19591" w:rsidR="000937F7" w:rsidRPr="00977E92" w:rsidRDefault="000937F7" w:rsidP="005B2F12">
      <w:pPr>
        <w:pStyle w:val="CSILevel3"/>
        <w:tabs>
          <w:tab w:val="clear" w:pos="1080"/>
          <w:tab w:val="num" w:pos="1440"/>
        </w:tabs>
      </w:pPr>
      <w:r w:rsidRPr="00977E92">
        <w:t>Devices shall be connected to the ‘control LAN’ via pressure pad type screw terminals, and/or RJ</w:t>
      </w:r>
      <w:r w:rsidR="00652143">
        <w:t>45</w:t>
      </w:r>
      <w:r w:rsidRPr="00977E92">
        <w:t xml:space="preserve"> connectors.</w:t>
      </w:r>
    </w:p>
    <w:p w14:paraId="739B2844" w14:textId="77777777" w:rsidR="000937F7" w:rsidRDefault="000937F7" w:rsidP="005B2F12">
      <w:pPr>
        <w:pStyle w:val="CSILevel3"/>
        <w:tabs>
          <w:tab w:val="clear" w:pos="1080"/>
          <w:tab w:val="num" w:pos="1440"/>
        </w:tabs>
      </w:pPr>
      <w:r w:rsidRPr="00977E92">
        <w:t>The NCS manufacturer shall also offer a range of appropriate network interfaces to enable Ethernet to be used for trunk network segments.</w:t>
      </w:r>
    </w:p>
    <w:p w14:paraId="0E4FBFDC" w14:textId="77777777" w:rsidR="000937F7" w:rsidRPr="00977E92" w:rsidRDefault="000937F7" w:rsidP="00940880"/>
    <w:p w14:paraId="2480191D" w14:textId="65B15B03" w:rsidR="000937F7" w:rsidRPr="00977E92" w:rsidRDefault="000937F7" w:rsidP="000937F7">
      <w:pPr>
        <w:pStyle w:val="CSILevel2"/>
      </w:pPr>
      <w:r>
        <w:t xml:space="preserve">Network Topology and </w:t>
      </w:r>
      <w:r w:rsidRPr="00977E92">
        <w:t>Protocol</w:t>
      </w:r>
    </w:p>
    <w:p w14:paraId="61503E3B" w14:textId="77777777" w:rsidR="000937F7" w:rsidRDefault="000937F7" w:rsidP="00B40FFE">
      <w:pPr>
        <w:pStyle w:val="CSILevel3"/>
        <w:tabs>
          <w:tab w:val="clear" w:pos="1080"/>
          <w:tab w:val="num" w:pos="1440"/>
        </w:tabs>
      </w:pPr>
      <w:r w:rsidRPr="00977E92">
        <w:t>All devices must be capable of operating on a single n</w:t>
      </w:r>
      <w:r>
        <w:t>etwork using the same protocol.</w:t>
      </w:r>
    </w:p>
    <w:p w14:paraId="5E704F53" w14:textId="77777777" w:rsidR="000937F7" w:rsidRPr="00977E92" w:rsidRDefault="000937F7" w:rsidP="00B40FFE">
      <w:pPr>
        <w:pStyle w:val="CSILevel3"/>
        <w:tabs>
          <w:tab w:val="clear" w:pos="1080"/>
          <w:tab w:val="num" w:pos="1440"/>
        </w:tabs>
      </w:pPr>
      <w:r w:rsidRPr="00977E92">
        <w:t xml:space="preserve">Systems that do not allow all products from the same manufacturer to be connect together for global </w:t>
      </w:r>
      <w:proofErr w:type="gramStart"/>
      <w:r w:rsidRPr="00977E92">
        <w:t>control, or</w:t>
      </w:r>
      <w:proofErr w:type="gramEnd"/>
      <w:r w:rsidRPr="00977E92">
        <w:t xml:space="preserve"> are designed to different</w:t>
      </w:r>
      <w:r>
        <w:t xml:space="preserve"> specifications for each ‘family or series</w:t>
      </w:r>
      <w:r w:rsidRPr="00977E92">
        <w:t>’ of products shall not be accept</w:t>
      </w:r>
      <w:r>
        <w:t>able</w:t>
      </w:r>
      <w:r w:rsidRPr="00977E92">
        <w:t>.</w:t>
      </w:r>
    </w:p>
    <w:p w14:paraId="15A00097" w14:textId="77777777" w:rsidR="000937F7" w:rsidRDefault="000937F7" w:rsidP="00B40FFE">
      <w:pPr>
        <w:pStyle w:val="CSILevel3"/>
        <w:tabs>
          <w:tab w:val="clear" w:pos="1080"/>
          <w:tab w:val="num" w:pos="1440"/>
        </w:tabs>
      </w:pPr>
      <w:r w:rsidRPr="00977E92">
        <w:t xml:space="preserve">The network protocol shall be an </w:t>
      </w:r>
      <w:proofErr w:type="gramStart"/>
      <w:r w:rsidRPr="00977E92">
        <w:t>event based</w:t>
      </w:r>
      <w:proofErr w:type="gramEnd"/>
      <w:r w:rsidRPr="00977E92">
        <w:t xml:space="preserve"> message packet type. The output state of load controllers shall revert to preset levels stored within the controller’s memory for each relevant network message. </w:t>
      </w:r>
    </w:p>
    <w:p w14:paraId="364367BD" w14:textId="4A67F262" w:rsidR="000937F7" w:rsidRDefault="000937F7" w:rsidP="00B40FFE">
      <w:pPr>
        <w:pStyle w:val="CSILevel3"/>
        <w:tabs>
          <w:tab w:val="clear" w:pos="1080"/>
          <w:tab w:val="num" w:pos="1440"/>
        </w:tabs>
      </w:pPr>
      <w:r w:rsidRPr="00977E92">
        <w:t xml:space="preserve">To ensure network traffic is minimized, the system shall be capable of recalling a </w:t>
      </w:r>
      <w:r w:rsidR="00A84C0F">
        <w:t>preset</w:t>
      </w:r>
      <w:r w:rsidR="00A84C0F" w:rsidRPr="00977E92">
        <w:t xml:space="preserve"> </w:t>
      </w:r>
      <w:r w:rsidRPr="00977E92">
        <w:t xml:space="preserve">scene or state involving all </w:t>
      </w:r>
      <w:r w:rsidR="00235955">
        <w:t>circuits in an</w:t>
      </w:r>
      <w:r w:rsidRPr="00977E92">
        <w:t xml:space="preserve"> area from a single network message associated with that area. </w:t>
      </w:r>
    </w:p>
    <w:p w14:paraId="5181737A" w14:textId="77777777" w:rsidR="00BB4FA9" w:rsidRPr="00977E92" w:rsidRDefault="000937F7" w:rsidP="00B40FFE">
      <w:pPr>
        <w:pStyle w:val="CSILevel3"/>
        <w:tabs>
          <w:tab w:val="clear" w:pos="1080"/>
          <w:tab w:val="num" w:pos="1440"/>
        </w:tabs>
      </w:pPr>
      <w:r w:rsidRPr="00977E92">
        <w:t>Systems that require multiple network messages, or a message for each control channel to recall a preset scene or state, will not be accepted.</w:t>
      </w:r>
      <w:r w:rsidR="00BB4FA9">
        <w:t xml:space="preserve"> This is required to reduce </w:t>
      </w:r>
      <w:r w:rsidR="00BB4FA9">
        <w:lastRenderedPageBreak/>
        <w:t>commissioning complexities and avoid inconsistent responses when transitioning between scenes.</w:t>
      </w:r>
    </w:p>
    <w:p w14:paraId="3AD1A6A4" w14:textId="77777777" w:rsidR="00BB4FA9" w:rsidRDefault="00BB4FA9" w:rsidP="00B40FFE">
      <w:pPr>
        <w:pStyle w:val="CSILevel3"/>
        <w:tabs>
          <w:tab w:val="clear" w:pos="1080"/>
          <w:tab w:val="num" w:pos="1440"/>
        </w:tabs>
      </w:pPr>
      <w:r>
        <w:t xml:space="preserve">The protocol shall support network messages to control a logical addressing area with a single message. This network message should contain all the information to instigate a scene change. Information within this message shall contain: </w:t>
      </w:r>
    </w:p>
    <w:p w14:paraId="36F336E1" w14:textId="77777777" w:rsidR="00BB4FA9" w:rsidRDefault="00BB4FA9" w:rsidP="00BB4FA9">
      <w:pPr>
        <w:pStyle w:val="CSILevel5"/>
      </w:pPr>
      <w:r>
        <w:t xml:space="preserve">The logical area address that is being controlled. </w:t>
      </w:r>
    </w:p>
    <w:p w14:paraId="076A3069" w14:textId="77777777" w:rsidR="00BB4FA9" w:rsidRDefault="00BB4FA9" w:rsidP="00BB4FA9">
      <w:pPr>
        <w:pStyle w:val="CSILevel5"/>
      </w:pPr>
      <w:r>
        <w:t xml:space="preserve">The scene that is being selected. </w:t>
      </w:r>
    </w:p>
    <w:p w14:paraId="37606A4D" w14:textId="77777777" w:rsidR="00BB4FA9" w:rsidRDefault="00BB4FA9" w:rsidP="00BB4FA9">
      <w:pPr>
        <w:pStyle w:val="CSILevel5"/>
      </w:pPr>
      <w:r>
        <w:t xml:space="preserve">The fade time to transition between selected scenes. </w:t>
      </w:r>
    </w:p>
    <w:p w14:paraId="4B9CA64B" w14:textId="724CEDE4" w:rsidR="000937F7" w:rsidRPr="00977E92" w:rsidRDefault="000937F7" w:rsidP="00B40FFE">
      <w:pPr>
        <w:pStyle w:val="CSILevel3"/>
      </w:pPr>
      <w:r w:rsidRPr="00977E92">
        <w:t xml:space="preserve">The system shall be capable of supporting 65530 separate areas, and up to 65530 preset states within each area. Each Area shall be able to contain 65530 Logical Channels and an unlimited number of Physical </w:t>
      </w:r>
      <w:r w:rsidR="00235955">
        <w:t>circuits</w:t>
      </w:r>
      <w:r w:rsidRPr="00977E92">
        <w:t xml:space="preserve">. The System shall be capable of executing fade times ranging </w:t>
      </w:r>
      <w:r w:rsidR="00FB515D" w:rsidRPr="00977E92">
        <w:t>from instant</w:t>
      </w:r>
      <w:r w:rsidRPr="00977E92">
        <w:t xml:space="preserve"> to 23.3 hours, adjustable in 0.02 sec increments, within a single network message. </w:t>
      </w:r>
    </w:p>
    <w:p w14:paraId="53A46DC7" w14:textId="77777777" w:rsidR="000937F7" w:rsidRDefault="000937F7" w:rsidP="00B40FFE">
      <w:pPr>
        <w:pStyle w:val="CSILevel3"/>
        <w:tabs>
          <w:tab w:val="clear" w:pos="1080"/>
          <w:tab w:val="num" w:pos="1440"/>
        </w:tabs>
      </w:pPr>
      <w:r w:rsidRPr="00977E92">
        <w:t xml:space="preserve">The network protocol shall also support variable length packets and incorporate file transfer control to allow over the network upgrades of device firmware and other settings. </w:t>
      </w:r>
    </w:p>
    <w:p w14:paraId="66143FA9" w14:textId="77777777" w:rsidR="000937F7" w:rsidRDefault="000937F7" w:rsidP="00B40FFE">
      <w:pPr>
        <w:pStyle w:val="CSILevel3"/>
        <w:tabs>
          <w:tab w:val="clear" w:pos="1080"/>
          <w:tab w:val="num" w:pos="1440"/>
        </w:tabs>
      </w:pPr>
      <w:r w:rsidRPr="00977E92">
        <w:t>The protocol shall also support message source identification.</w:t>
      </w:r>
    </w:p>
    <w:p w14:paraId="31DB2477" w14:textId="1479F7CA" w:rsidR="000937F7" w:rsidRPr="00977E92" w:rsidRDefault="000937F7" w:rsidP="00B40FFE">
      <w:pPr>
        <w:pStyle w:val="CSILevel3"/>
        <w:tabs>
          <w:tab w:val="clear" w:pos="1080"/>
          <w:tab w:val="num" w:pos="1440"/>
        </w:tabs>
      </w:pPr>
      <w:r w:rsidRPr="00977E92">
        <w:t>Accessories shall be available from the system manufacturer to enable the creation of a trunk and spur network topology. Individual network spurs shall be</w:t>
      </w:r>
      <w:r>
        <w:t xml:space="preserve"> optically isolated from trunks</w:t>
      </w:r>
      <w:r w:rsidRPr="00977E92">
        <w:t xml:space="preserve"> with devices that enable message filtering</w:t>
      </w:r>
      <w:r>
        <w:t>,</w:t>
      </w:r>
      <w:r w:rsidRPr="00977E92">
        <w:t xml:space="preserve"> to minimize unnecessary trunk and spur network traffic.</w:t>
      </w:r>
    </w:p>
    <w:p w14:paraId="3F12BC8D" w14:textId="77777777" w:rsidR="000937F7" w:rsidRDefault="000937F7" w:rsidP="000937F7">
      <w:pPr>
        <w:pStyle w:val="CSILevel3"/>
        <w:numPr>
          <w:ilvl w:val="0"/>
          <w:numId w:val="0"/>
        </w:numPr>
      </w:pPr>
    </w:p>
    <w:p w14:paraId="4CD84676" w14:textId="464C8DBE" w:rsidR="000937F7" w:rsidRDefault="00BB4FA9" w:rsidP="000937F7">
      <w:pPr>
        <w:pStyle w:val="CSILevel2"/>
        <w:rPr>
          <w:lang w:bidi="en-US"/>
        </w:rPr>
      </w:pPr>
      <w:r>
        <w:rPr>
          <w:lang w:bidi="en-US"/>
        </w:rPr>
        <w:t>System</w:t>
      </w:r>
      <w:r w:rsidR="000937F7">
        <w:rPr>
          <w:lang w:bidi="en-US"/>
        </w:rPr>
        <w:t xml:space="preserve"> Functionality</w:t>
      </w:r>
    </w:p>
    <w:p w14:paraId="20140385" w14:textId="18BB8BDD" w:rsidR="000937F7" w:rsidRPr="00FD4D92" w:rsidRDefault="000937F7" w:rsidP="000937F7">
      <w:pPr>
        <w:pStyle w:val="BodyTextIndent"/>
        <w:ind w:left="720"/>
      </w:pPr>
      <w:r>
        <w:t xml:space="preserve">The Control system shall be capable of readily deploying all functionality outlined within this section, with configuration software using </w:t>
      </w:r>
      <w:r w:rsidR="00A84C0F">
        <w:t xml:space="preserve">a graphical commissioning tool, </w:t>
      </w:r>
      <w:r>
        <w:t>intuitive mouse</w:t>
      </w:r>
      <w:r w:rsidR="00920576">
        <w:t>-</w:t>
      </w:r>
      <w:r>
        <w:t>click and drag, drop down dialogue box, or other similar intuitive user programming methods.</w:t>
      </w:r>
    </w:p>
    <w:p w14:paraId="3AD7D950" w14:textId="77777777" w:rsidR="000937F7" w:rsidRDefault="000937F7" w:rsidP="00B40FFE">
      <w:pPr>
        <w:pStyle w:val="CSILevel3"/>
        <w:tabs>
          <w:tab w:val="clear" w:pos="1080"/>
          <w:tab w:val="num" w:pos="1440"/>
        </w:tabs>
      </w:pPr>
      <w:r>
        <w:t>Occupancy Control</w:t>
      </w:r>
    </w:p>
    <w:p w14:paraId="05B89D4B" w14:textId="72A18723" w:rsidR="000937F7" w:rsidRPr="00DB06FB" w:rsidRDefault="000937F7" w:rsidP="000937F7">
      <w:pPr>
        <w:pStyle w:val="CSILevel4"/>
      </w:pPr>
      <w:r w:rsidRPr="0094040D">
        <w:t xml:space="preserve">Through </w:t>
      </w:r>
      <w:proofErr w:type="gramStart"/>
      <w:r>
        <w:t>sensor based</w:t>
      </w:r>
      <w:proofErr w:type="gramEnd"/>
      <w:r w:rsidRPr="0094040D">
        <w:t xml:space="preserve"> </w:t>
      </w:r>
      <w:r>
        <w:t>occupancy</w:t>
      </w:r>
      <w:r w:rsidRPr="0094040D">
        <w:t xml:space="preserve"> detection, </w:t>
      </w:r>
      <w:r>
        <w:t>enable</w:t>
      </w:r>
      <w:r w:rsidRPr="0094040D">
        <w:t xml:space="preserve"> </w:t>
      </w:r>
      <w:r w:rsidR="00235955">
        <w:t xml:space="preserve">intensity </w:t>
      </w:r>
      <w:r>
        <w:t>management</w:t>
      </w:r>
      <w:r w:rsidRPr="0094040D">
        <w:t xml:space="preserve"> </w:t>
      </w:r>
      <w:r>
        <w:t xml:space="preserve">of </w:t>
      </w:r>
      <w:r w:rsidRPr="0094040D">
        <w:t>artificial lighting required at any given time, especially in areas that experience high levels of daylight i.e. adjacent to window</w:t>
      </w:r>
      <w:r>
        <w:t>s.</w:t>
      </w:r>
    </w:p>
    <w:p w14:paraId="167707D0" w14:textId="39CA42F3" w:rsidR="000937F7" w:rsidRPr="0094040D" w:rsidRDefault="000937F7" w:rsidP="000937F7">
      <w:pPr>
        <w:pStyle w:val="CSILevel4"/>
      </w:pPr>
      <w:r>
        <w:t>Delay Timers: d</w:t>
      </w:r>
      <w:r w:rsidRPr="0094040D">
        <w:t>im</w:t>
      </w:r>
      <w:r>
        <w:t>ming</w:t>
      </w:r>
      <w:r w:rsidRPr="0094040D">
        <w:t xml:space="preserve"> lights to a background level for a </w:t>
      </w:r>
      <w:r>
        <w:t>grace</w:t>
      </w:r>
      <w:r w:rsidRPr="0094040D">
        <w:t xml:space="preserve"> </w:t>
      </w:r>
      <w:proofErr w:type="gramStart"/>
      <w:r w:rsidRPr="0094040D">
        <w:t>time period</w:t>
      </w:r>
      <w:proofErr w:type="gramEnd"/>
      <w:r w:rsidRPr="0094040D">
        <w:t xml:space="preserve"> to notify that the lights will soon switch OFF, and then switch all lights OFF after </w:t>
      </w:r>
      <w:r w:rsidR="00FD27AB">
        <w:t>this Grace period expires should no movement be detected in the interim</w:t>
      </w:r>
      <w:r w:rsidRPr="0094040D">
        <w:t>.</w:t>
      </w:r>
    </w:p>
    <w:p w14:paraId="6F736790" w14:textId="1F773A39" w:rsidR="000937F7" w:rsidRPr="006352D8" w:rsidRDefault="000937F7" w:rsidP="000937F7">
      <w:pPr>
        <w:pStyle w:val="CSILevel4"/>
      </w:pPr>
      <w:r w:rsidRPr="00FD4D92">
        <w:t>Daylight Override</w:t>
      </w:r>
      <w:r>
        <w:t xml:space="preserve">: configure the system to only </w:t>
      </w:r>
      <w:r w:rsidR="000E709E">
        <w:t xml:space="preserve">illuminate </w:t>
      </w:r>
      <w:r>
        <w:t>the luminaries if the light level is below a certain threshold.</w:t>
      </w:r>
    </w:p>
    <w:p w14:paraId="3958F793" w14:textId="77777777" w:rsidR="000937F7" w:rsidRDefault="000937F7" w:rsidP="000937F7">
      <w:pPr>
        <w:pStyle w:val="CSILevel4"/>
      </w:pPr>
      <w:r>
        <w:t xml:space="preserve">Step-Over Patterns: the system shall be capable of activating or maintaining desired or proportional light levels in multiple areas adjacent to where occupancy has been detected. </w:t>
      </w:r>
    </w:p>
    <w:p w14:paraId="251E8A69" w14:textId="77777777" w:rsidR="000937F7" w:rsidRDefault="000937F7" w:rsidP="000937F7">
      <w:pPr>
        <w:pStyle w:val="CSILevel4"/>
      </w:pPr>
      <w:r w:rsidRPr="00FD4D92">
        <w:t>Open Plan Background Lighting</w:t>
      </w:r>
      <w:r>
        <w:t>: the system shall</w:t>
      </w:r>
      <w:r w:rsidRPr="0094040D">
        <w:t xml:space="preserve"> activate or maintain a background lighting level while at least one </w:t>
      </w:r>
      <w:r>
        <w:t>work island/station</w:t>
      </w:r>
      <w:r w:rsidRPr="0094040D">
        <w:t xml:space="preserve"> is still occupied. When the last work island area becomes unoccupied, the lights in the open plan </w:t>
      </w:r>
      <w:r>
        <w:t>must</w:t>
      </w:r>
      <w:r w:rsidRPr="0094040D">
        <w:t xml:space="preserve"> switch </w:t>
      </w:r>
      <w:r>
        <w:t>O</w:t>
      </w:r>
      <w:r w:rsidRPr="0094040D">
        <w:t xml:space="preserve">ff (with a delay). </w:t>
      </w:r>
    </w:p>
    <w:p w14:paraId="1FB0A6FA" w14:textId="77777777" w:rsidR="000937F7" w:rsidRPr="0094040D" w:rsidRDefault="000937F7" w:rsidP="000937F7">
      <w:pPr>
        <w:pStyle w:val="CSILevel4"/>
      </w:pPr>
      <w:r w:rsidRPr="00FC4C72">
        <w:t>Corridor Hold-on (Linking):</w:t>
      </w:r>
      <w:r>
        <w:t xml:space="preserve"> l</w:t>
      </w:r>
      <w:r w:rsidRPr="0094040D">
        <w:t>ink areas like offices, meeting rooms</w:t>
      </w:r>
      <w:r>
        <w:t>,</w:t>
      </w:r>
      <w:r w:rsidRPr="0094040D">
        <w:t xml:space="preserve"> or classrooms to a</w:t>
      </w:r>
      <w:r>
        <w:t xml:space="preserve">n </w:t>
      </w:r>
      <w:r w:rsidRPr="0094040D">
        <w:t>exit path</w:t>
      </w:r>
      <w:r>
        <w:t xml:space="preserve"> ensuring </w:t>
      </w:r>
      <w:r w:rsidRPr="0094040D">
        <w:t xml:space="preserve">that </w:t>
      </w:r>
      <w:r>
        <w:t>a</w:t>
      </w:r>
      <w:r w:rsidRPr="0094040D">
        <w:t xml:space="preserve"> corridor is switched on if one of the areas</w:t>
      </w:r>
      <w:r>
        <w:t>/offices it services</w:t>
      </w:r>
      <w:r w:rsidRPr="0094040D">
        <w:t xml:space="preserve"> is still in use</w:t>
      </w:r>
      <w:r>
        <w:t xml:space="preserve"> for an optimal </w:t>
      </w:r>
      <w:r w:rsidRPr="0094040D">
        <w:t xml:space="preserve">balance between safety and energy </w:t>
      </w:r>
      <w:r>
        <w:t>conservation.</w:t>
      </w:r>
    </w:p>
    <w:p w14:paraId="57028D93" w14:textId="77777777" w:rsidR="000937F7" w:rsidRDefault="000937F7" w:rsidP="00B40FFE">
      <w:pPr>
        <w:pStyle w:val="CSILevel3"/>
        <w:tabs>
          <w:tab w:val="clear" w:pos="1080"/>
          <w:tab w:val="num" w:pos="1440"/>
        </w:tabs>
      </w:pPr>
      <w:r>
        <w:t>Light Level Control</w:t>
      </w:r>
    </w:p>
    <w:p w14:paraId="17FE288E" w14:textId="77777777" w:rsidR="000937F7" w:rsidRPr="0094040D" w:rsidRDefault="000937F7" w:rsidP="000937F7">
      <w:pPr>
        <w:pStyle w:val="CSILevel4"/>
      </w:pPr>
      <w:r>
        <w:t xml:space="preserve">Switching: The system must be capable of implementing basic </w:t>
      </w:r>
      <w:r w:rsidRPr="0094040D">
        <w:t>switch</w:t>
      </w:r>
      <w:r>
        <w:t>ing control to turn</w:t>
      </w:r>
      <w:r w:rsidRPr="0094040D">
        <w:t xml:space="preserve"> lights ON and OFF from a flexible choice of networked </w:t>
      </w:r>
      <w:r>
        <w:t xml:space="preserve">user interface </w:t>
      </w:r>
      <w:r w:rsidRPr="0094040D">
        <w:t>devices.</w:t>
      </w:r>
    </w:p>
    <w:p w14:paraId="0C66957F" w14:textId="065B9C37" w:rsidR="000937F7" w:rsidRPr="0094040D" w:rsidRDefault="000937F7" w:rsidP="000937F7">
      <w:pPr>
        <w:pStyle w:val="CSILevel4"/>
      </w:pPr>
      <w:r>
        <w:t>Dimming: capable of implementing dimming control of lighting</w:t>
      </w:r>
      <w:r w:rsidRPr="00B446D6">
        <w:t xml:space="preserve"> from a flexible choice of networked </w:t>
      </w:r>
      <w:r>
        <w:t>User Interface D</w:t>
      </w:r>
      <w:r w:rsidRPr="00B446D6">
        <w:t>evices</w:t>
      </w:r>
      <w:r>
        <w:t xml:space="preserve"> such as</w:t>
      </w:r>
      <w:r w:rsidRPr="00B446D6">
        <w:t xml:space="preserve"> a protocol (or signal) to a lamp driver (DALI addressable, </w:t>
      </w:r>
      <w:r>
        <w:t xml:space="preserve">DALI Broadcast, DSI, </w:t>
      </w:r>
      <w:r w:rsidR="00652143">
        <w:t xml:space="preserve">DMX512, </w:t>
      </w:r>
      <w:r w:rsidR="00BB4FA9">
        <w:t xml:space="preserve">PoE </w:t>
      </w:r>
      <w:r>
        <w:t xml:space="preserve">or 1-10V) or </w:t>
      </w:r>
      <w:r w:rsidRPr="00B446D6">
        <w:t>by power control o</w:t>
      </w:r>
      <w:r>
        <w:t>f</w:t>
      </w:r>
      <w:r w:rsidRPr="00B446D6">
        <w:t xml:space="preserve"> phase control dimmers.</w:t>
      </w:r>
    </w:p>
    <w:p w14:paraId="5681EEAB" w14:textId="77777777" w:rsidR="000937F7" w:rsidRDefault="000937F7" w:rsidP="000937F7">
      <w:pPr>
        <w:pStyle w:val="CSILevel4"/>
      </w:pPr>
      <w:r w:rsidRPr="00FD4D92">
        <w:t xml:space="preserve">Daylight </w:t>
      </w:r>
      <w:r>
        <w:t>Harvesting/Maintained Illuminance: implement</w:t>
      </w:r>
      <w:r w:rsidRPr="0094040D">
        <w:t xml:space="preserve"> </w:t>
      </w:r>
      <w:r>
        <w:t>level management</w:t>
      </w:r>
      <w:r w:rsidRPr="0094040D">
        <w:t xml:space="preserve"> </w:t>
      </w:r>
      <w:r>
        <w:t xml:space="preserve">of </w:t>
      </w:r>
      <w:r w:rsidRPr="0094040D">
        <w:t xml:space="preserve">artificial </w:t>
      </w:r>
      <w:r w:rsidRPr="0094040D">
        <w:lastRenderedPageBreak/>
        <w:t xml:space="preserve">lighting </w:t>
      </w:r>
      <w:r>
        <w:t xml:space="preserve">to maintain task illuminance at optimum targets. </w:t>
      </w:r>
    </w:p>
    <w:p w14:paraId="51AE058A" w14:textId="77777777" w:rsidR="000937F7" w:rsidRDefault="000937F7" w:rsidP="000937F7">
      <w:pPr>
        <w:pStyle w:val="CSILevel4"/>
      </w:pPr>
      <w:r>
        <w:t xml:space="preserve">Scene Setting Task Tuning: users and operators to create and adjust preset states or scenes across any lighting circuit/channel associated with the area/space. </w:t>
      </w:r>
    </w:p>
    <w:p w14:paraId="1C175CCC" w14:textId="31235C21" w:rsidR="000937F7" w:rsidRPr="0094040D" w:rsidRDefault="000937F7" w:rsidP="000937F7">
      <w:pPr>
        <w:pStyle w:val="CSILevel4"/>
      </w:pPr>
      <w:r>
        <w:t>Color Component and White Balance Control: provision to represent and control luminaires that incorporate multiple channels for the adjustment of color (RGB) or white balance</w:t>
      </w:r>
      <w:r w:rsidR="00BB4FA9">
        <w:t>/Tunable white</w:t>
      </w:r>
      <w:r>
        <w:t xml:space="preserve"> (Warm/Cool). </w:t>
      </w:r>
      <w:r w:rsidR="00BB4FA9">
        <w:t>When integrating White Balance control in a DALI network, only one DALI address shall be used for controlling both white balance and dimming level.</w:t>
      </w:r>
    </w:p>
    <w:p w14:paraId="474FB388" w14:textId="77777777" w:rsidR="000937F7" w:rsidRDefault="000937F7" w:rsidP="000937F7">
      <w:pPr>
        <w:pStyle w:val="CSILevel4"/>
      </w:pPr>
      <w:r>
        <w:t>Corridor-Row Offset: utilize closed loop light level management to control z</w:t>
      </w:r>
      <w:r w:rsidRPr="007425CA">
        <w:t xml:space="preserve">ones adjacent to windows receive more daylight than those closer to the core of the building including corridors in open space </w:t>
      </w:r>
      <w:proofErr w:type="gramStart"/>
      <w:r w:rsidRPr="007425CA">
        <w:t>offices</w:t>
      </w:r>
      <w:proofErr w:type="gramEnd"/>
      <w:r>
        <w:t xml:space="preserve"> </w:t>
      </w:r>
    </w:p>
    <w:p w14:paraId="57A755CD" w14:textId="77777777" w:rsidR="000937F7" w:rsidRDefault="000937F7" w:rsidP="00B40FFE">
      <w:pPr>
        <w:pStyle w:val="CSILevel3"/>
        <w:tabs>
          <w:tab w:val="clear" w:pos="1080"/>
          <w:tab w:val="num" w:pos="1440"/>
        </w:tabs>
      </w:pPr>
      <w:r>
        <w:t>Personal Control</w:t>
      </w:r>
    </w:p>
    <w:p w14:paraId="49937ACE" w14:textId="77777777" w:rsidR="000937F7" w:rsidRPr="006352D8" w:rsidRDefault="000937F7" w:rsidP="000937F7">
      <w:pPr>
        <w:pStyle w:val="CSILevel4"/>
      </w:pPr>
      <w:r>
        <w:t xml:space="preserve">Manual Light Control: enable manual user controls to change the behavior of automated functions such as daylight harvesting, occupancy detection or illumination management. </w:t>
      </w:r>
    </w:p>
    <w:p w14:paraId="39DB08CD" w14:textId="77777777" w:rsidR="000937F7" w:rsidRPr="00923C7E" w:rsidRDefault="000937F7" w:rsidP="000937F7">
      <w:pPr>
        <w:pStyle w:val="CSILevel4"/>
      </w:pPr>
      <w:r>
        <w:t xml:space="preserve">Dedicated User Interfaces: enable manual control to be implemented </w:t>
      </w:r>
      <w:r w:rsidRPr="00923C7E">
        <w:t xml:space="preserve">via the provision of </w:t>
      </w:r>
      <w:r>
        <w:t>keypads or touchscreens</w:t>
      </w:r>
      <w:r w:rsidRPr="00923C7E">
        <w:t xml:space="preserve"> </w:t>
      </w:r>
      <w:r>
        <w:t xml:space="preserve">typically installed </w:t>
      </w:r>
      <w:r w:rsidRPr="00923C7E">
        <w:t>at the poin</w:t>
      </w:r>
      <w:r>
        <w:t>t of entry into areas or zones, where appropriate.</w:t>
      </w:r>
    </w:p>
    <w:p w14:paraId="22ED83C1" w14:textId="77777777" w:rsidR="000937F7" w:rsidRDefault="000937F7" w:rsidP="000937F7">
      <w:pPr>
        <w:pStyle w:val="CSILevel4"/>
      </w:pPr>
      <w:r>
        <w:t xml:space="preserve">Virtual User Interfaces: a range of virtual interface options for manual user control including applications for portable computing devices, mobile phones, and system tray popup dialogues. </w:t>
      </w:r>
    </w:p>
    <w:p w14:paraId="0CE45071" w14:textId="77777777" w:rsidR="000937F7" w:rsidRDefault="000937F7" w:rsidP="00B40FFE">
      <w:pPr>
        <w:pStyle w:val="CSILevel3"/>
        <w:tabs>
          <w:tab w:val="clear" w:pos="1080"/>
          <w:tab w:val="num" w:pos="1440"/>
        </w:tabs>
      </w:pPr>
      <w:r>
        <w:t>Advanced and Time Control</w:t>
      </w:r>
    </w:p>
    <w:p w14:paraId="2DEEC3E9" w14:textId="77777777" w:rsidR="000937F7" w:rsidRDefault="000937F7" w:rsidP="000937F7">
      <w:pPr>
        <w:pStyle w:val="CSILevel4"/>
      </w:pPr>
      <w:r>
        <w:t>Scheduling</w:t>
      </w:r>
    </w:p>
    <w:p w14:paraId="3BDE98B6" w14:textId="77777777" w:rsidR="000937F7" w:rsidRDefault="000937F7" w:rsidP="000937F7">
      <w:pPr>
        <w:pStyle w:val="CSILevel5"/>
      </w:pPr>
      <w:r>
        <w:t xml:space="preserve">It shall be possible for </w:t>
      </w:r>
      <w:r w:rsidRPr="00D241C8">
        <w:t>lights to be switched ON, OFF, dimmed</w:t>
      </w:r>
      <w:r>
        <w:t>,</w:t>
      </w:r>
      <w:r w:rsidRPr="00D241C8">
        <w:t xml:space="preserve"> or behave differently according to a specific schedule. </w:t>
      </w:r>
    </w:p>
    <w:p w14:paraId="65955A80" w14:textId="77777777" w:rsidR="000937F7" w:rsidRDefault="000937F7" w:rsidP="000937F7">
      <w:pPr>
        <w:pStyle w:val="CSILevel5"/>
      </w:pPr>
      <w:r>
        <w:t>It shall be possible for schedules to be</w:t>
      </w:r>
      <w:r w:rsidRPr="00D241C8">
        <w:t xml:space="preserve"> adjusted for weekends, public holidays</w:t>
      </w:r>
      <w:r>
        <w:t>,</w:t>
      </w:r>
      <w:r w:rsidRPr="00D241C8">
        <w:t xml:space="preserve"> or other shut down periods.</w:t>
      </w:r>
    </w:p>
    <w:p w14:paraId="2DBDDF48" w14:textId="77777777" w:rsidR="000937F7" w:rsidRDefault="000937F7" w:rsidP="000937F7">
      <w:pPr>
        <w:pStyle w:val="CSILevel4"/>
      </w:pPr>
      <w:r>
        <w:t xml:space="preserve">Sequences/Tasks/Events </w:t>
      </w:r>
    </w:p>
    <w:p w14:paraId="682B8D84" w14:textId="77777777" w:rsidR="000937F7" w:rsidRDefault="000937F7" w:rsidP="000937F7">
      <w:pPr>
        <w:pStyle w:val="CSILevel5"/>
      </w:pPr>
      <w:r>
        <w:t>The system shall include facility to implement conditional and sequential logic control routines/tasks embedded within sensors, keypads, load controllers, network interfaces and gateways</w:t>
      </w:r>
      <w:r w:rsidRPr="00F32EAB">
        <w:t xml:space="preserve">. </w:t>
      </w:r>
      <w:r>
        <w:t xml:space="preserve">It shall be possible for the control routines to be located and run from management software on a PC connected to the lighting control network or embedded within individual network devices. </w:t>
      </w:r>
    </w:p>
    <w:p w14:paraId="69E10247" w14:textId="77777777" w:rsidR="000937F7" w:rsidRPr="00F32EAB" w:rsidRDefault="000937F7" w:rsidP="000937F7">
      <w:pPr>
        <w:pStyle w:val="CSILevel5"/>
      </w:pPr>
      <w:r>
        <w:t>Operation of logic control routines shall not depend on a central control unit.</w:t>
      </w:r>
    </w:p>
    <w:p w14:paraId="78214B43" w14:textId="77777777" w:rsidR="000937F7" w:rsidRDefault="000937F7" w:rsidP="000937F7">
      <w:pPr>
        <w:pStyle w:val="CSILevel4"/>
      </w:pPr>
      <w:r>
        <w:t>Area Linking</w:t>
      </w:r>
    </w:p>
    <w:p w14:paraId="305131A4" w14:textId="77777777" w:rsidR="000937F7" w:rsidRDefault="000937F7" w:rsidP="000937F7">
      <w:pPr>
        <w:pStyle w:val="CSILevel5"/>
      </w:pPr>
      <w:r>
        <w:t xml:space="preserve">The system shall have provision to dynamically combine or separate no less than twenty-four (24) control areas for applications where de-mountable partitions are being used (typically in areas such as meeting rooms, training rooms and conference centers). </w:t>
      </w:r>
    </w:p>
    <w:p w14:paraId="35EA346C" w14:textId="77777777" w:rsidR="000937F7" w:rsidRDefault="000937F7" w:rsidP="000937F7">
      <w:pPr>
        <w:pStyle w:val="CSILevel5"/>
      </w:pPr>
      <w:r>
        <w:t>When partitions are opened the user interfaces and lighting shall combine to act as one single control space. Conversely when the partitions are closed the user interfaces and lighting should separate into the discrete area in which they are located.</w:t>
      </w:r>
    </w:p>
    <w:p w14:paraId="74E9F6E3" w14:textId="77777777" w:rsidR="000937F7" w:rsidRDefault="000937F7" w:rsidP="000937F7">
      <w:pPr>
        <w:pStyle w:val="CSILevel4"/>
      </w:pPr>
      <w:r>
        <w:t>Load Shedding</w:t>
      </w:r>
    </w:p>
    <w:p w14:paraId="4EB152A2" w14:textId="77777777" w:rsidR="000937F7" w:rsidRDefault="000937F7" w:rsidP="000937F7">
      <w:pPr>
        <w:pStyle w:val="CSILevel5"/>
      </w:pPr>
      <w:r>
        <w:t>Provision shall be available to</w:t>
      </w:r>
      <w:r w:rsidRPr="001A2B4A">
        <w:t xml:space="preserve"> allow some or all luminaires to dim or switch off when the buildings energy consumption is </w:t>
      </w:r>
      <w:proofErr w:type="gramStart"/>
      <w:r w:rsidRPr="001A2B4A">
        <w:t>in excess of</w:t>
      </w:r>
      <w:proofErr w:type="gramEnd"/>
      <w:r w:rsidRPr="001A2B4A">
        <w:t xml:space="preserve"> predefined limits. </w:t>
      </w:r>
    </w:p>
    <w:p w14:paraId="03BBE78C" w14:textId="19461AEE" w:rsidR="000937F7" w:rsidRDefault="000937F7" w:rsidP="00940880">
      <w:pPr>
        <w:pStyle w:val="CSILevel5"/>
      </w:pPr>
      <w:r>
        <w:t>It shall be possible for the</w:t>
      </w:r>
      <w:r w:rsidRPr="001A2B4A">
        <w:t xml:space="preserve"> maximum limit </w:t>
      </w:r>
      <w:r>
        <w:t>to</w:t>
      </w:r>
      <w:r w:rsidRPr="001A2B4A">
        <w:t xml:space="preserve"> be static or dynamically set, </w:t>
      </w:r>
      <w:r>
        <w:t>potentially</w:t>
      </w:r>
      <w:r w:rsidRPr="001A2B4A">
        <w:t xml:space="preserve"> by the energy provider</w:t>
      </w:r>
      <w:r w:rsidR="00573161">
        <w:t>.</w:t>
      </w:r>
    </w:p>
    <w:p w14:paraId="6712897D" w14:textId="77777777" w:rsidR="004860DA" w:rsidRDefault="004860DA" w:rsidP="000937F7"/>
    <w:p w14:paraId="5AAE9F67" w14:textId="77777777" w:rsidR="002F6B2E" w:rsidRDefault="002F6B2E" w:rsidP="002F6B2E">
      <w:pPr>
        <w:pStyle w:val="CSILevel2"/>
      </w:pPr>
      <w:bookmarkStart w:id="62" w:name="_Toc329942298"/>
      <w:r>
        <w:t>Product Schedule</w:t>
      </w:r>
      <w:bookmarkEnd w:id="62"/>
    </w:p>
    <w:p w14:paraId="78261F6F" w14:textId="77777777" w:rsidR="002F6B2E" w:rsidRDefault="002F6B2E" w:rsidP="00B40FFE">
      <w:pPr>
        <w:pStyle w:val="CSILevel3"/>
        <w:tabs>
          <w:tab w:val="clear" w:pos="1080"/>
          <w:tab w:val="num" w:pos="1440"/>
        </w:tabs>
      </w:pPr>
      <w:r>
        <w:t xml:space="preserve">Product </w:t>
      </w:r>
      <w:r w:rsidR="0038515D">
        <w:t>Equipment</w:t>
      </w:r>
      <w:r>
        <w:t xml:space="preserve"> list is specified in each device type sub-section below.</w:t>
      </w:r>
    </w:p>
    <w:p w14:paraId="6990F08A" w14:textId="77777777" w:rsidR="002F6B2E" w:rsidRDefault="002F6B2E" w:rsidP="00B40FFE">
      <w:pPr>
        <w:pStyle w:val="CSILevel3"/>
        <w:tabs>
          <w:tab w:val="clear" w:pos="1080"/>
          <w:tab w:val="num" w:pos="1440"/>
        </w:tabs>
      </w:pPr>
      <w:r>
        <w:t xml:space="preserve">Product </w:t>
      </w:r>
      <w:r w:rsidRPr="005408B3">
        <w:t xml:space="preserve">quantities </w:t>
      </w:r>
      <w:r>
        <w:t xml:space="preserve">shall be </w:t>
      </w:r>
      <w:r w:rsidRPr="005408B3">
        <w:t>shown in schedules, tables, and drawings</w:t>
      </w:r>
      <w:r>
        <w:t>.</w:t>
      </w:r>
    </w:p>
    <w:p w14:paraId="7868CADA" w14:textId="77777777" w:rsidR="008C3204" w:rsidRDefault="008C3204" w:rsidP="00B40FFE">
      <w:pPr>
        <w:pStyle w:val="CSILevel3"/>
        <w:tabs>
          <w:tab w:val="clear" w:pos="1080"/>
          <w:tab w:val="num" w:pos="1440"/>
        </w:tabs>
      </w:pPr>
      <w:r>
        <w:lastRenderedPageBreak/>
        <w:t xml:space="preserve">All </w:t>
      </w:r>
      <w:r w:rsidR="00DE0604">
        <w:t xml:space="preserve">product </w:t>
      </w:r>
      <w:r>
        <w:t>options are specified in each device type sub-section below.</w:t>
      </w:r>
    </w:p>
    <w:p w14:paraId="56E87DAE" w14:textId="77777777" w:rsidR="00A35378" w:rsidRDefault="00A35378" w:rsidP="00A012BB">
      <w:pPr>
        <w:pStyle w:val="CSILevel5"/>
        <w:numPr>
          <w:ilvl w:val="0"/>
          <w:numId w:val="0"/>
        </w:numPr>
      </w:pPr>
    </w:p>
    <w:p w14:paraId="5E63EE53" w14:textId="7A91D3DC" w:rsidR="00E2286A" w:rsidRDefault="00171B96" w:rsidP="00A012BB">
      <w:pPr>
        <w:pStyle w:val="CSILevel2"/>
        <w:rPr>
          <w:lang w:bidi="en-US"/>
        </w:rPr>
      </w:pPr>
      <w:bookmarkStart w:id="63" w:name="_Toc380670568"/>
      <w:r>
        <w:rPr>
          <w:lang w:bidi="en-US"/>
        </w:rPr>
        <w:t>Load C</w:t>
      </w:r>
      <w:r w:rsidR="00E2286A">
        <w:rPr>
          <w:lang w:bidi="en-US"/>
        </w:rPr>
        <w:t>ontrollers</w:t>
      </w:r>
      <w:bookmarkEnd w:id="63"/>
    </w:p>
    <w:p w14:paraId="3ABACFA8" w14:textId="4632ECE1" w:rsidR="00E2286A" w:rsidRDefault="00E2286A" w:rsidP="00B40FFE">
      <w:pPr>
        <w:pStyle w:val="CSILevel3"/>
        <w:tabs>
          <w:tab w:val="clear" w:pos="1080"/>
          <w:tab w:val="num" w:pos="1440"/>
        </w:tabs>
        <w:rPr>
          <w:lang w:bidi="en-US"/>
        </w:rPr>
      </w:pPr>
      <w:bookmarkStart w:id="64" w:name="_Toc380670569"/>
      <w:r>
        <w:rPr>
          <w:lang w:bidi="en-US"/>
        </w:rPr>
        <w:t>General</w:t>
      </w:r>
      <w:bookmarkEnd w:id="64"/>
    </w:p>
    <w:p w14:paraId="5A0A7929" w14:textId="77777777" w:rsidR="00F73DAA" w:rsidRDefault="00F73DAA" w:rsidP="00FD3BB5">
      <w:pPr>
        <w:pStyle w:val="CSILevel4"/>
      </w:pPr>
      <w:r>
        <w:t xml:space="preserve">All Load Controllers shall be designed to operate continuously at 100% of rated load. They shall be convection cooled, with no cooling fans or other forced ventilation employed </w:t>
      </w:r>
      <w:proofErr w:type="gramStart"/>
      <w:r>
        <w:t>in order to</w:t>
      </w:r>
      <w:proofErr w:type="gramEnd"/>
      <w:r>
        <w:t xml:space="preserve"> reduce noise and increase long-term reliability. Systems that are fan dependent or fan assisted, or which recommend regularly scheduled maintenance for air filtration components are not acceptable. </w:t>
      </w:r>
    </w:p>
    <w:p w14:paraId="7BA3F32D" w14:textId="77777777" w:rsidR="00F73DAA" w:rsidRDefault="00F73DAA" w:rsidP="00FD3BB5">
      <w:pPr>
        <w:pStyle w:val="CSILevel4"/>
      </w:pPr>
      <w:r>
        <w:t xml:space="preserve">Load controllers shall be available in wall mount and DIN-rail mount configurations. Wall mount controllers shall be suitable for direct installation incorporating a suitable fire rated enclosure with appropriate protection from access to live parts. </w:t>
      </w:r>
    </w:p>
    <w:p w14:paraId="48837C7D" w14:textId="77777777" w:rsidR="00F73DAA" w:rsidRDefault="00F73DAA" w:rsidP="00FD3BB5">
      <w:pPr>
        <w:pStyle w:val="CSILevel4"/>
      </w:pPr>
      <w:r>
        <w:t xml:space="preserve">DIN-rail controllers shall be designed for installation within a switchboard and have a section profile consistent with an IEC style circuit breaker to ensure compatibility with standard load center enclosures. Different types of compatible load controllers shall be natively available, including: </w:t>
      </w:r>
    </w:p>
    <w:p w14:paraId="227564BE" w14:textId="77777777" w:rsidR="00F73DAA" w:rsidRDefault="00F73DAA" w:rsidP="00F73DAA">
      <w:pPr>
        <w:pStyle w:val="CSILevel5"/>
      </w:pPr>
      <w:r>
        <w:t xml:space="preserve">Leading and trailing edge power dimming phase control devices for the operation of incandescent lamps, iron core magnetic and electronic transformers • Switching output devices for controlling ON/OFF loads, </w:t>
      </w:r>
    </w:p>
    <w:p w14:paraId="451437CC" w14:textId="6B1971D6" w:rsidR="00F73DAA" w:rsidRDefault="00F73DAA" w:rsidP="00F73DAA">
      <w:pPr>
        <w:pStyle w:val="CSILevel5"/>
      </w:pPr>
      <w:r>
        <w:t xml:space="preserve">1-10V, DSI, PoE, DALI broadcast and DALI signal-dimming devices for controlling electronically dimmable luminaires, </w:t>
      </w:r>
    </w:p>
    <w:p w14:paraId="59B39947" w14:textId="77777777" w:rsidR="00F73DAA" w:rsidRDefault="00F73DAA" w:rsidP="00F73DAA">
      <w:pPr>
        <w:pStyle w:val="CSILevel5"/>
      </w:pPr>
      <w:r>
        <w:t xml:space="preserve">Pulse Width Modulated (PWM) DC devices for controlling LED loads. </w:t>
      </w:r>
    </w:p>
    <w:p w14:paraId="01A3EF10" w14:textId="77777777" w:rsidR="00F73DAA" w:rsidRDefault="00F73DAA" w:rsidP="00F73DAA">
      <w:pPr>
        <w:pStyle w:val="CSILevel4"/>
      </w:pPr>
      <w:r>
        <w:t xml:space="preserve">Controllers with fixed outputs shall be completely pre-assembled and factory tested by the control system manufacturer. Modular controllers shall have interchangeable control modules tested by the control system manufacturer available for assembly by the client’s installer. </w:t>
      </w:r>
    </w:p>
    <w:p w14:paraId="550FBE9D" w14:textId="2E3FCA23" w:rsidR="00F73DAA" w:rsidRDefault="00F73DAA" w:rsidP="00F73DAA">
      <w:pPr>
        <w:pStyle w:val="CSILevel4"/>
      </w:pPr>
      <w:r>
        <w:t xml:space="preserve">It must be possible to individually configure channels within all load controllers to unique areas that can be separately controlled. Dimming channels must have the ability to be software configured to provide either dimmed or switched output. It must be possible to set minimum and maximum output levels for all channels. </w:t>
      </w:r>
    </w:p>
    <w:p w14:paraId="2AB63B5F" w14:textId="0E6F0B43" w:rsidR="00FD3BB5" w:rsidRDefault="00F73DAA" w:rsidP="00B40FFE">
      <w:pPr>
        <w:pStyle w:val="CSILevel4"/>
      </w:pPr>
      <w:r>
        <w:t xml:space="preserve">Configuration data relating to individual area names, individual channel names, preset levels, toggle levels and panic </w:t>
      </w:r>
      <w:proofErr w:type="gramStart"/>
      <w:r>
        <w:t>level</w:t>
      </w:r>
      <w:proofErr w:type="gramEnd"/>
      <w:r>
        <w:t xml:space="preserve"> must be stored within the non-volatile memory of each respective controller. The controller must also support device names, area names and channel names each up to 40 characters in length. The controllers must also be capable of supporting up to 170 presets. These settings must be downloadable with the vendor’s software. Any system that does not provide or can restrict access to the settings will not be accepted.</w:t>
      </w:r>
    </w:p>
    <w:p w14:paraId="1FF0A5DE" w14:textId="072C8EF1" w:rsidR="00E2286A" w:rsidRDefault="007E132E" w:rsidP="00A012BB">
      <w:pPr>
        <w:pStyle w:val="CSILevel4"/>
      </w:pPr>
      <w:r>
        <w:t>L</w:t>
      </w:r>
      <w:r w:rsidR="00E2286A">
        <w:t xml:space="preserve">oad </w:t>
      </w:r>
      <w:r>
        <w:t>C</w:t>
      </w:r>
      <w:r w:rsidR="00E2286A">
        <w:t>ontroller shall incorporate a dry contact ‘AUX’ input. The AUX input shall be located next to the network terminals. The AUX input shall incorporate de-bouncing and requires a minimum of 200</w:t>
      </w:r>
      <w:r w:rsidR="00E2286A">
        <w:rPr>
          <w:rFonts w:hint="eastAsia"/>
        </w:rPr>
        <w:t>μ</w:t>
      </w:r>
      <w:r w:rsidR="00E2286A">
        <w:t>S contact closure for a valid activation. The AUX input shall be capable of performing the following minimum functions:</w:t>
      </w:r>
    </w:p>
    <w:p w14:paraId="6E17F7BC" w14:textId="77777777" w:rsidR="00E2286A" w:rsidRPr="006E741D" w:rsidRDefault="00E2286A" w:rsidP="00A012BB">
      <w:pPr>
        <w:pStyle w:val="CSILevel5"/>
      </w:pPr>
      <w:r w:rsidRPr="006E741D">
        <w:t xml:space="preserve">Keypad Disabled / Panic / Program Disable </w:t>
      </w:r>
    </w:p>
    <w:p w14:paraId="2887C914" w14:textId="77777777" w:rsidR="00E2286A" w:rsidRPr="006E741D" w:rsidRDefault="00E2286A" w:rsidP="00A012BB">
      <w:pPr>
        <w:pStyle w:val="CSILevel5"/>
      </w:pPr>
      <w:r w:rsidRPr="006E741D">
        <w:t>Sign on Message</w:t>
      </w:r>
    </w:p>
    <w:p w14:paraId="7C39DFC0" w14:textId="77777777" w:rsidR="00E2286A" w:rsidRPr="006E741D" w:rsidRDefault="00E2286A" w:rsidP="00A012BB">
      <w:pPr>
        <w:pStyle w:val="CSILevel5"/>
      </w:pPr>
      <w:r w:rsidRPr="006E741D">
        <w:t xml:space="preserve">Execute logic </w:t>
      </w:r>
      <w:proofErr w:type="gramStart"/>
      <w:r w:rsidRPr="006E741D">
        <w:t>macro</w:t>
      </w:r>
      <w:proofErr w:type="gramEnd"/>
    </w:p>
    <w:p w14:paraId="5349C0A2" w14:textId="77777777" w:rsidR="00E2286A" w:rsidRPr="006E741D" w:rsidRDefault="00E2286A" w:rsidP="00A012BB">
      <w:pPr>
        <w:pStyle w:val="CSILevel5"/>
      </w:pPr>
      <w:r w:rsidRPr="006E741D">
        <w:t>Defined Network Message transmission</w:t>
      </w:r>
    </w:p>
    <w:p w14:paraId="71785D13" w14:textId="7524988F" w:rsidR="00F73DAA" w:rsidRDefault="00F73DAA" w:rsidP="00F73DAA">
      <w:pPr>
        <w:pStyle w:val="CSILevel4"/>
      </w:pPr>
      <w:r>
        <w:t>Load controllers shall be available with various individual channel output capacities, ranging from 1A to 20A. Up to 12 channels shall be available in a single enclosure.</w:t>
      </w:r>
    </w:p>
    <w:p w14:paraId="15A38E97" w14:textId="0D1ECBAD" w:rsidR="00E2286A" w:rsidRDefault="007E132E" w:rsidP="00D85E11">
      <w:pPr>
        <w:pStyle w:val="CSILevel4"/>
      </w:pPr>
      <w:r>
        <w:t>L</w:t>
      </w:r>
      <w:r w:rsidR="00E2286A">
        <w:t xml:space="preserve">oad controller shall have a configurable start up delay that defines the time from when power is restored to a load controller, to when the load controller sends out its sign-on message and starts to initialize outputs. This setting is useful for staggering the startup of multiple load controllers, or preventing multiple load controllers from cluttering the network with sign-on messages when the system is first energized, thus </w:t>
      </w:r>
      <w:r w:rsidR="00E2286A">
        <w:lastRenderedPageBreak/>
        <w:t xml:space="preserve">leaving the network clear for other peripherals to configure the load controllers before they </w:t>
      </w:r>
      <w:proofErr w:type="gramStart"/>
      <w:r w:rsidR="00E2286A">
        <w:t>revert back</w:t>
      </w:r>
      <w:proofErr w:type="gramEnd"/>
      <w:r w:rsidR="00E2286A">
        <w:t xml:space="preserve"> to their previous state.</w:t>
      </w:r>
    </w:p>
    <w:p w14:paraId="3EA201DC" w14:textId="62ACA349" w:rsidR="00E2286A" w:rsidRDefault="00E2286A" w:rsidP="00A012BB">
      <w:pPr>
        <w:pStyle w:val="CSILevel4"/>
      </w:pPr>
      <w:r>
        <w:t xml:space="preserve">Load Controller with dual serial control ports shall be available, for the duplication of ‘control LAN’ cabling, to guard against the failure of one data cable. The Load Controller shall be configurable to: </w:t>
      </w:r>
    </w:p>
    <w:p w14:paraId="682E27F1" w14:textId="77777777" w:rsidR="00E2286A" w:rsidRDefault="00E2286A" w:rsidP="00A012BB">
      <w:pPr>
        <w:pStyle w:val="CSILevel5"/>
      </w:pPr>
      <w:r>
        <w:t xml:space="preserve">Obey control signals from either </w:t>
      </w:r>
      <w:proofErr w:type="gramStart"/>
      <w:r>
        <w:t>port</w:t>
      </w:r>
      <w:proofErr w:type="gramEnd"/>
    </w:p>
    <w:p w14:paraId="4DBF2C48" w14:textId="77777777" w:rsidR="00E2286A" w:rsidRDefault="00E2286A" w:rsidP="00A012BB">
      <w:pPr>
        <w:pStyle w:val="CSILevel5"/>
      </w:pPr>
      <w:r>
        <w:t xml:space="preserve">Obey the Main port DMX512 signal and upon loss of </w:t>
      </w:r>
      <w:proofErr w:type="gramStart"/>
      <w:r>
        <w:t>signal</w:t>
      </w:r>
      <w:proofErr w:type="gramEnd"/>
    </w:p>
    <w:p w14:paraId="3A1296EE" w14:textId="77777777" w:rsidR="00E2286A" w:rsidRDefault="00E2286A" w:rsidP="00A012BB">
      <w:pPr>
        <w:pStyle w:val="CSILevel5"/>
      </w:pPr>
      <w:r>
        <w:t xml:space="preserve">Obey the secondary </w:t>
      </w:r>
      <w:proofErr w:type="gramStart"/>
      <w:r>
        <w:t>port</w:t>
      </w:r>
      <w:proofErr w:type="gramEnd"/>
    </w:p>
    <w:p w14:paraId="7634FAF4" w14:textId="77777777" w:rsidR="00E2286A" w:rsidRDefault="00E2286A" w:rsidP="00A012BB">
      <w:pPr>
        <w:pStyle w:val="CSILevel5"/>
      </w:pPr>
      <w:r>
        <w:t>Obey the highest level received from either port.</w:t>
      </w:r>
    </w:p>
    <w:p w14:paraId="698C6251" w14:textId="77777777" w:rsidR="00E2286A" w:rsidRDefault="00E2286A" w:rsidP="00A012BB">
      <w:pPr>
        <w:pStyle w:val="CSILevel4"/>
      </w:pPr>
      <w:r>
        <w:t>On start-up after loss of power, it shall be possible to configure load controllers to revert to one of the following output conditions:</w:t>
      </w:r>
    </w:p>
    <w:p w14:paraId="49A4AB0C" w14:textId="77777777" w:rsidR="00E2286A" w:rsidRDefault="00E2286A" w:rsidP="00A012BB">
      <w:pPr>
        <w:pStyle w:val="CSILevel5"/>
      </w:pPr>
      <w:r>
        <w:t>All circuits full on</w:t>
      </w:r>
    </w:p>
    <w:p w14:paraId="4D42BB3C" w14:textId="77777777" w:rsidR="00E2286A" w:rsidRDefault="00E2286A" w:rsidP="00A012BB">
      <w:pPr>
        <w:pStyle w:val="CSILevel5"/>
      </w:pPr>
      <w:r>
        <w:t>All circuits off</w:t>
      </w:r>
    </w:p>
    <w:p w14:paraId="1415B867" w14:textId="77777777" w:rsidR="00E2286A" w:rsidRDefault="00E2286A" w:rsidP="00A012BB">
      <w:pPr>
        <w:pStyle w:val="CSILevel5"/>
      </w:pPr>
      <w:r>
        <w:t>All circuit to previous condition prior to power loss</w:t>
      </w:r>
    </w:p>
    <w:p w14:paraId="20500576" w14:textId="77777777" w:rsidR="00E2286A" w:rsidRDefault="00E2286A" w:rsidP="00A012BB">
      <w:pPr>
        <w:pStyle w:val="CSILevel5"/>
      </w:pPr>
      <w:r>
        <w:t>All circuits to a specific scene</w:t>
      </w:r>
    </w:p>
    <w:p w14:paraId="38EE42A1" w14:textId="14010CAD" w:rsidR="00E2286A" w:rsidRDefault="00E2286A" w:rsidP="00B40FFE">
      <w:pPr>
        <w:pStyle w:val="CSILevel4"/>
      </w:pPr>
      <w:r>
        <w:t>Load controller shall respond to a global ‘panic’ network message. Once in panic mode, the load controllers shall turn all circuits to 100% until they receive an ‘un-panic’ message. The system shall not obey any other network messages whilst in panic mode.</w:t>
      </w:r>
    </w:p>
    <w:p w14:paraId="277EEE43" w14:textId="07500492" w:rsidR="00E2286A" w:rsidRDefault="00E2286A" w:rsidP="00A012BB">
      <w:pPr>
        <w:pStyle w:val="CSILevel4"/>
      </w:pPr>
      <w:r>
        <w:t xml:space="preserve">Load controller shall monitor the network for loss of communications by listening for a network watchdog message. When a load controller has not heard a network watchdog message for a user-defined </w:t>
      </w:r>
      <w:proofErr w:type="gramStart"/>
      <w:r>
        <w:t>period of time</w:t>
      </w:r>
      <w:proofErr w:type="gramEnd"/>
      <w:r>
        <w:t xml:space="preserve"> (loss of communications), the load controller must revert to one of the following load conditions:</w:t>
      </w:r>
    </w:p>
    <w:p w14:paraId="4B8736AA" w14:textId="77777777" w:rsidR="00E2286A" w:rsidRDefault="00E2286A" w:rsidP="00A012BB">
      <w:pPr>
        <w:pStyle w:val="CSILevel5"/>
      </w:pPr>
      <w:r>
        <w:t>All circuits full on</w:t>
      </w:r>
    </w:p>
    <w:p w14:paraId="1D48E5B0" w14:textId="77777777" w:rsidR="00E2286A" w:rsidRDefault="00E2286A" w:rsidP="00A012BB">
      <w:pPr>
        <w:pStyle w:val="CSILevel5"/>
      </w:pPr>
      <w:r>
        <w:t>All circuits off</w:t>
      </w:r>
    </w:p>
    <w:p w14:paraId="10A040D2" w14:textId="77777777" w:rsidR="00E2286A" w:rsidRDefault="00E2286A" w:rsidP="00A012BB">
      <w:pPr>
        <w:pStyle w:val="CSILevel5"/>
      </w:pPr>
      <w:r>
        <w:t>All circuit to previous condition prior to communication loss</w:t>
      </w:r>
    </w:p>
    <w:p w14:paraId="6EE36E62" w14:textId="77777777" w:rsidR="00E2286A" w:rsidRDefault="00E2286A" w:rsidP="00A012BB">
      <w:pPr>
        <w:pStyle w:val="CSILevel5"/>
      </w:pPr>
      <w:r>
        <w:t>All circuits to a specific preset</w:t>
      </w:r>
    </w:p>
    <w:p w14:paraId="260EAB5A" w14:textId="23CBFF9A" w:rsidR="00E2286A" w:rsidRDefault="00E2286A" w:rsidP="00A012BB">
      <w:pPr>
        <w:pStyle w:val="CSILevel4"/>
      </w:pPr>
      <w:r>
        <w:t>Load controller shall incorporate a service diagnostic indication LED. The LED shall operate in the following modes:</w:t>
      </w:r>
    </w:p>
    <w:p w14:paraId="1BD05804" w14:textId="77777777" w:rsidR="00E2286A" w:rsidRDefault="00E2286A" w:rsidP="00A012BB">
      <w:pPr>
        <w:pStyle w:val="CSILevel5"/>
      </w:pPr>
      <w:r w:rsidRPr="00A90C9F">
        <w:rPr>
          <w:i/>
        </w:rPr>
        <w:t>Normal Operation</w:t>
      </w:r>
      <w:r>
        <w:t xml:space="preserve"> - The Service LED should blink on briefly, approximately once per second then the dimmer is operating correctly on a quiet network or with no data cable connected.</w:t>
      </w:r>
    </w:p>
    <w:p w14:paraId="22CD4D66" w14:textId="77777777" w:rsidR="00E2286A" w:rsidRDefault="00E2286A" w:rsidP="00A012BB">
      <w:pPr>
        <w:pStyle w:val="CSILevel5"/>
      </w:pPr>
      <w:r w:rsidRPr="00A90C9F">
        <w:rPr>
          <w:i/>
        </w:rPr>
        <w:t>Network Activity Detected</w:t>
      </w:r>
      <w:r>
        <w:t xml:space="preserve"> - When network activity is detected, the Service LED will blink on and off at approximately twice the normal speed for a few seconds and then revert to normal speed.</w:t>
      </w:r>
    </w:p>
    <w:p w14:paraId="391F0185" w14:textId="77777777" w:rsidR="00E2286A" w:rsidRDefault="00E2286A" w:rsidP="00A012BB">
      <w:pPr>
        <w:pStyle w:val="CSILevel5"/>
      </w:pPr>
      <w:r w:rsidRPr="00A90C9F">
        <w:rPr>
          <w:i/>
        </w:rPr>
        <w:t>DMX512 Network Activity Detected</w:t>
      </w:r>
      <w:r>
        <w:t xml:space="preserve"> - When DMX is detected, the Service LED should flash continuously at a rate of 2 Hz.</w:t>
      </w:r>
    </w:p>
    <w:p w14:paraId="758A1F62" w14:textId="77777777" w:rsidR="00E2286A" w:rsidRDefault="00E2286A" w:rsidP="00A012BB">
      <w:pPr>
        <w:pStyle w:val="CSILevel4"/>
      </w:pPr>
      <w:r>
        <w:t>Load controllers shall incorporate a service switch. The Service Switch, when pressed momentarily, shall cause a "sign-on" message to be transmitted onto the network. If the transmission is successful, the Service LED will indicate network activity detected. The sign-on message shall contain information about the device, such as: box number, device type and embedded software version. If the Service Switch is pressed and held for four seconds, the device will perform a software reboot. If the service switch is pushed three times in close succession the controller will drive all outputs to 100%.</w:t>
      </w:r>
    </w:p>
    <w:p w14:paraId="2F696916" w14:textId="4250E132" w:rsidR="00B54992" w:rsidRDefault="00B54992" w:rsidP="00A012BB">
      <w:pPr>
        <w:pStyle w:val="CSILevel4"/>
      </w:pPr>
      <w:r>
        <w:t xml:space="preserve">Load controllers must offer flexibility to be configured in a standalone mode for room level sequence of operation without requiring any laptop-based configuration </w:t>
      </w:r>
      <w:proofErr w:type="gramStart"/>
      <w:r>
        <w:t>tools</w:t>
      </w:r>
      <w:proofErr w:type="gramEnd"/>
    </w:p>
    <w:p w14:paraId="4EE2EB29" w14:textId="3F117787" w:rsidR="00E2286A" w:rsidRDefault="00E2286A" w:rsidP="00A012BB">
      <w:pPr>
        <w:pStyle w:val="CSILevel4"/>
      </w:pPr>
      <w:r>
        <w:t xml:space="preserve">It shall be possible to upgrade the firmware of </w:t>
      </w:r>
      <w:r w:rsidR="007E132E">
        <w:t xml:space="preserve">the </w:t>
      </w:r>
      <w:r>
        <w:t>load controller from any network access point over the control network.</w:t>
      </w:r>
    </w:p>
    <w:p w14:paraId="726467C5" w14:textId="77777777" w:rsidR="00E2286A" w:rsidRDefault="00E2286A" w:rsidP="00A012BB">
      <w:pPr>
        <w:pStyle w:val="CSILevel4"/>
      </w:pPr>
      <w:r>
        <w:t>All controllers shall be field serviceable and shall not be a “glued shut” device requiring replacement as the only option for servicing.</w:t>
      </w:r>
    </w:p>
    <w:p w14:paraId="4D8631E5" w14:textId="77777777" w:rsidR="005E06A9" w:rsidRDefault="005E06A9" w:rsidP="00B40FFE">
      <w:pPr>
        <w:pStyle w:val="CSILevel3"/>
        <w:numPr>
          <w:ilvl w:val="0"/>
          <w:numId w:val="0"/>
        </w:numPr>
        <w:ind w:left="1080"/>
        <w:rPr>
          <w:lang w:bidi="en-US"/>
        </w:rPr>
      </w:pPr>
      <w:bookmarkStart w:id="65" w:name="_Toc380670574"/>
      <w:bookmarkEnd w:id="40"/>
      <w:bookmarkEnd w:id="42"/>
      <w:bookmarkEnd w:id="43"/>
    </w:p>
    <w:p w14:paraId="57DBA6F2" w14:textId="312758CB" w:rsidR="00F73DAA" w:rsidRDefault="00F73DAA" w:rsidP="00B40FFE">
      <w:pPr>
        <w:pStyle w:val="CSILevel3"/>
        <w:rPr>
          <w:lang w:bidi="en-US"/>
        </w:rPr>
      </w:pPr>
      <w:r>
        <w:rPr>
          <w:lang w:bidi="en-US"/>
        </w:rPr>
        <w:lastRenderedPageBreak/>
        <w:t xml:space="preserve">Switching Load Controllers </w:t>
      </w:r>
    </w:p>
    <w:p w14:paraId="546ED2B6" w14:textId="5423B299" w:rsidR="00F73DAA" w:rsidRDefault="00F73DAA" w:rsidP="00F73DAA">
      <w:pPr>
        <w:pStyle w:val="CSILevel4"/>
      </w:pPr>
      <w:r>
        <w:t>Switching controllers shall be used for lighting circuits and general electrical loads where automated on/off operation is required. Controllers shall incorporate relays of appropriately rated capacity for typical lighting loads.</w:t>
      </w:r>
    </w:p>
    <w:p w14:paraId="7DB41EB3" w14:textId="77777777" w:rsidR="005E06A9" w:rsidRDefault="005E06A9" w:rsidP="00B40FFE">
      <w:pPr>
        <w:pStyle w:val="CSILevel3"/>
        <w:numPr>
          <w:ilvl w:val="0"/>
          <w:numId w:val="0"/>
        </w:numPr>
        <w:ind w:left="1080"/>
      </w:pPr>
    </w:p>
    <w:p w14:paraId="78877DA2" w14:textId="30350957" w:rsidR="00F73DAA" w:rsidRDefault="00F73DAA" w:rsidP="00B40FFE">
      <w:pPr>
        <w:pStyle w:val="CSILevel3"/>
      </w:pPr>
      <w:r>
        <w:t>Power (Phase-cut) Dimming Load Controllers</w:t>
      </w:r>
    </w:p>
    <w:p w14:paraId="623EEEF0" w14:textId="77777777" w:rsidR="005E06A9" w:rsidRDefault="005E06A9" w:rsidP="005E06A9">
      <w:pPr>
        <w:pStyle w:val="CSILevel4"/>
      </w:pPr>
      <w:r>
        <w:t xml:space="preserve">All power dimming controllers shall provide output power conditioning including: </w:t>
      </w:r>
    </w:p>
    <w:p w14:paraId="0DF7ED3B" w14:textId="77777777" w:rsidR="005E06A9" w:rsidRDefault="005E06A9" w:rsidP="005E06A9">
      <w:pPr>
        <w:pStyle w:val="CSILevel5"/>
      </w:pPr>
      <w:r>
        <w:t xml:space="preserve">Output </w:t>
      </w:r>
      <w:proofErr w:type="gramStart"/>
      <w:r>
        <w:t>regulation</w:t>
      </w:r>
      <w:proofErr w:type="gramEnd"/>
      <w:r>
        <w:t xml:space="preserve"> </w:t>
      </w:r>
    </w:p>
    <w:p w14:paraId="64908F01" w14:textId="77777777" w:rsidR="005E06A9" w:rsidRDefault="005E06A9" w:rsidP="005E06A9">
      <w:pPr>
        <w:pStyle w:val="CSILevel5"/>
      </w:pPr>
      <w:r>
        <w:t xml:space="preserve">Over voltage protection </w:t>
      </w:r>
    </w:p>
    <w:p w14:paraId="1A60F8CC" w14:textId="77777777" w:rsidR="005E06A9" w:rsidRDefault="005E06A9" w:rsidP="005E06A9">
      <w:pPr>
        <w:pStyle w:val="CSILevel5"/>
      </w:pPr>
      <w:r>
        <w:t xml:space="preserve">Surge </w:t>
      </w:r>
      <w:proofErr w:type="gramStart"/>
      <w:r>
        <w:t>protection</w:t>
      </w:r>
      <w:proofErr w:type="gramEnd"/>
      <w:r>
        <w:t xml:space="preserve"> </w:t>
      </w:r>
    </w:p>
    <w:p w14:paraId="009E14AD" w14:textId="77777777" w:rsidR="005E06A9" w:rsidRDefault="005E06A9" w:rsidP="005E06A9">
      <w:pPr>
        <w:pStyle w:val="CSILevel5"/>
      </w:pPr>
      <w:r>
        <w:t xml:space="preserve">Brownout and Sag protection </w:t>
      </w:r>
    </w:p>
    <w:p w14:paraId="5DCB47B3" w14:textId="77777777" w:rsidR="005E06A9" w:rsidRDefault="005E06A9" w:rsidP="005E06A9">
      <w:pPr>
        <w:pStyle w:val="CSILevel5"/>
      </w:pPr>
      <w:r>
        <w:t xml:space="preserve">Spike </w:t>
      </w:r>
      <w:proofErr w:type="gramStart"/>
      <w:r>
        <w:t>protection</w:t>
      </w:r>
      <w:proofErr w:type="gramEnd"/>
      <w:r>
        <w:t xml:space="preserve"> </w:t>
      </w:r>
    </w:p>
    <w:p w14:paraId="7ED6A9E7" w14:textId="77777777" w:rsidR="005E06A9" w:rsidRDefault="005E06A9" w:rsidP="005E06A9">
      <w:pPr>
        <w:pStyle w:val="CSILevel5"/>
      </w:pPr>
      <w:r>
        <w:t xml:space="preserve">Soft start </w:t>
      </w:r>
    </w:p>
    <w:p w14:paraId="1092C4AF" w14:textId="0C40F018" w:rsidR="005E06A9" w:rsidRDefault="005E06A9" w:rsidP="005E06A9">
      <w:pPr>
        <w:pStyle w:val="CSILevel5"/>
      </w:pPr>
      <w:proofErr w:type="gramStart"/>
      <w:r>
        <w:t>16 bit</w:t>
      </w:r>
      <w:proofErr w:type="gramEnd"/>
      <w:r>
        <w:t xml:space="preserve"> fade resolution (65,535 steps)</w:t>
      </w:r>
    </w:p>
    <w:p w14:paraId="1D34550B" w14:textId="77777777" w:rsidR="005E06A9" w:rsidRDefault="005E06A9" w:rsidP="005E06A9">
      <w:pPr>
        <w:pStyle w:val="CSILevel4"/>
      </w:pPr>
      <w:r>
        <w:t>Compensation for line frequency variations shall be incorporated. The dimmers shall maintain a constant light level with no visible flicker for incoming frequency variations of up to 2 Hz per second, or while connected to a generator, whichever condition is worse. The efficiency of each dimmer channel shall be equal to or better than 98%. Dimmers shall be</w:t>
      </w:r>
      <w:r w:rsidRPr="005E06A9">
        <w:t xml:space="preserve"> </w:t>
      </w:r>
      <w:r>
        <w:t xml:space="preserve">capable of smooth continuous dimming to 2 different dimming curves appropriate to the load type. </w:t>
      </w:r>
    </w:p>
    <w:p w14:paraId="0C298838" w14:textId="77777777" w:rsidR="005E06A9" w:rsidRDefault="005E06A9" w:rsidP="005E06A9">
      <w:pPr>
        <w:pStyle w:val="CSILevel4"/>
      </w:pPr>
      <w:r>
        <w:t xml:space="preserve">The dimmers must incorporate an electronic soft start facility to smoothly ramp up light levels on </w:t>
      </w:r>
      <w:proofErr w:type="spellStart"/>
      <w:r>
        <w:t>start up</w:t>
      </w:r>
      <w:proofErr w:type="spellEnd"/>
      <w:r>
        <w:t xml:space="preserve">. They must also incorporate surge suppression and feed forward voltage regulation so fluctuations and variations on the supply are not passed on to the load. Leading edge dimmers must maintain a constant light level with no visible flicker for incoming voltage variations of up to 2% change in RMS voltage per line cycle. </w:t>
      </w:r>
    </w:p>
    <w:p w14:paraId="635F594D" w14:textId="77777777" w:rsidR="005E06A9" w:rsidRDefault="005E06A9" w:rsidP="005E06A9">
      <w:pPr>
        <w:pStyle w:val="CSILevel4"/>
      </w:pPr>
      <w:r>
        <w:t xml:space="preserve">Power dimming controllers shall be suitable for operation from either Single Phase or Three Phase supplies. </w:t>
      </w:r>
    </w:p>
    <w:p w14:paraId="32476EDC" w14:textId="5685BAE2" w:rsidR="005E06A9" w:rsidRDefault="005E06A9" w:rsidP="00B40FFE">
      <w:pPr>
        <w:pStyle w:val="CSILevel4"/>
      </w:pPr>
      <w:r>
        <w:t>All power dimming controllers with outputs rated 4A or greater shall incorporate integral circuit breaker protection on each output channel. Circuit breakers shall be Thermal Magnetic C-Curve with 6KA breaking capacity or approved equal. Connections for emergency lighting shall be provided on output circuits and be clearly labeled.</w:t>
      </w:r>
    </w:p>
    <w:p w14:paraId="6D7EFC83" w14:textId="77777777" w:rsidR="005E06A9" w:rsidRDefault="005E06A9" w:rsidP="00B40FFE">
      <w:pPr>
        <w:pStyle w:val="CSILevel3"/>
        <w:numPr>
          <w:ilvl w:val="0"/>
          <w:numId w:val="0"/>
        </w:numPr>
        <w:ind w:left="1080"/>
        <w:rPr>
          <w:lang w:bidi="en-US"/>
        </w:rPr>
      </w:pPr>
    </w:p>
    <w:p w14:paraId="7540F01B" w14:textId="2D2487EB" w:rsidR="00F03916" w:rsidRDefault="00F03916" w:rsidP="00B40FFE">
      <w:pPr>
        <w:pStyle w:val="CSILevel3"/>
        <w:rPr>
          <w:lang w:bidi="en-US"/>
        </w:rPr>
      </w:pPr>
      <w:r>
        <w:rPr>
          <w:lang w:bidi="en-US"/>
        </w:rPr>
        <w:t>Signal Dimming Controllers</w:t>
      </w:r>
      <w:bookmarkEnd w:id="65"/>
    </w:p>
    <w:p w14:paraId="32445178" w14:textId="77777777" w:rsidR="005E06A9" w:rsidRDefault="005E06A9" w:rsidP="005E06A9">
      <w:pPr>
        <w:pStyle w:val="CSILevel4"/>
      </w:pPr>
      <w:r>
        <w:t xml:space="preserve">Broadcast Signal Dimming Controllers </w:t>
      </w:r>
    </w:p>
    <w:p w14:paraId="6D7816D2" w14:textId="77777777" w:rsidR="005E06A9" w:rsidRDefault="005E06A9" w:rsidP="005E06A9">
      <w:pPr>
        <w:pStyle w:val="CSILevel5"/>
      </w:pPr>
      <w:r>
        <w:t xml:space="preserve">Signal dimming shall be used to control luminaires with integral dimming control gear. Signal dimming controllers shall use commissioning software to select the output as 1-10V, DSI or DALI Broadcast. </w:t>
      </w:r>
    </w:p>
    <w:p w14:paraId="636E53AE" w14:textId="33A8CAC8" w:rsidR="005E06A9" w:rsidRDefault="005E06A9" w:rsidP="00B40FFE">
      <w:pPr>
        <w:pStyle w:val="CSILevel5"/>
      </w:pPr>
      <w:r>
        <w:t>The controllers shall optionally incorporate an integral mains supply relay for each ballast control output circuit so that power can be removed from the lighting circuit when the ballast control channel is set to 0% output (off state). The relay shall have an appropriately rated capacity for typical lighting loads. Control systems that require an external DSI or DALI converter shall not be acceptable.</w:t>
      </w:r>
    </w:p>
    <w:p w14:paraId="7170B298" w14:textId="77777777" w:rsidR="005E06A9" w:rsidRDefault="005E06A9" w:rsidP="00B40FFE">
      <w:pPr>
        <w:pStyle w:val="CSILevel4"/>
        <w:numPr>
          <w:ilvl w:val="0"/>
          <w:numId w:val="0"/>
        </w:numPr>
        <w:ind w:left="1440"/>
      </w:pPr>
      <w:bookmarkStart w:id="66" w:name="_Toc380670576"/>
    </w:p>
    <w:p w14:paraId="4A3BBCC0" w14:textId="020ABFE7" w:rsidR="00F03916" w:rsidRDefault="00F03916" w:rsidP="00B40FFE">
      <w:pPr>
        <w:pStyle w:val="CSILevel4"/>
      </w:pPr>
      <w:r w:rsidRPr="00760EBE">
        <w:t xml:space="preserve">DALI </w:t>
      </w:r>
      <w:r>
        <w:t>Universe C</w:t>
      </w:r>
      <w:r w:rsidRPr="00760EBE">
        <w:t>ontrollers</w:t>
      </w:r>
      <w:r>
        <w:t xml:space="preserve"> General</w:t>
      </w:r>
      <w:bookmarkEnd w:id="66"/>
    </w:p>
    <w:p w14:paraId="70C50164" w14:textId="77777777" w:rsidR="00F03916" w:rsidRDefault="00F03916" w:rsidP="00A012BB">
      <w:pPr>
        <w:pStyle w:val="CSILevel5"/>
      </w:pPr>
      <w:r>
        <w:t xml:space="preserve">DALI Universe Controllers must be used where independent control of each individual luminaire is required. </w:t>
      </w:r>
    </w:p>
    <w:p w14:paraId="50D34BE5" w14:textId="77777777" w:rsidR="00F03916" w:rsidRDefault="00F03916" w:rsidP="00A012BB">
      <w:pPr>
        <w:pStyle w:val="CSILevel5"/>
      </w:pPr>
      <w:r>
        <w:t xml:space="preserve">Each DALI interface shall output the full DALI protocol and control a maximum of 64 individually addressable luminaires per DALI loop. </w:t>
      </w:r>
    </w:p>
    <w:p w14:paraId="55135FB0" w14:textId="77777777" w:rsidR="00F03916" w:rsidRDefault="00F03916" w:rsidP="00A012BB">
      <w:pPr>
        <w:pStyle w:val="CSILevel5"/>
      </w:pPr>
      <w:r>
        <w:t xml:space="preserve">It should be possible under normal circumstances to connect at least 255 DALI universe controllers to a control network to individually control 16,575 ballasts. </w:t>
      </w:r>
    </w:p>
    <w:p w14:paraId="634AD86C" w14:textId="77777777" w:rsidR="00F03916" w:rsidRDefault="00F03916" w:rsidP="00A012BB">
      <w:pPr>
        <w:pStyle w:val="CSILevel5"/>
      </w:pPr>
      <w:r>
        <w:t xml:space="preserve">It should also be possible to upgrade to a method whereby 65,000 separate DALI </w:t>
      </w:r>
      <w:r>
        <w:lastRenderedPageBreak/>
        <w:t xml:space="preserve">controllers can be connected on to a single control network to individually control 4,225,000 ballasts. </w:t>
      </w:r>
    </w:p>
    <w:p w14:paraId="495DA03E" w14:textId="77777777" w:rsidR="00F03916" w:rsidRDefault="00F03916" w:rsidP="00A012BB">
      <w:pPr>
        <w:pStyle w:val="CSILevel5"/>
      </w:pPr>
      <w:r>
        <w:t>DALI universe controllers shall incorporate all required circuitry to connect directly to each DALI loop without the use of third-party products. They shall be self-contained and support:</w:t>
      </w:r>
    </w:p>
    <w:p w14:paraId="27D951C7" w14:textId="77777777" w:rsidR="00F03916" w:rsidRDefault="00F03916" w:rsidP="00A012BB">
      <w:pPr>
        <w:pStyle w:val="CSILevel6"/>
      </w:pPr>
      <w:r>
        <w:t>Controller unit power supply</w:t>
      </w:r>
    </w:p>
    <w:p w14:paraId="5722FE4E" w14:textId="77777777" w:rsidR="00F03916" w:rsidRDefault="00F03916" w:rsidP="00A012BB">
      <w:pPr>
        <w:pStyle w:val="CSILevel6"/>
      </w:pPr>
      <w:r>
        <w:t>DALI network power supply</w:t>
      </w:r>
    </w:p>
    <w:p w14:paraId="7482ED52" w14:textId="77777777" w:rsidR="00F03916" w:rsidRDefault="00F03916" w:rsidP="00A012BB">
      <w:pPr>
        <w:pStyle w:val="CSILevel6"/>
      </w:pPr>
      <w:r>
        <w:t>DALI network interface</w:t>
      </w:r>
    </w:p>
    <w:p w14:paraId="5DD74DB6" w14:textId="77777777" w:rsidR="00F03916" w:rsidRDefault="00F03916" w:rsidP="00A012BB">
      <w:pPr>
        <w:pStyle w:val="CSILevel6"/>
      </w:pPr>
      <w:r>
        <w:t>Scene controller</w:t>
      </w:r>
    </w:p>
    <w:p w14:paraId="27CD20C0" w14:textId="77777777" w:rsidR="00F03916" w:rsidRDefault="00F03916" w:rsidP="00A012BB">
      <w:pPr>
        <w:pStyle w:val="CSILevel6"/>
      </w:pPr>
      <w:r>
        <w:t xml:space="preserve">Direct network connection to </w:t>
      </w:r>
      <w:r w:rsidR="00A266C4">
        <w:t>vendor’s</w:t>
      </w:r>
      <w:r>
        <w:t xml:space="preserve"> network</w:t>
      </w:r>
    </w:p>
    <w:p w14:paraId="036E333B" w14:textId="77777777" w:rsidR="00F03916" w:rsidRDefault="00F03916" w:rsidP="00A012BB">
      <w:pPr>
        <w:pStyle w:val="CSILevel5"/>
      </w:pPr>
      <w:r>
        <w:t xml:space="preserve">Systems that require controllers with external or separate power supplies, external DALI transmitter or external DALI network interfaces, external scene controllers and integration devices to vendor’s network will not be accepted. </w:t>
      </w:r>
    </w:p>
    <w:p w14:paraId="35B00ADE" w14:textId="77777777" w:rsidR="00F03916" w:rsidRDefault="00F03916" w:rsidP="00A012BB">
      <w:pPr>
        <w:pStyle w:val="CSILevel5"/>
      </w:pPr>
      <w:r>
        <w:t>Furthermore, systems that require the introduction of multiple interface connections through assembly of individual components for DALI universe adaptation will not be accepted.</w:t>
      </w:r>
    </w:p>
    <w:p w14:paraId="3D9DB579" w14:textId="77777777" w:rsidR="00F03916" w:rsidRDefault="00F03916" w:rsidP="00A012BB">
      <w:pPr>
        <w:pStyle w:val="CSILevel5"/>
      </w:pPr>
      <w:r>
        <w:t>The DALI lighting system components shall be connected as a set of individual loops each initially comprising fifty (50) DALI devices per loop. Each loop shall be expandable to incorporate a total of sixty-four (64) DALI devices if required.</w:t>
      </w:r>
    </w:p>
    <w:p w14:paraId="6647C017" w14:textId="77777777" w:rsidR="00F03916" w:rsidRDefault="00F03916" w:rsidP="00A012BB">
      <w:pPr>
        <w:pStyle w:val="CSILevel5"/>
      </w:pPr>
      <w:r>
        <w:t>Loop wiring shall comprise three (3) power (active, neutral and earth) and two (2) data/control cables following the same route. Optionally, an un-switched active may be incorporated in cable runs for DALI emergency fitting support. Cables shall comply with the Circuiting Requirements of this specification.</w:t>
      </w:r>
    </w:p>
    <w:p w14:paraId="69A12A17" w14:textId="77777777" w:rsidR="00F03916" w:rsidRDefault="00F03916" w:rsidP="00A012BB">
      <w:pPr>
        <w:pStyle w:val="CSILevel5"/>
      </w:pPr>
      <w:r>
        <w:t>DALI loops may be connected in a radial or bus topology or a combination of these. Ring topologies are not acceptable.</w:t>
      </w:r>
    </w:p>
    <w:p w14:paraId="66D8983C" w14:textId="77777777" w:rsidR="00F03916" w:rsidRDefault="00F03916" w:rsidP="00A012BB">
      <w:pPr>
        <w:pStyle w:val="CSILevel5"/>
      </w:pPr>
      <w:r>
        <w:t xml:space="preserve">Individual DALI universes shall only be linked together via the control systems DALI universe controllers. The control system will have the capacity to manage each individual DALI universe over multiple controllers together as one system. Any network user interface will have the capacity to send a single network massage that when required can affect multiple DALI universes to respond. </w:t>
      </w:r>
    </w:p>
    <w:p w14:paraId="1E551482" w14:textId="77777777" w:rsidR="00F03916" w:rsidRDefault="00F03916" w:rsidP="00A012BB">
      <w:pPr>
        <w:pStyle w:val="CSILevel5"/>
      </w:pPr>
      <w:r>
        <w:t xml:space="preserve">The lighting control system must be able to manage one logical control area or lighting group over multiple DALI universes and over multiple DALI universe controllers. Any system that requires the physical DALI loop to be wired in the same configuration as the logical areas will not be accepted. </w:t>
      </w:r>
    </w:p>
    <w:p w14:paraId="4100897B" w14:textId="77777777" w:rsidR="00F03916" w:rsidRDefault="00F03916" w:rsidP="00A012BB">
      <w:pPr>
        <w:pStyle w:val="CSILevel5"/>
      </w:pPr>
      <w:r>
        <w:t>DALI loops shall be installed in a logical manner. The addressing sequence for individual DALI devices within a DALI loop is by way of the IEC standard address randomization process. In applications where DALI device short addresses have been pre-assigned, the lighting control system shall be capable of preserving the short address assignments when enumerating the universe. The lighting control system shall be capable of utilizing the 16 native scene groups within the DALI system specification 62386-101.</w:t>
      </w:r>
    </w:p>
    <w:p w14:paraId="4CA70DBF" w14:textId="77777777" w:rsidR="00F03916" w:rsidRDefault="00F03916" w:rsidP="00A012BB">
      <w:pPr>
        <w:pStyle w:val="CSILevel5"/>
      </w:pPr>
      <w:r>
        <w:t xml:space="preserve">The DALI controllers shall automatically determine whether to control each luminaire individually (short address mode) or by the DALI group addresses (group and scene mapping mode). The intent of this function is to overcome the limitations of 16 group addresses, and the limited speed of the DALI protocol in respect to avoiding a Mexican wave effect caused by individual luminaires arriving at target levels at different times. </w:t>
      </w:r>
    </w:p>
    <w:p w14:paraId="3FC73EF7" w14:textId="77777777" w:rsidR="00F03916" w:rsidRDefault="00F03916" w:rsidP="00A012BB">
      <w:pPr>
        <w:pStyle w:val="CSILevel5"/>
      </w:pPr>
      <w:r>
        <w:t xml:space="preserve">Controllers shall also be capable of interrogating DALI luminaires to provide the following diagnostic </w:t>
      </w:r>
      <w:proofErr w:type="gramStart"/>
      <w:r>
        <w:t>information;</w:t>
      </w:r>
      <w:proofErr w:type="gramEnd"/>
    </w:p>
    <w:p w14:paraId="59C756C1" w14:textId="77777777" w:rsidR="00F03916" w:rsidRDefault="00F03916" w:rsidP="00A012BB">
      <w:pPr>
        <w:pStyle w:val="CSILevel6"/>
      </w:pPr>
      <w:r>
        <w:t>Lamp failure</w:t>
      </w:r>
    </w:p>
    <w:p w14:paraId="4F581FD3" w14:textId="77777777" w:rsidR="00F03916" w:rsidRDefault="00F03916" w:rsidP="00A012BB">
      <w:pPr>
        <w:pStyle w:val="CSILevel6"/>
      </w:pPr>
      <w:r>
        <w:t xml:space="preserve">Ballast failure </w:t>
      </w:r>
    </w:p>
    <w:p w14:paraId="02C9C935" w14:textId="77777777" w:rsidR="00F03916" w:rsidRDefault="00F03916" w:rsidP="00A012BB">
      <w:pPr>
        <w:pStyle w:val="CSILevel6"/>
      </w:pPr>
      <w:r>
        <w:t xml:space="preserve">Ballast run time tracking for each ballast and the switched </w:t>
      </w:r>
      <w:proofErr w:type="gramStart"/>
      <w:r>
        <w:t>output</w:t>
      </w:r>
      <w:proofErr w:type="gramEnd"/>
      <w:r>
        <w:t xml:space="preserve"> </w:t>
      </w:r>
    </w:p>
    <w:p w14:paraId="1238AAC8" w14:textId="77777777" w:rsidR="00F03916" w:rsidRDefault="00F03916" w:rsidP="00A012BB">
      <w:pPr>
        <w:pStyle w:val="CSILevel6"/>
      </w:pPr>
      <w:r>
        <w:lastRenderedPageBreak/>
        <w:t xml:space="preserve">Device Online / Offline status </w:t>
      </w:r>
    </w:p>
    <w:p w14:paraId="22FC7ACD" w14:textId="77777777" w:rsidR="00F03916" w:rsidRDefault="00F03916" w:rsidP="00A012BB">
      <w:pPr>
        <w:pStyle w:val="CSILevel5"/>
      </w:pPr>
      <w:r>
        <w:t xml:space="preserve">A user service switch must be available allowing the universe controller to be set to DALI broadcast test mode, allowing installation testing and verification of all DALI network wiring by slowly flashing correctly terminated DALI luminaires. </w:t>
      </w:r>
    </w:p>
    <w:p w14:paraId="4AFFC12C" w14:textId="77777777" w:rsidR="00F03916" w:rsidRDefault="00F03916" w:rsidP="00A012BB">
      <w:pPr>
        <w:pStyle w:val="CSILevel5"/>
      </w:pPr>
      <w:r>
        <w:t xml:space="preserve">The DALI interface should be able to ‘communicate’ to each ballast individually (short address mode) or by the DALI group addresses (group and scene mapping mode). This should happen automatically. This choice will overcome the limitations of 16 group addresses, and the slow speed of the DALI protocol specifically relating to avoiding Mexican wave effect of different ballasts arriving at target levels at different times. </w:t>
      </w:r>
    </w:p>
    <w:p w14:paraId="50A27F63" w14:textId="77777777" w:rsidR="00F03916" w:rsidRDefault="00F03916" w:rsidP="00A012BB">
      <w:pPr>
        <w:pStyle w:val="CSILevel5"/>
      </w:pPr>
      <w:r>
        <w:t xml:space="preserve">Commissioning of the DALI luminaires shall be undertaken by the Control System Supplier. The system must also have provision for either off-site or on-site commissioning. A system that requires off site enumeration of ballasts is not acceptable. </w:t>
      </w:r>
    </w:p>
    <w:p w14:paraId="04FDE0F8" w14:textId="77777777" w:rsidR="00F03916" w:rsidRDefault="00F03916" w:rsidP="00A012BB">
      <w:pPr>
        <w:pStyle w:val="CSILevel5"/>
      </w:pPr>
      <w:r>
        <w:t>DALI universe controllers shall support both normal and emergency DALI fittings. Systems that require separate DALI controllers for normal and emergency DALI fittings will not be accepted. The system shall also be capable of testing and reporting on the lamp status and battery condition of DALI emergency luminaires.</w:t>
      </w:r>
    </w:p>
    <w:p w14:paraId="78C752DB" w14:textId="77777777" w:rsidR="005E06A9" w:rsidRDefault="005E06A9" w:rsidP="00B40FFE">
      <w:pPr>
        <w:pStyle w:val="CSILevel4"/>
        <w:numPr>
          <w:ilvl w:val="0"/>
          <w:numId w:val="0"/>
        </w:numPr>
        <w:ind w:left="1440"/>
      </w:pPr>
      <w:bookmarkStart w:id="67" w:name="_Toc380670578"/>
    </w:p>
    <w:p w14:paraId="7F044697" w14:textId="0C96304B" w:rsidR="005E06A9" w:rsidRDefault="005E06A9" w:rsidP="00B40FFE">
      <w:pPr>
        <w:pStyle w:val="CSILevel4"/>
      </w:pPr>
      <w:r>
        <w:t xml:space="preserve">DALI </w:t>
      </w:r>
      <w:proofErr w:type="spellStart"/>
      <w:r>
        <w:t>MultiMaster</w:t>
      </w:r>
      <w:proofErr w:type="spellEnd"/>
      <w:r>
        <w:t xml:space="preserve"> Controllers </w:t>
      </w:r>
    </w:p>
    <w:p w14:paraId="25988F15" w14:textId="77777777" w:rsidR="005E06A9" w:rsidRDefault="005E06A9" w:rsidP="005E06A9">
      <w:pPr>
        <w:pStyle w:val="CSILevel5"/>
      </w:pPr>
      <w:r>
        <w:t xml:space="preserve">Where practical DALI </w:t>
      </w:r>
      <w:proofErr w:type="spellStart"/>
      <w:r>
        <w:t>MultiMaster</w:t>
      </w:r>
      <w:proofErr w:type="spellEnd"/>
      <w:r>
        <w:t xml:space="preserve"> controllers shall be used that permit connection of DALI input devices i.e. sensors, </w:t>
      </w:r>
      <w:proofErr w:type="gramStart"/>
      <w:r>
        <w:t>keypads</w:t>
      </w:r>
      <w:proofErr w:type="gramEnd"/>
      <w:r>
        <w:t xml:space="preserve"> and dry contact interfaces to the DALI universe loop to reduce wiring. DALI input devices are to be fully powered from the DALI bus. DALI devices that require an additional power supply will not be considered. </w:t>
      </w:r>
    </w:p>
    <w:p w14:paraId="2706F890" w14:textId="77777777" w:rsidR="005E06A9" w:rsidRDefault="005E06A9" w:rsidP="005E06A9">
      <w:pPr>
        <w:pStyle w:val="CSILevel5"/>
      </w:pPr>
      <w:r>
        <w:t xml:space="preserve">The settings for DALI input devices shall be completely configurable from the vendors commissioning software. Any DALI input devices that require direct or manual adjustment will not be accepted. </w:t>
      </w:r>
    </w:p>
    <w:p w14:paraId="5F1595EA" w14:textId="77777777" w:rsidR="005E06A9" w:rsidRDefault="005E06A9" w:rsidP="005E06A9">
      <w:pPr>
        <w:pStyle w:val="CSILevel5"/>
      </w:pPr>
      <w:r>
        <w:t xml:space="preserve">The DALI controllers shall be capable of interpreting and relaying messages issued by these devices to the control system, so that the DALI input devices can also control lighting outside of the universe where it is connected. </w:t>
      </w:r>
    </w:p>
    <w:p w14:paraId="5D6EF108" w14:textId="77777777" w:rsidR="005E06A9" w:rsidRDefault="005E06A9" w:rsidP="005E06A9">
      <w:pPr>
        <w:pStyle w:val="CSILevel5"/>
      </w:pPr>
      <w:r>
        <w:t xml:space="preserve">DALI </w:t>
      </w:r>
      <w:proofErr w:type="spellStart"/>
      <w:r>
        <w:t>MultiMaster</w:t>
      </w:r>
      <w:proofErr w:type="spellEnd"/>
      <w:r>
        <w:t xml:space="preserve"> Controllers shall support up to 10 DALI user interface devices on a fully populated DALI universe. The DALI </w:t>
      </w:r>
      <w:proofErr w:type="spellStart"/>
      <w:r>
        <w:t>MultiMaster</w:t>
      </w:r>
      <w:proofErr w:type="spellEnd"/>
      <w:r>
        <w:t xml:space="preserve"> Controllers shall support 16 sensors/user interfaces on a 34 ballast DALI universe. </w:t>
      </w:r>
    </w:p>
    <w:p w14:paraId="1C135805" w14:textId="77777777" w:rsidR="005E06A9" w:rsidRDefault="005E06A9" w:rsidP="005E06A9">
      <w:pPr>
        <w:pStyle w:val="CSILevel5"/>
      </w:pPr>
      <w:r>
        <w:t xml:space="preserve">It shall also be possible to upgrade the firmware of DALI input devices via the DALI bus. </w:t>
      </w:r>
    </w:p>
    <w:p w14:paraId="18CCBB0A" w14:textId="0421B46C" w:rsidR="005E06A9" w:rsidRDefault="005E06A9" w:rsidP="00B40FFE">
      <w:pPr>
        <w:pStyle w:val="CSILevel5"/>
      </w:pPr>
      <w:r>
        <w:t xml:space="preserve">DALI </w:t>
      </w:r>
      <w:proofErr w:type="spellStart"/>
      <w:r>
        <w:t>MultiMaster</w:t>
      </w:r>
      <w:proofErr w:type="spellEnd"/>
      <w:r>
        <w:t xml:space="preserve"> universe controllers shall have provision to dynamically adjust luminaire fade rates as configured in either the DALI user interfaces or devices on the control </w:t>
      </w:r>
      <w:proofErr w:type="gramStart"/>
      <w:r>
        <w:t>network</w:t>
      </w:r>
      <w:proofErr w:type="gramEnd"/>
    </w:p>
    <w:p w14:paraId="72EC8D6D" w14:textId="77777777" w:rsidR="005E06A9" w:rsidRDefault="005E06A9" w:rsidP="00B40FFE">
      <w:pPr>
        <w:pStyle w:val="CSILevel4"/>
        <w:numPr>
          <w:ilvl w:val="0"/>
          <w:numId w:val="0"/>
        </w:numPr>
        <w:ind w:left="1440"/>
      </w:pPr>
    </w:p>
    <w:p w14:paraId="30683CC5" w14:textId="11C2A2CF" w:rsidR="00F03916" w:rsidRDefault="00F03916" w:rsidP="00A012BB">
      <w:pPr>
        <w:pStyle w:val="CSILevel4"/>
      </w:pPr>
      <w:r>
        <w:t xml:space="preserve">DIN-rail Mount </w:t>
      </w:r>
      <w:r w:rsidRPr="00760EBE">
        <w:t xml:space="preserve">DALI </w:t>
      </w:r>
      <w:r>
        <w:t>Universe C</w:t>
      </w:r>
      <w:r w:rsidRPr="00760EBE">
        <w:t>ontrollers</w:t>
      </w:r>
      <w:bookmarkEnd w:id="67"/>
    </w:p>
    <w:p w14:paraId="29F00BF0" w14:textId="77777777" w:rsidR="00F03916" w:rsidRDefault="00F03916" w:rsidP="00A012BB">
      <w:pPr>
        <w:pStyle w:val="CSILevel5"/>
      </w:pPr>
      <w:r>
        <w:t xml:space="preserve">DALI universe controllers shall be offered in DIN-rail mount configuration, and available in single or triple universe configurations to control up to 64 or 192 DALI channels respectively. The controllers should be powered from mains supply without the need for an external low voltage transformer. </w:t>
      </w:r>
    </w:p>
    <w:p w14:paraId="7906BCC4" w14:textId="77777777" w:rsidR="00F03916" w:rsidRDefault="00F03916" w:rsidP="00A012BB">
      <w:pPr>
        <w:pStyle w:val="CSILevel5"/>
      </w:pPr>
      <w:r>
        <w:t xml:space="preserve">DIN-rail Mount DALI universe controllers shall optionally incorporate standby power management via an integral 20A switched output per universe for control of the mains power circuit feeding luminaires connected on each universe. This output should disconnect the mains power supply to the luminaires when all luminaires on the associated DALI universe are set to 0% output (off state), removing all standby current consumption from the DALI luminaires. This function should be completely automated by the lighting control system and require no </w:t>
      </w:r>
      <w:r>
        <w:lastRenderedPageBreak/>
        <w:t>additional commissioning. Systems that do not allow for the integrated power supply to the ballasts to be disconnected are not acceptable.</w:t>
      </w:r>
    </w:p>
    <w:p w14:paraId="62AF7B5C" w14:textId="77777777" w:rsidR="005E06A9" w:rsidRDefault="005E06A9" w:rsidP="00B40FFE">
      <w:pPr>
        <w:pStyle w:val="CSILevel4"/>
        <w:numPr>
          <w:ilvl w:val="0"/>
          <w:numId w:val="0"/>
        </w:numPr>
        <w:ind w:left="1440"/>
      </w:pPr>
      <w:bookmarkStart w:id="68" w:name="_Toc380670579"/>
    </w:p>
    <w:p w14:paraId="1284AF74" w14:textId="77FA9192" w:rsidR="00F03916" w:rsidRDefault="00F03916" w:rsidP="00A012BB">
      <w:pPr>
        <w:pStyle w:val="CSILevel4"/>
      </w:pPr>
      <w:r>
        <w:t>Structured Wiring Controllers</w:t>
      </w:r>
      <w:bookmarkEnd w:id="68"/>
    </w:p>
    <w:p w14:paraId="074BBF8C" w14:textId="77777777" w:rsidR="00F03916" w:rsidRDefault="00F03916" w:rsidP="00A012BB">
      <w:pPr>
        <w:pStyle w:val="CSILevel5"/>
      </w:pPr>
      <w:r>
        <w:t>For installations that utilize structured wiring solutions, Lighting Control Modules, (LCMs) shall be supplied for final connection of the luminaires. LCMs shall be mounted within the ceiling void and typically be located to facilitate the shortest length of individual load control cabling to the luminaires as possible.</w:t>
      </w:r>
      <w:r w:rsidRPr="00F441EE">
        <w:t xml:space="preserve"> </w:t>
      </w:r>
    </w:p>
    <w:p w14:paraId="00001F80" w14:textId="77777777" w:rsidR="00F03916" w:rsidRDefault="00F03916" w:rsidP="00A012BB">
      <w:pPr>
        <w:pStyle w:val="CSILevel5"/>
      </w:pPr>
      <w:r>
        <w:t>The LCMs shall provide 9 individually controlled output channels. Each output shall be a combination of an isolated dimming signal, switched mains supply</w:t>
      </w:r>
      <w:r w:rsidRPr="00F441EE">
        <w:t xml:space="preserve"> </w:t>
      </w:r>
      <w:r>
        <w:t xml:space="preserve">of up to 5 </w:t>
      </w:r>
      <w:r w:rsidR="00B57E68">
        <w:t>amps’</w:t>
      </w:r>
      <w:r>
        <w:t xml:space="preserve"> maximum per channel, and a maintained active for emergency luminaires. A maximum total box load of 16 amps shall be possible.</w:t>
      </w:r>
    </w:p>
    <w:p w14:paraId="1FC52979" w14:textId="0D5911CE" w:rsidR="00F03916" w:rsidRDefault="00F03916" w:rsidP="00A012BB">
      <w:pPr>
        <w:pStyle w:val="CSILevel5"/>
      </w:pPr>
      <w:r>
        <w:t xml:space="preserve">For fast and flexible connection of luminaires, the controlled mains outputs and the dimming signal wiring shall be connected via individual, </w:t>
      </w:r>
      <w:proofErr w:type="gramStart"/>
      <w:r>
        <w:t>poled</w:t>
      </w:r>
      <w:proofErr w:type="gramEnd"/>
      <w:r>
        <w:t xml:space="preserve"> and gated six pin sockets that are integrated into the housing of the controller. Matching connectors shall be available with a range of cable </w:t>
      </w:r>
      <w:proofErr w:type="gramStart"/>
      <w:r w:rsidR="00B40FFE">
        <w:t>lengths, and</w:t>
      </w:r>
      <w:proofErr w:type="gramEnd"/>
      <w:r>
        <w:t xml:space="preserve"> shall also incorporate where required a “T” junction enabling the daisy chaining of a particular output circuit up to the LCM individual output maximum load.</w:t>
      </w:r>
    </w:p>
    <w:p w14:paraId="69D4D4BB" w14:textId="77777777" w:rsidR="00F03916" w:rsidRDefault="00F03916" w:rsidP="00A012BB">
      <w:pPr>
        <w:pStyle w:val="CSILevel5"/>
      </w:pPr>
      <w:r>
        <w:t>The LCMs shall have distributed intelligence such that it may be used 'out-of-the-box' and offer useful functionality prior to commissioning.</w:t>
      </w:r>
      <w:r w:rsidRPr="00F22C41">
        <w:t xml:space="preserve"> </w:t>
      </w:r>
    </w:p>
    <w:p w14:paraId="24F20664" w14:textId="77777777" w:rsidR="00F03916" w:rsidRDefault="00F03916" w:rsidP="00A012BB">
      <w:pPr>
        <w:pStyle w:val="CSILevel5"/>
      </w:pPr>
      <w:r>
        <w:t>Each LCM shall be field serviceable and shall not be a “glued shut” device requiring replacement as the only means of repair.</w:t>
      </w:r>
    </w:p>
    <w:p w14:paraId="73EBF8DA" w14:textId="77777777" w:rsidR="00F03916" w:rsidRDefault="00F03916" w:rsidP="00A012BB">
      <w:pPr>
        <w:pStyle w:val="CSILevel5"/>
      </w:pPr>
      <w:r>
        <w:t>Each output of the controller shall be software configurable to provide DALI broadcast, DSI, or 1-10V. It shall also be possible to software configure each output to be associated with a single DALI universe per controller, so that it is possible to individually control and monitor individual DALI luminaires that are connected to a single output. DALI outputs shall also support DALI emergency luminaires.</w:t>
      </w:r>
      <w:r w:rsidRPr="00636850">
        <w:t xml:space="preserve"> </w:t>
      </w:r>
      <w:r>
        <w:t>LCMs that incorporate DIP or Hexadecimal switches for the purpose of coding, programming etc. shall not be accepted.</w:t>
      </w:r>
    </w:p>
    <w:p w14:paraId="3EB6AAD2" w14:textId="37FCCDCC" w:rsidR="00F03916" w:rsidRDefault="00F03916" w:rsidP="00A012BB">
      <w:pPr>
        <w:pStyle w:val="CSILevel5"/>
      </w:pPr>
      <w:r>
        <w:t>The LCMs shall also include 3 serviceable internal fuses, each fuse protecting a group of three outputs. The rating of the fuses shall be suitable to enable a reduction in cross sectional area of wiring from the LCM to the luminaries, relative to the supply wiring to the LCM. Access to the fuses shall be via a housing aperture with integral cover shutter that is locked in place when the supply connector to the LCM is inserted.</w:t>
      </w:r>
    </w:p>
    <w:p w14:paraId="00C41C39" w14:textId="77777777" w:rsidR="00F03916" w:rsidRDefault="00F03916" w:rsidP="00A012BB">
      <w:pPr>
        <w:pStyle w:val="CSILevel5"/>
      </w:pPr>
      <w:r>
        <w:t>The LCM shall also have provision to support 4 X SPDT dry contact inputs for local user switches. The LCM shall also include connection provision for 4 network sensors.</w:t>
      </w:r>
    </w:p>
    <w:p w14:paraId="36A3A4FA" w14:textId="77777777" w:rsidR="005E06A9" w:rsidRDefault="005E06A9" w:rsidP="00B40FFE">
      <w:pPr>
        <w:pStyle w:val="CSILevel4"/>
        <w:numPr>
          <w:ilvl w:val="0"/>
          <w:numId w:val="0"/>
        </w:numPr>
        <w:ind w:left="1440"/>
      </w:pPr>
      <w:bookmarkStart w:id="69" w:name="_Toc380670580"/>
    </w:p>
    <w:p w14:paraId="7E7B79B0" w14:textId="011C52DD" w:rsidR="00F03916" w:rsidRDefault="00F03916" w:rsidP="00A012BB">
      <w:pPr>
        <w:pStyle w:val="CSILevel4"/>
      </w:pPr>
      <w:r>
        <w:t>DALI Commissioning</w:t>
      </w:r>
      <w:bookmarkEnd w:id="69"/>
    </w:p>
    <w:p w14:paraId="61F863FA" w14:textId="62B6B4F8" w:rsidR="00F03916" w:rsidRDefault="00A84D63" w:rsidP="00A012BB">
      <w:pPr>
        <w:pStyle w:val="CSILevel5"/>
      </w:pPr>
      <w:r>
        <w:t>D</w:t>
      </w:r>
      <w:r w:rsidR="00F03916">
        <w:t xml:space="preserve">ALI ballasts </w:t>
      </w:r>
      <w:r>
        <w:t>shall</w:t>
      </w:r>
      <w:r w:rsidR="00F03916">
        <w:t xml:space="preserve"> be commissioned via a common graphical commissioning software interface providing graphical representation of all DALI fixtures and </w:t>
      </w:r>
      <w:r>
        <w:t xml:space="preserve">necessary related </w:t>
      </w:r>
      <w:r w:rsidR="00F03916">
        <w:t>products.</w:t>
      </w:r>
    </w:p>
    <w:p w14:paraId="112049C3" w14:textId="77777777" w:rsidR="00F03916" w:rsidRPr="004F1FBF" w:rsidRDefault="00F03916" w:rsidP="00A012BB">
      <w:pPr>
        <w:pStyle w:val="CSILevel5"/>
      </w:pPr>
      <w:r>
        <w:t>DALI load controllers must support setting and reconfiguring DALI addresses, group addresses and scene level settings. Systems that require third-party commissioning software to set DALI addresses, group addresses and scene level settings shall not be acceptable.</w:t>
      </w:r>
    </w:p>
    <w:p w14:paraId="1EBA6C73" w14:textId="62D0B008" w:rsidR="00F03916" w:rsidRDefault="00F03916" w:rsidP="00FA736E">
      <w:pPr>
        <w:pStyle w:val="CSILevel5"/>
      </w:pPr>
      <w:r>
        <w:t>Initial programming shall be via graphical icon positioning and grouping, writing data to products and a single database simultaneously. Systems where DALI ballasts must be pre-configured causing intermediate commissioning layers shall not be acceptable.</w:t>
      </w:r>
    </w:p>
    <w:p w14:paraId="1F4FB910" w14:textId="77777777" w:rsidR="005E06A9" w:rsidRDefault="005E06A9" w:rsidP="00FA736E">
      <w:pPr>
        <w:pStyle w:val="CSILevel3"/>
        <w:numPr>
          <w:ilvl w:val="0"/>
          <w:numId w:val="0"/>
        </w:numPr>
        <w:ind w:left="1080"/>
      </w:pPr>
    </w:p>
    <w:p w14:paraId="27FB2196" w14:textId="77777777" w:rsidR="005E06A9" w:rsidRDefault="005E06A9" w:rsidP="00FA736E">
      <w:pPr>
        <w:pStyle w:val="CSILevel3"/>
      </w:pPr>
      <w:r>
        <w:lastRenderedPageBreak/>
        <w:t xml:space="preserve">DIN rail Multipurpose Controllers </w:t>
      </w:r>
    </w:p>
    <w:p w14:paraId="15E0D817" w14:textId="77777777" w:rsidR="00642DD9" w:rsidRDefault="005E06A9" w:rsidP="005E06A9">
      <w:pPr>
        <w:pStyle w:val="CSILevel4"/>
      </w:pPr>
      <w:r>
        <w:t xml:space="preserve">DIN rail Multipurpose Controllers shall be used in applications where operation of various small load types is required in a single location, i.e. boardroom, private residence, hotel etc. </w:t>
      </w:r>
    </w:p>
    <w:p w14:paraId="7EB374D2" w14:textId="77777777" w:rsidR="009350ED" w:rsidRDefault="005E06A9" w:rsidP="00751D69">
      <w:pPr>
        <w:pStyle w:val="CSILevel4"/>
      </w:pPr>
      <w:r>
        <w:t xml:space="preserve">The controllers shall have 2 to 8 output channels and be housed in a </w:t>
      </w:r>
      <w:proofErr w:type="gramStart"/>
      <w:r>
        <w:t>12 unit</w:t>
      </w:r>
      <w:proofErr w:type="gramEnd"/>
      <w:r>
        <w:t xml:space="preserve"> width DIN-rail mount enclosure. Controllers shall have a maximum load of 16A. The internal structure of the controller shall be configured as a main board assembly with 4 output module sockets. Each output module shall be individually protected via a 6.3amp HRC fuse. There shall be a range of plug-in output modules available to suit various load types including: </w:t>
      </w:r>
    </w:p>
    <w:p w14:paraId="0F30762C" w14:textId="77777777" w:rsidR="009350ED" w:rsidRDefault="005E06A9" w:rsidP="00751D69">
      <w:pPr>
        <w:pStyle w:val="CSILevel5"/>
      </w:pPr>
      <w:r>
        <w:t xml:space="preserve">Signal dimming module with 2 channels, software configurable to DALI Broadcast, 1-10V and DSI. Modules occupy 1 socket. </w:t>
      </w:r>
    </w:p>
    <w:p w14:paraId="7D7B4D2E" w14:textId="77777777" w:rsidR="009350ED" w:rsidRDefault="005E06A9" w:rsidP="00751D69">
      <w:pPr>
        <w:pStyle w:val="CSILevel5"/>
      </w:pPr>
      <w:r>
        <w:t xml:space="preserve">Leading Edge power dimming module with 4 channels, for loads up to 2 amps per channel. The module shall incorporate internal protection by a self-resetting mechanical cutout that trips </w:t>
      </w:r>
      <w:proofErr w:type="gramStart"/>
      <w:r>
        <w:t>in excess of</w:t>
      </w:r>
      <w:proofErr w:type="gramEnd"/>
      <w:r>
        <w:t xml:space="preserve"> 2.5A or high temperature. Module occupies 2 sockets. </w:t>
      </w:r>
    </w:p>
    <w:p w14:paraId="1331E984" w14:textId="77777777" w:rsidR="009350ED" w:rsidRDefault="005E06A9" w:rsidP="00751D69">
      <w:pPr>
        <w:pStyle w:val="CSILevel5"/>
      </w:pPr>
      <w:r>
        <w:t xml:space="preserve">Leading Edge power dimming module with 2 channels, for loads up to 4A. The module shall incorporate internal protection by a self-resetting mechanical cutoff that trips </w:t>
      </w:r>
      <w:proofErr w:type="gramStart"/>
      <w:r>
        <w:t>in excess of</w:t>
      </w:r>
      <w:proofErr w:type="gramEnd"/>
      <w:r>
        <w:t xml:space="preserve"> 10 amps or in high temperature. Module occupies 1 socket. </w:t>
      </w:r>
    </w:p>
    <w:p w14:paraId="74B18D86" w14:textId="592C306E" w:rsidR="009350ED" w:rsidRDefault="005E06A9" w:rsidP="00751D69">
      <w:pPr>
        <w:pStyle w:val="CSILevel5"/>
      </w:pPr>
      <w:r>
        <w:t xml:space="preserve">Trailing Edge power dimming module with 4 channels, suitable for loads up to 2 amps per channel. The module shall incorporate internal protection by a </w:t>
      </w:r>
      <w:proofErr w:type="spellStart"/>
      <w:r w:rsidR="00FA736E">
        <w:t>self resetting</w:t>
      </w:r>
      <w:proofErr w:type="spellEnd"/>
      <w:r>
        <w:t xml:space="preserve"> mechanical cutoff that trips </w:t>
      </w:r>
      <w:proofErr w:type="gramStart"/>
      <w:r>
        <w:t>in excess of</w:t>
      </w:r>
      <w:proofErr w:type="gramEnd"/>
      <w:r>
        <w:t xml:space="preserve"> 2.5 amps or in high temperature, and an ultra-fast acting electronic cutoff that trips at 3 amps to protect the IGBT drivers. The electronic cutoff will retry 3 times to control the load then trip out permanently, requiring a reboot to reset the trip. If a load not suitable for Trailing Edge is connected, like an iron core transformer for example, the module will automatically configure itself to a switching mode. Module occupies 2 sockets.</w:t>
      </w:r>
    </w:p>
    <w:p w14:paraId="4481558E" w14:textId="51929D76" w:rsidR="009350ED" w:rsidRDefault="005E06A9" w:rsidP="00751D69">
      <w:pPr>
        <w:pStyle w:val="CSILevel5"/>
      </w:pPr>
      <w:r>
        <w:t>Trailing Edge power dimming module with 2 channels, for loads up to 4A. The module</w:t>
      </w:r>
      <w:r w:rsidR="009350ED">
        <w:t xml:space="preserve"> </w:t>
      </w:r>
      <w:r>
        <w:t xml:space="preserve">shall incorporate internal protection by a self-resetting mechanical cutoff that trips </w:t>
      </w:r>
      <w:proofErr w:type="gramStart"/>
      <w:r>
        <w:t>in excess of</w:t>
      </w:r>
      <w:proofErr w:type="gramEnd"/>
      <w:r>
        <w:t xml:space="preserve"> 10 amps or in high temperature. Module occupies 1 socket.</w:t>
      </w:r>
    </w:p>
    <w:p w14:paraId="7329CA49" w14:textId="77777777" w:rsidR="009350ED" w:rsidRDefault="009350ED" w:rsidP="009350ED">
      <w:pPr>
        <w:pStyle w:val="CSILevel5"/>
      </w:pPr>
      <w:r>
        <w:t>Switching module with 2 channels, suitable for controlling most types of on/off loads up to 4A. Relays to be rated: 16A, TV5, 100A surge. Module occupies 1 socket.</w:t>
      </w:r>
    </w:p>
    <w:p w14:paraId="1321B272" w14:textId="77777777" w:rsidR="009350ED" w:rsidRDefault="009350ED" w:rsidP="00FA736E">
      <w:pPr>
        <w:pStyle w:val="CSILevel3"/>
        <w:numPr>
          <w:ilvl w:val="0"/>
          <w:numId w:val="0"/>
        </w:numPr>
        <w:ind w:left="1080"/>
      </w:pPr>
    </w:p>
    <w:p w14:paraId="7973376C" w14:textId="58C41BD6" w:rsidR="009350ED" w:rsidRDefault="009350ED" w:rsidP="00FA736E">
      <w:pPr>
        <w:pStyle w:val="CSILevel3"/>
      </w:pPr>
      <w:r>
        <w:t xml:space="preserve">Wall-mounted Multipurpose Controllers </w:t>
      </w:r>
    </w:p>
    <w:p w14:paraId="110EBC26" w14:textId="77777777" w:rsidR="009350ED" w:rsidRDefault="009350ED" w:rsidP="009350ED">
      <w:pPr>
        <w:pStyle w:val="CSILevel4"/>
      </w:pPr>
      <w:r>
        <w:t xml:space="preserve">Wall-mounted Multipurpose Controllers shall be used in applications where operation of various larger load types is required in a single location i.e. hotel etc. </w:t>
      </w:r>
    </w:p>
    <w:p w14:paraId="725009C8" w14:textId="77777777" w:rsidR="009350ED" w:rsidRDefault="009350ED" w:rsidP="009350ED">
      <w:pPr>
        <w:pStyle w:val="CSILevel4"/>
      </w:pPr>
      <w:r>
        <w:t xml:space="preserve">Different sized enclosures shall be available for a different number of multichannel output modules (2, 4 or 6 module bays). There shall be a range of plug-in output modules available to suit various load types including: </w:t>
      </w:r>
    </w:p>
    <w:p w14:paraId="0F7AADBD" w14:textId="77777777" w:rsidR="009350ED" w:rsidRDefault="009350ED" w:rsidP="009350ED">
      <w:pPr>
        <w:pStyle w:val="CSILevel5"/>
      </w:pPr>
      <w:r>
        <w:t xml:space="preserve">Phase-cut dimmer module </w:t>
      </w:r>
    </w:p>
    <w:p w14:paraId="685918F1" w14:textId="77777777" w:rsidR="009350ED" w:rsidRDefault="009350ED" w:rsidP="009350ED">
      <w:pPr>
        <w:pStyle w:val="CSILevel5"/>
      </w:pPr>
      <w:r>
        <w:t xml:space="preserve">Signal dimmer </w:t>
      </w:r>
      <w:proofErr w:type="gramStart"/>
      <w:r>
        <w:t>module</w:t>
      </w:r>
      <w:proofErr w:type="gramEnd"/>
      <w:r>
        <w:t xml:space="preserve"> </w:t>
      </w:r>
    </w:p>
    <w:p w14:paraId="2FD6612F" w14:textId="77777777" w:rsidR="009350ED" w:rsidRDefault="009350ED" w:rsidP="009350ED">
      <w:pPr>
        <w:pStyle w:val="CSILevel5"/>
      </w:pPr>
      <w:r>
        <w:t xml:space="preserve">Relay </w:t>
      </w:r>
      <w:proofErr w:type="gramStart"/>
      <w:r>
        <w:t>module</w:t>
      </w:r>
      <w:proofErr w:type="gramEnd"/>
      <w:r>
        <w:t xml:space="preserve"> </w:t>
      </w:r>
    </w:p>
    <w:p w14:paraId="25AB0E45" w14:textId="2E4F35F9" w:rsidR="009350ED" w:rsidRDefault="009350ED" w:rsidP="00FA736E">
      <w:pPr>
        <w:pStyle w:val="CSILevel4"/>
      </w:pPr>
      <w:r>
        <w:t xml:space="preserve">Standard modules shall be provided for all controllers: </w:t>
      </w:r>
    </w:p>
    <w:p w14:paraId="71E3E479" w14:textId="77777777" w:rsidR="009350ED" w:rsidRDefault="009350ED" w:rsidP="00FA736E">
      <w:pPr>
        <w:pStyle w:val="CSILevel5"/>
      </w:pPr>
      <w:r>
        <w:t xml:space="preserve">Supply </w:t>
      </w:r>
      <w:proofErr w:type="gramStart"/>
      <w:r>
        <w:t>module</w:t>
      </w:r>
      <w:proofErr w:type="gramEnd"/>
      <w:r>
        <w:t xml:space="preserve"> </w:t>
      </w:r>
    </w:p>
    <w:p w14:paraId="55F6C01E" w14:textId="77777777" w:rsidR="009350ED" w:rsidRDefault="009350ED" w:rsidP="009350ED">
      <w:pPr>
        <w:pStyle w:val="CSILevel5"/>
      </w:pPr>
      <w:r>
        <w:t>Communications module</w:t>
      </w:r>
    </w:p>
    <w:p w14:paraId="6898DE55" w14:textId="77777777" w:rsidR="009350ED" w:rsidRDefault="009350ED" w:rsidP="00FA736E">
      <w:pPr>
        <w:pStyle w:val="CSILevel4"/>
      </w:pPr>
      <w:r>
        <w:t xml:space="preserve">The controller shall be encased in a galvanized steel enclosure, suitable for surface and recess mounting. The enclosure shall be safely mountable before modules are installed. The enclosure shall include multiple knockouts to cater for flexible wiring configuration. The enclosure shall include two separate front covers so that high and low voltage sections can be accessed separately. Circuit breakers shall protrude through the front cover for visibility and ease of access. </w:t>
      </w:r>
    </w:p>
    <w:p w14:paraId="77863BA0" w14:textId="77777777" w:rsidR="004612AF" w:rsidRDefault="009350ED" w:rsidP="009350ED">
      <w:pPr>
        <w:pStyle w:val="CSILevel4"/>
      </w:pPr>
      <w:r>
        <w:lastRenderedPageBreak/>
        <w:t xml:space="preserve">The enclosure module bays shall include mechanical interlocks to ensure correct module location. A wiring loom shall be supplied with the enclosure, fitted with plastic collars to ensure proper wiring </w:t>
      </w:r>
      <w:proofErr w:type="gramStart"/>
      <w:r>
        <w:t>orientation</w:t>
      </w:r>
      <w:proofErr w:type="gramEnd"/>
      <w:r>
        <w:t xml:space="preserve"> and prevent installation errors. </w:t>
      </w:r>
    </w:p>
    <w:p w14:paraId="76ACAD79" w14:textId="77777777" w:rsidR="004612AF" w:rsidRDefault="009350ED" w:rsidP="009350ED">
      <w:pPr>
        <w:pStyle w:val="CSILevel4"/>
      </w:pPr>
      <w:r>
        <w:t xml:space="preserve">All supply and communications terminals, as well as circuit protection, shall be fitted to each module. Output modules shall plug in to any available output module bay and shall not require modification for installation. All modules shall be fully encased in a metal enclosure. </w:t>
      </w:r>
    </w:p>
    <w:p w14:paraId="5098A731" w14:textId="77777777" w:rsidR="004612AF" w:rsidRDefault="009350ED" w:rsidP="009350ED">
      <w:pPr>
        <w:pStyle w:val="CSILevel4"/>
      </w:pPr>
      <w:r>
        <w:t xml:space="preserve">The controller shall have interchangeable communication modules to accommodate different protocols. The supply, communications and output modules shall be individually replaceable. During servicing, replacement output modules shall be automatically rediscovered and reconfigured without commissioning software. </w:t>
      </w:r>
    </w:p>
    <w:p w14:paraId="078AD2DD" w14:textId="77777777" w:rsidR="004612AF" w:rsidRDefault="009350ED" w:rsidP="009350ED">
      <w:pPr>
        <w:pStyle w:val="CSILevel4"/>
      </w:pPr>
      <w:r>
        <w:t xml:space="preserve">The phase cut output modules shall be capable of Leading/Trailing Edge dimming. The module shall attempt to identify the required dimming type using harmonic </w:t>
      </w:r>
      <w:proofErr w:type="gramStart"/>
      <w:r>
        <w:t>analysis, and</w:t>
      </w:r>
      <w:proofErr w:type="gramEnd"/>
      <w:r>
        <w:t xml:space="preserve"> allow manual selection of dimming type via the commissioning software. </w:t>
      </w:r>
    </w:p>
    <w:p w14:paraId="5D654A74" w14:textId="77777777" w:rsidR="004612AF" w:rsidRDefault="009350ED" w:rsidP="009350ED">
      <w:pPr>
        <w:pStyle w:val="CSILevel4"/>
      </w:pPr>
      <w:r>
        <w:t xml:space="preserve">The signal dimmer output module shall be software-selectable for 1-10V, DSI, DALI Broadcast, DALI Addressable and DALI </w:t>
      </w:r>
      <w:proofErr w:type="spellStart"/>
      <w:r>
        <w:t>MultiMaster</w:t>
      </w:r>
      <w:proofErr w:type="spellEnd"/>
      <w:r>
        <w:t xml:space="preserve">. </w:t>
      </w:r>
    </w:p>
    <w:p w14:paraId="766CCCB6" w14:textId="73C811F1" w:rsidR="009350ED" w:rsidRDefault="009350ED" w:rsidP="00FA736E">
      <w:pPr>
        <w:pStyle w:val="CSILevel4"/>
      </w:pPr>
      <w:r>
        <w:t>The communications module shall have a dry contact input, an indicating LED for device and network status, an override keypad to allow testing of all modules and channels, and a service switch to enable network sign-on and device reset without opening the enclosure.</w:t>
      </w:r>
    </w:p>
    <w:p w14:paraId="521D68C5" w14:textId="77777777" w:rsidR="005B2F12" w:rsidRPr="005B2F12" w:rsidRDefault="005B2F12" w:rsidP="005B2F12">
      <w:pPr>
        <w:pStyle w:val="CSILevel3"/>
        <w:numPr>
          <w:ilvl w:val="0"/>
          <w:numId w:val="0"/>
        </w:numPr>
        <w:tabs>
          <w:tab w:val="clear" w:pos="1440"/>
        </w:tabs>
        <w:ind w:left="1080"/>
      </w:pPr>
    </w:p>
    <w:p w14:paraId="3810F08B" w14:textId="539D3C41" w:rsidR="007B31E7" w:rsidRDefault="007B31E7" w:rsidP="005B2F12">
      <w:pPr>
        <w:pStyle w:val="CSILevel3"/>
      </w:pPr>
      <w:r>
        <w:t xml:space="preserve">Load controller product </w:t>
      </w:r>
      <w:proofErr w:type="gramStart"/>
      <w:r>
        <w:t>list</w:t>
      </w:r>
      <w:proofErr w:type="gramEnd"/>
    </w:p>
    <w:p w14:paraId="5A3DEDEE" w14:textId="3FE10F33" w:rsidR="007B31E7" w:rsidRDefault="007B31E7" w:rsidP="00FA736E">
      <w:pPr>
        <w:pStyle w:val="CSILevel4"/>
      </w:pPr>
      <w:proofErr w:type="spellStart"/>
      <w:r>
        <w:t>DMCx</w:t>
      </w:r>
      <w:proofErr w:type="spellEnd"/>
      <w:r>
        <w:t xml:space="preserve">-UL Multipurpose Modular Controller  </w:t>
      </w:r>
    </w:p>
    <w:p w14:paraId="14DDBC19" w14:textId="77777777" w:rsidR="007B31E7" w:rsidRPr="000E0A75" w:rsidRDefault="007B31E7" w:rsidP="00FA736E">
      <w:pPr>
        <w:pStyle w:val="CSILevel5"/>
      </w:pPr>
      <w:r w:rsidRPr="000E0A75">
        <w:t>Philips Dynalite DMC2</w:t>
      </w:r>
      <w:r>
        <w:t xml:space="preserve"> and DMC4</w:t>
      </w:r>
      <w:r w:rsidRPr="000E0A75">
        <w:t xml:space="preserve"> provide multichannel control via two interchangeable modules. The device</w:t>
      </w:r>
      <w:r>
        <w:t>s are</w:t>
      </w:r>
      <w:r w:rsidRPr="000E0A75">
        <w:t xml:space="preserve"> available with a variety of control modules to handle var</w:t>
      </w:r>
      <w:r>
        <w:t>ious load types and capacities.</w:t>
      </w:r>
    </w:p>
    <w:p w14:paraId="1985CF7F" w14:textId="77777777" w:rsidR="007B31E7" w:rsidRDefault="007B31E7" w:rsidP="00FA736E">
      <w:pPr>
        <w:pStyle w:val="CSILevel5"/>
      </w:pPr>
      <w:r w:rsidRPr="000E0A75">
        <w:t>Control a multitud</w:t>
      </w:r>
      <w:r>
        <w:t>e of load types from one device enclosure.</w:t>
      </w:r>
    </w:p>
    <w:p w14:paraId="3D75E865" w14:textId="77777777" w:rsidR="007B31E7" w:rsidRDefault="007B31E7" w:rsidP="00FA736E">
      <w:pPr>
        <w:pStyle w:val="CSILevel5"/>
      </w:pPr>
      <w:r w:rsidRPr="000E0A75">
        <w:t>Comp</w:t>
      </w:r>
      <w:r>
        <w:t>atible with most dimming loads.</w:t>
      </w:r>
    </w:p>
    <w:p w14:paraId="6F613970" w14:textId="77777777" w:rsidR="007B31E7" w:rsidRDefault="007B31E7" w:rsidP="00FA736E">
      <w:pPr>
        <w:pStyle w:val="CSILevel5"/>
      </w:pPr>
      <w:r>
        <w:t>Phase Control module output</w:t>
      </w:r>
      <w:r w:rsidRPr="000E0A75">
        <w:t xml:space="preserve"> </w:t>
      </w:r>
      <w:r>
        <w:t>s</w:t>
      </w:r>
      <w:r w:rsidRPr="000E0A75">
        <w:t>electable per channel for L</w:t>
      </w:r>
      <w:r>
        <w:t>eading or Trailing Edge.</w:t>
      </w:r>
    </w:p>
    <w:p w14:paraId="7FE57A37" w14:textId="77777777" w:rsidR="007B31E7" w:rsidRDefault="007B31E7" w:rsidP="00FA736E">
      <w:pPr>
        <w:pStyle w:val="CSILevel5"/>
      </w:pPr>
      <w:r w:rsidRPr="000E0A75">
        <w:t>Suitable for controlling 1-10V, DSI</w:t>
      </w:r>
      <w:r>
        <w:t>,</w:t>
      </w:r>
      <w:r w:rsidRPr="000E0A75">
        <w:t xml:space="preserve"> and DALI driv</w:t>
      </w:r>
      <w:r>
        <w:t>ers.</w:t>
      </w:r>
    </w:p>
    <w:p w14:paraId="218E8BFD" w14:textId="77777777" w:rsidR="007B31E7" w:rsidRPr="000E0A75" w:rsidRDefault="007B31E7" w:rsidP="00FA736E">
      <w:pPr>
        <w:pStyle w:val="CSILevel5"/>
      </w:pPr>
      <w:r w:rsidRPr="000E0A75">
        <w:t>A built-in relay removes pow</w:t>
      </w:r>
      <w:r>
        <w:t>er when channel level is at 0%.</w:t>
      </w:r>
    </w:p>
    <w:p w14:paraId="749D340F" w14:textId="77777777" w:rsidR="007B31E7" w:rsidRDefault="007B31E7" w:rsidP="00FA736E">
      <w:pPr>
        <w:pStyle w:val="CSILevel5"/>
      </w:pPr>
      <w:r>
        <w:t>Relay module s</w:t>
      </w:r>
      <w:r w:rsidRPr="000E0A75">
        <w:t>uitable for controllin</w:t>
      </w:r>
      <w:r>
        <w:t>g most types of switched loads.</w:t>
      </w:r>
    </w:p>
    <w:p w14:paraId="4DE32AC5" w14:textId="77777777" w:rsidR="007B31E7" w:rsidRDefault="007B31E7" w:rsidP="00FA736E">
      <w:pPr>
        <w:pStyle w:val="CSILevel5"/>
      </w:pPr>
      <w:r w:rsidRPr="000E0A75">
        <w:t>Surface</w:t>
      </w:r>
      <w:r>
        <w:t xml:space="preserve"> or recess mountable enclosure.</w:t>
      </w:r>
    </w:p>
    <w:p w14:paraId="1EECA335" w14:textId="77777777" w:rsidR="007B31E7" w:rsidRDefault="007B31E7" w:rsidP="00FA736E">
      <w:pPr>
        <w:pStyle w:val="CSILevel5"/>
      </w:pPr>
      <w:proofErr w:type="spellStart"/>
      <w:r w:rsidRPr="000E0A75">
        <w:t>Fanless</w:t>
      </w:r>
      <w:proofErr w:type="spellEnd"/>
      <w:r w:rsidRPr="000E0A75">
        <w:t xml:space="preserve"> design reduces noise, power con</w:t>
      </w:r>
      <w:r>
        <w:t>sumption, and maintenance costs.</w:t>
      </w:r>
    </w:p>
    <w:p w14:paraId="773DE159" w14:textId="77777777" w:rsidR="007B31E7" w:rsidRPr="000E0A75" w:rsidRDefault="007B31E7" w:rsidP="00FA736E">
      <w:pPr>
        <w:pStyle w:val="CSILevel5"/>
      </w:pPr>
      <w:r>
        <w:t>Physical Characteristics</w:t>
      </w:r>
    </w:p>
    <w:p w14:paraId="1BFAFCE9" w14:textId="77777777" w:rsidR="007B31E7" w:rsidRDefault="007B31E7" w:rsidP="00FA736E">
      <w:pPr>
        <w:pStyle w:val="CSILevel6"/>
      </w:pPr>
      <w:r>
        <w:t xml:space="preserve">Dimensions (H x W x D): </w:t>
      </w:r>
    </w:p>
    <w:p w14:paraId="06C52794" w14:textId="77777777" w:rsidR="007B31E7" w:rsidRDefault="007B31E7" w:rsidP="00FA736E">
      <w:pPr>
        <w:pStyle w:val="CSILevel7"/>
      </w:pPr>
      <w:r>
        <w:t>DMC2 - 21.3” x 15” x 4.1” (380 x 540 x 103mm)</w:t>
      </w:r>
    </w:p>
    <w:p w14:paraId="548BFD54" w14:textId="77777777" w:rsidR="007B31E7" w:rsidRDefault="007B31E7" w:rsidP="00FA736E">
      <w:pPr>
        <w:pStyle w:val="CSILevel7"/>
      </w:pPr>
      <w:r>
        <w:t>DMC4 - 32.7” x 17.5” x 4.2” (830 x 445 x 106mm)</w:t>
      </w:r>
    </w:p>
    <w:p w14:paraId="198271EF" w14:textId="77777777" w:rsidR="007B31E7" w:rsidRDefault="007B31E7" w:rsidP="00FA736E">
      <w:pPr>
        <w:pStyle w:val="CSILevel6"/>
      </w:pPr>
      <w:r>
        <w:t>Packed Weight</w:t>
      </w:r>
    </w:p>
    <w:p w14:paraId="3C599F50" w14:textId="77777777" w:rsidR="007B31E7" w:rsidRDefault="007B31E7" w:rsidP="00FA736E">
      <w:pPr>
        <w:pStyle w:val="CSILevel7"/>
      </w:pPr>
      <w:r>
        <w:t xml:space="preserve">DMC2-UL </w:t>
      </w:r>
      <w:r>
        <w:tab/>
      </w:r>
      <w:r>
        <w:tab/>
      </w:r>
      <w:r>
        <w:tab/>
        <w:t>19.6lbs (8.9kg)</w:t>
      </w:r>
    </w:p>
    <w:p w14:paraId="55419076" w14:textId="77777777" w:rsidR="007B31E7" w:rsidRDefault="007B31E7" w:rsidP="00FA736E">
      <w:pPr>
        <w:pStyle w:val="CSILevel7"/>
      </w:pPr>
      <w:r>
        <w:t>DMC4-UL</w:t>
      </w:r>
      <w:r>
        <w:tab/>
      </w:r>
      <w:r>
        <w:tab/>
      </w:r>
      <w:r>
        <w:tab/>
        <w:t>30.2lbs (13.7kg)</w:t>
      </w:r>
    </w:p>
    <w:p w14:paraId="4F4FD4E2" w14:textId="77777777" w:rsidR="007B31E7" w:rsidRDefault="007B31E7" w:rsidP="00FA736E">
      <w:pPr>
        <w:pStyle w:val="CSILevel7"/>
      </w:pPr>
      <w:r>
        <w:t xml:space="preserve">DSM2-XX </w:t>
      </w:r>
      <w:r>
        <w:tab/>
      </w:r>
      <w:r>
        <w:tab/>
      </w:r>
      <w:r>
        <w:tab/>
        <w:t>2.4lbs (1.1kg)</w:t>
      </w:r>
    </w:p>
    <w:p w14:paraId="44A6D005" w14:textId="77777777" w:rsidR="007B31E7" w:rsidRDefault="007B31E7" w:rsidP="00FA736E">
      <w:pPr>
        <w:pStyle w:val="CSILevel7"/>
      </w:pPr>
      <w:r>
        <w:t>DSM4-XX</w:t>
      </w:r>
      <w:r>
        <w:tab/>
      </w:r>
      <w:r>
        <w:tab/>
      </w:r>
      <w:r>
        <w:tab/>
        <w:t>2.75lbs (1.25kg)</w:t>
      </w:r>
    </w:p>
    <w:p w14:paraId="4E873B90" w14:textId="77777777" w:rsidR="007B31E7" w:rsidRDefault="007B31E7" w:rsidP="00FA736E">
      <w:pPr>
        <w:pStyle w:val="CSILevel7"/>
      </w:pPr>
      <w:r>
        <w:t>DCM-</w:t>
      </w:r>
      <w:proofErr w:type="spellStart"/>
      <w:r>
        <w:t>DyNet</w:t>
      </w:r>
      <w:proofErr w:type="spellEnd"/>
      <w:r>
        <w:t xml:space="preserve"> </w:t>
      </w:r>
      <w:r>
        <w:tab/>
      </w:r>
      <w:r>
        <w:tab/>
        <w:t>1.8lbs (0.8kg)</w:t>
      </w:r>
    </w:p>
    <w:p w14:paraId="3504E4CC" w14:textId="77777777" w:rsidR="007B31E7" w:rsidRDefault="007B31E7" w:rsidP="00FA736E">
      <w:pPr>
        <w:pStyle w:val="CSILevel7"/>
      </w:pPr>
      <w:r>
        <w:t xml:space="preserve">DMD316-UL </w:t>
      </w:r>
      <w:r>
        <w:tab/>
      </w:r>
      <w:r>
        <w:tab/>
        <w:t>4.0lbs (1.8</w:t>
      </w:r>
      <w:r w:rsidRPr="002F061B">
        <w:t xml:space="preserve"> </w:t>
      </w:r>
      <w:r>
        <w:t>kg)</w:t>
      </w:r>
    </w:p>
    <w:p w14:paraId="17CA25A7" w14:textId="41D56B18" w:rsidR="007B31E7" w:rsidRPr="00FB515D" w:rsidRDefault="007B31E7" w:rsidP="00FA736E">
      <w:pPr>
        <w:pStyle w:val="CSILevel7"/>
      </w:pPr>
      <w:r w:rsidRPr="00FB515D">
        <w:t>DMD316-FR-UL</w:t>
      </w:r>
      <w:r w:rsidRPr="00FB515D">
        <w:tab/>
      </w:r>
      <w:r w:rsidR="00194F6C" w:rsidRPr="00FB515D">
        <w:tab/>
      </w:r>
      <w:r w:rsidRPr="00FB515D">
        <w:t>4.1lbs (1.9kg)</w:t>
      </w:r>
    </w:p>
    <w:p w14:paraId="41132C58" w14:textId="77777777" w:rsidR="007B31E7" w:rsidRDefault="007B31E7" w:rsidP="00FA736E">
      <w:pPr>
        <w:pStyle w:val="CSILevel7"/>
      </w:pPr>
      <w:r>
        <w:t xml:space="preserve">DMP310-GL </w:t>
      </w:r>
      <w:r>
        <w:tab/>
      </w:r>
      <w:r>
        <w:tab/>
        <w:t>4.6lbs (2.1kg)</w:t>
      </w:r>
    </w:p>
    <w:p w14:paraId="1798FA0C" w14:textId="337A4DF6" w:rsidR="007B31E7" w:rsidRDefault="007B31E7" w:rsidP="00FA736E">
      <w:pPr>
        <w:pStyle w:val="CSILevel7"/>
      </w:pPr>
      <w:r>
        <w:t>DMP603-GL-UL</w:t>
      </w:r>
      <w:r>
        <w:tab/>
      </w:r>
      <w:r w:rsidR="00194F6C">
        <w:tab/>
      </w:r>
      <w:r>
        <w:t>5.0lbs (2.3kg)</w:t>
      </w:r>
    </w:p>
    <w:p w14:paraId="62BD5C2C" w14:textId="760DB2D3" w:rsidR="007B31E7" w:rsidRDefault="007B31E7" w:rsidP="00FA736E">
      <w:pPr>
        <w:pStyle w:val="CSILevel7"/>
      </w:pPr>
      <w:r>
        <w:t>DMR316-UL</w:t>
      </w:r>
      <w:r>
        <w:tab/>
      </w:r>
      <w:r>
        <w:tab/>
      </w:r>
      <w:r w:rsidR="00194F6C">
        <w:tab/>
      </w:r>
      <w:r>
        <w:t>3.7lbs (1.7kg)</w:t>
      </w:r>
    </w:p>
    <w:p w14:paraId="1585FE92" w14:textId="06924E67" w:rsidR="007B31E7" w:rsidRDefault="007B31E7" w:rsidP="00FA736E">
      <w:pPr>
        <w:pStyle w:val="CSILevel7"/>
      </w:pPr>
      <w:r>
        <w:t>DMR610-GL-UL</w:t>
      </w:r>
      <w:r>
        <w:tab/>
      </w:r>
      <w:r w:rsidR="00194F6C">
        <w:tab/>
      </w:r>
      <w:r w:rsidRPr="00A30C81">
        <w:t xml:space="preserve">4.1 </w:t>
      </w:r>
      <w:proofErr w:type="spellStart"/>
      <w:r w:rsidRPr="00A30C81">
        <w:t>lbs</w:t>
      </w:r>
      <w:proofErr w:type="spellEnd"/>
      <w:r w:rsidRPr="00A30C81">
        <w:t xml:space="preserve"> (1.9kg)</w:t>
      </w:r>
    </w:p>
    <w:p w14:paraId="5083E0CF" w14:textId="77777777" w:rsidR="007B31E7" w:rsidRDefault="007B31E7" w:rsidP="00FA736E">
      <w:pPr>
        <w:pStyle w:val="CSILevel5"/>
      </w:pPr>
      <w:r>
        <w:t xml:space="preserve">Construction </w:t>
      </w:r>
    </w:p>
    <w:p w14:paraId="6E5440C2" w14:textId="77777777" w:rsidR="007B31E7" w:rsidRDefault="007B31E7" w:rsidP="00FA736E">
      <w:pPr>
        <w:pStyle w:val="CSILevel6"/>
      </w:pPr>
      <w:r>
        <w:t>Galvanized steel case.</w:t>
      </w:r>
    </w:p>
    <w:p w14:paraId="31455155" w14:textId="77777777" w:rsidR="007B31E7" w:rsidRDefault="007B31E7" w:rsidP="00FA736E">
      <w:pPr>
        <w:pStyle w:val="CSILevel6"/>
      </w:pPr>
      <w:r>
        <w:lastRenderedPageBreak/>
        <w:t>Powder coated front covers.</w:t>
      </w:r>
    </w:p>
    <w:p w14:paraId="4B4DF149" w14:textId="77777777" w:rsidR="007B31E7" w:rsidRDefault="007B31E7" w:rsidP="00FA736E">
      <w:pPr>
        <w:pStyle w:val="CSILevel5"/>
      </w:pPr>
      <w:r>
        <w:t xml:space="preserve">Operating Conditions </w:t>
      </w:r>
    </w:p>
    <w:p w14:paraId="082E5B55" w14:textId="77777777" w:rsidR="007B31E7" w:rsidRDefault="007B31E7" w:rsidP="00FA736E">
      <w:pPr>
        <w:pStyle w:val="CSILevel6"/>
      </w:pPr>
      <w:r>
        <w:t>Temperature: 32 to 104°F (0 to 40°C) ambient</w:t>
      </w:r>
    </w:p>
    <w:p w14:paraId="75728F3D" w14:textId="77777777" w:rsidR="007B31E7" w:rsidRDefault="007B31E7" w:rsidP="00FA736E">
      <w:pPr>
        <w:pStyle w:val="CSILevel6"/>
      </w:pPr>
      <w:r>
        <w:t>Humidity: 0 to 95% non-condensing</w:t>
      </w:r>
    </w:p>
    <w:p w14:paraId="46EDFC50" w14:textId="77777777" w:rsidR="007B31E7" w:rsidRDefault="007B31E7" w:rsidP="00FA736E">
      <w:pPr>
        <w:pStyle w:val="CSILevel5"/>
      </w:pPr>
      <w:r>
        <w:t xml:space="preserve">Storage &amp; Transport </w:t>
      </w:r>
    </w:p>
    <w:p w14:paraId="32F56B4B" w14:textId="77777777" w:rsidR="007B31E7" w:rsidRDefault="007B31E7" w:rsidP="00FA736E">
      <w:pPr>
        <w:pStyle w:val="CSILevel6"/>
      </w:pPr>
      <w:r>
        <w:t>Temperature: -13 to 140°F (-25 to 60°C) ambient</w:t>
      </w:r>
    </w:p>
    <w:p w14:paraId="0C21FB1C" w14:textId="77777777" w:rsidR="007B31E7" w:rsidRDefault="007B31E7" w:rsidP="00FA736E">
      <w:pPr>
        <w:pStyle w:val="CSILevel6"/>
      </w:pPr>
      <w:r>
        <w:t>Humidity: 0 to 90% non-condensing</w:t>
      </w:r>
    </w:p>
    <w:p w14:paraId="0EAB1301" w14:textId="77777777" w:rsidR="007B31E7" w:rsidRDefault="007B31E7" w:rsidP="00FA736E">
      <w:pPr>
        <w:pStyle w:val="CSILevel5"/>
      </w:pPr>
      <w:r>
        <w:t>Power Supply Module Input</w:t>
      </w:r>
    </w:p>
    <w:p w14:paraId="5404B8D2" w14:textId="77777777" w:rsidR="007B31E7" w:rsidRDefault="007B31E7" w:rsidP="00FA736E">
      <w:pPr>
        <w:pStyle w:val="CSILevel6"/>
      </w:pPr>
      <w:r>
        <w:t>Line 1, Line 2, Line 3, Neutral, and</w:t>
      </w:r>
      <w:r w:rsidRPr="002F061B">
        <w:t xml:space="preserve"> </w:t>
      </w:r>
      <w:r>
        <w:t>Earth link bar provided.</w:t>
      </w:r>
    </w:p>
    <w:p w14:paraId="5433379D" w14:textId="77777777" w:rsidR="007B31E7" w:rsidRDefault="007B31E7" w:rsidP="00FA736E">
      <w:pPr>
        <w:pStyle w:val="CSILevel6"/>
      </w:pPr>
      <w:r>
        <w:t>#6-20 AWG (1x16mm²) max conductor size.</w:t>
      </w:r>
    </w:p>
    <w:p w14:paraId="4BE96E62" w14:textId="77777777" w:rsidR="007B31E7" w:rsidRDefault="007B31E7" w:rsidP="00FA736E">
      <w:pPr>
        <w:pStyle w:val="CSILevel5"/>
      </w:pPr>
      <w:r>
        <w:t>Electrical Characteristics</w:t>
      </w:r>
    </w:p>
    <w:p w14:paraId="553C721A" w14:textId="77777777" w:rsidR="007B31E7" w:rsidRDefault="007B31E7" w:rsidP="00FA736E">
      <w:pPr>
        <w:pStyle w:val="CSILevel6"/>
      </w:pPr>
      <w:r>
        <w:t>Input Voltage</w:t>
      </w:r>
    </w:p>
    <w:p w14:paraId="0AF23ABF" w14:textId="77777777" w:rsidR="007B31E7" w:rsidRDefault="007B31E7" w:rsidP="00FA736E">
      <w:pPr>
        <w:pStyle w:val="CSILevel7"/>
      </w:pPr>
      <w:r>
        <w:t>120/208 VAC (+10% / -15%)</w:t>
      </w:r>
    </w:p>
    <w:p w14:paraId="09C46910" w14:textId="77777777" w:rsidR="007B31E7" w:rsidRDefault="007B31E7" w:rsidP="00FA736E">
      <w:pPr>
        <w:pStyle w:val="CSILevel7"/>
      </w:pPr>
      <w:r>
        <w:t>230/400 VAC (+10% / -15%)</w:t>
      </w:r>
    </w:p>
    <w:p w14:paraId="4EFF3CB7" w14:textId="77777777" w:rsidR="007B31E7" w:rsidRDefault="007B31E7" w:rsidP="00FA736E">
      <w:pPr>
        <w:pStyle w:val="CSILevel7"/>
      </w:pPr>
      <w:r>
        <w:t>277/480 VAC (+10% / -15%)</w:t>
      </w:r>
    </w:p>
    <w:p w14:paraId="30C91146" w14:textId="77777777" w:rsidR="007B31E7" w:rsidRDefault="007B31E7" w:rsidP="00FA736E">
      <w:pPr>
        <w:pStyle w:val="CSILevel6"/>
      </w:pPr>
      <w:r>
        <w:t>Input Current: 32 or 63 amperes per phase max.</w:t>
      </w:r>
    </w:p>
    <w:p w14:paraId="2CA86746" w14:textId="77777777" w:rsidR="007B31E7" w:rsidRDefault="007B31E7" w:rsidP="00FA736E">
      <w:pPr>
        <w:pStyle w:val="CSILevel6"/>
      </w:pPr>
      <w:r>
        <w:t>Input Frequency: 50/60Hz 3-Phase Y</w:t>
      </w:r>
    </w:p>
    <w:p w14:paraId="0CE1B680" w14:textId="77777777" w:rsidR="00A35F9D" w:rsidRDefault="007B31E7" w:rsidP="00A35F9D">
      <w:pPr>
        <w:pStyle w:val="CSILevel5"/>
      </w:pPr>
      <w:r>
        <w:t>Communications Module</w:t>
      </w:r>
    </w:p>
    <w:p w14:paraId="23D4445D" w14:textId="4D4C8D9E" w:rsidR="007B31E7" w:rsidRDefault="007B31E7" w:rsidP="00FA736E">
      <w:pPr>
        <w:pStyle w:val="CSILevel6"/>
      </w:pPr>
      <w:r>
        <w:t xml:space="preserve">One RS-485 </w:t>
      </w:r>
      <w:proofErr w:type="spellStart"/>
      <w:r>
        <w:t>DyNet</w:t>
      </w:r>
      <w:proofErr w:type="spellEnd"/>
      <w:r>
        <w:t xml:space="preserve"> serial port</w:t>
      </w:r>
    </w:p>
    <w:p w14:paraId="214F7A7B" w14:textId="77777777" w:rsidR="007B31E7" w:rsidRDefault="007B31E7" w:rsidP="00FA736E">
      <w:pPr>
        <w:pStyle w:val="CSILevel6"/>
      </w:pPr>
      <w:r>
        <w:t>1 x 5-way pluggable screw terminal</w:t>
      </w:r>
    </w:p>
    <w:p w14:paraId="011A7A3C" w14:textId="77777777" w:rsidR="007B31E7" w:rsidRDefault="007B31E7" w:rsidP="00FA736E">
      <w:pPr>
        <w:pStyle w:val="CSILevel6"/>
      </w:pPr>
      <w:r>
        <w:t>3 x RJ-12 sockets</w:t>
      </w:r>
    </w:p>
    <w:p w14:paraId="6FCFF017" w14:textId="77777777" w:rsidR="007B31E7" w:rsidRDefault="007B31E7" w:rsidP="00FA736E">
      <w:pPr>
        <w:pStyle w:val="CSILevel5"/>
      </w:pPr>
      <w:r>
        <w:t>One DMX512 Rx port</w:t>
      </w:r>
    </w:p>
    <w:p w14:paraId="173A8737" w14:textId="77777777" w:rsidR="007B31E7" w:rsidRDefault="007B31E7" w:rsidP="00FA736E">
      <w:pPr>
        <w:pStyle w:val="CSILevel5"/>
      </w:pPr>
      <w:r>
        <w:t>Four programmable dry contact AUX inputs (non-isolated)</w:t>
      </w:r>
    </w:p>
    <w:p w14:paraId="3B61F45D" w14:textId="77777777" w:rsidR="007B31E7" w:rsidRDefault="007B31E7" w:rsidP="00FA736E">
      <w:pPr>
        <w:pStyle w:val="CSILevel5"/>
      </w:pPr>
      <w:r>
        <w:t>One UL924 trigger input</w:t>
      </w:r>
    </w:p>
    <w:p w14:paraId="37E87425" w14:textId="77777777" w:rsidR="007B31E7" w:rsidRDefault="007B31E7" w:rsidP="00FA736E">
      <w:pPr>
        <w:pStyle w:val="CSILevel6"/>
      </w:pPr>
      <w:r>
        <w:t xml:space="preserve">must only be used with systems complying to UL924 </w:t>
      </w:r>
      <w:r>
        <w:rPr>
          <w:rStyle w:val="Emphasis"/>
        </w:rPr>
        <w:t>Standard</w:t>
      </w:r>
      <w:r w:rsidRPr="00A012BB">
        <w:rPr>
          <w:rStyle w:val="Emphasis"/>
        </w:rPr>
        <w:t xml:space="preserve"> for Safety of Emergency Lighting and Power Equipment</w:t>
      </w:r>
    </w:p>
    <w:p w14:paraId="6BBC798B" w14:textId="77777777" w:rsidR="007B31E7" w:rsidRDefault="007B31E7" w:rsidP="00FA736E">
      <w:pPr>
        <w:pStyle w:val="CSILevel6"/>
      </w:pPr>
      <w:r>
        <w:t>This function not for use with any non-UL924 compliant system</w:t>
      </w:r>
    </w:p>
    <w:p w14:paraId="388FBBFD" w14:textId="77777777" w:rsidR="007B31E7" w:rsidRDefault="007B31E7" w:rsidP="00FA736E">
      <w:pPr>
        <w:pStyle w:val="CSILevel5"/>
      </w:pPr>
      <w:r>
        <w:t xml:space="preserve">Service </w:t>
      </w:r>
      <w:proofErr w:type="gramStart"/>
      <w:r>
        <w:t>switch</w:t>
      </w:r>
      <w:proofErr w:type="gramEnd"/>
    </w:p>
    <w:p w14:paraId="7D2BA15D" w14:textId="77777777" w:rsidR="007B31E7" w:rsidRDefault="007B31E7" w:rsidP="00FA736E">
      <w:pPr>
        <w:pStyle w:val="CSILevel5"/>
      </w:pPr>
      <w:r>
        <w:t>Diagnostic LED</w:t>
      </w:r>
    </w:p>
    <w:p w14:paraId="0DDA5F6E" w14:textId="77777777" w:rsidR="007B31E7" w:rsidRDefault="007B31E7" w:rsidP="00FA736E">
      <w:pPr>
        <w:pStyle w:val="CSILevel5"/>
      </w:pPr>
      <w:r>
        <w:t xml:space="preserve">Channel override </w:t>
      </w:r>
      <w:proofErr w:type="gramStart"/>
      <w:r>
        <w:t>keypad</w:t>
      </w:r>
      <w:proofErr w:type="gramEnd"/>
    </w:p>
    <w:p w14:paraId="0D8BAF25" w14:textId="77777777" w:rsidR="007B31E7" w:rsidRDefault="007B31E7" w:rsidP="00FA736E">
      <w:pPr>
        <w:pStyle w:val="CSILevel5"/>
      </w:pPr>
      <w:r>
        <w:t>Control Modules</w:t>
      </w:r>
    </w:p>
    <w:p w14:paraId="42CACA0D" w14:textId="77777777" w:rsidR="007B31E7" w:rsidRDefault="007B31E7" w:rsidP="00FA736E">
      <w:pPr>
        <w:pStyle w:val="CSILevel6"/>
      </w:pPr>
      <w:r>
        <w:t>DMD316-UL: Driver Control Module</w:t>
      </w:r>
    </w:p>
    <w:p w14:paraId="78B6239E" w14:textId="77777777" w:rsidR="007B31E7" w:rsidRDefault="007B31E7" w:rsidP="00FA736E">
      <w:pPr>
        <w:pStyle w:val="CSILevel7"/>
      </w:pPr>
      <w:r>
        <w:t>3 x 16A selectable 1-10 V, DSI, or DALI</w:t>
      </w:r>
    </w:p>
    <w:p w14:paraId="7E816EDD" w14:textId="77777777" w:rsidR="007B31E7" w:rsidRDefault="007B31E7" w:rsidP="00FA736E">
      <w:pPr>
        <w:pStyle w:val="CSILevel7"/>
      </w:pPr>
      <w:r>
        <w:t xml:space="preserve">Line and Neutral for each channel, 1 x 16mm² (#6-20 AWG) conductor </w:t>
      </w:r>
      <w:proofErr w:type="gramStart"/>
      <w:r>
        <w:t>size</w:t>
      </w:r>
      <w:proofErr w:type="gramEnd"/>
    </w:p>
    <w:p w14:paraId="468707E6" w14:textId="77777777" w:rsidR="007B31E7" w:rsidRDefault="007B31E7" w:rsidP="00FA736E">
      <w:pPr>
        <w:pStyle w:val="CSILevel7"/>
      </w:pPr>
      <w:r>
        <w:t>Protection: 3 x dual pole 20A UL489 listed circuit breaker</w:t>
      </w:r>
    </w:p>
    <w:p w14:paraId="4546E6E2" w14:textId="77777777" w:rsidR="007B31E7" w:rsidRDefault="007B31E7" w:rsidP="00FA736E">
      <w:pPr>
        <w:pStyle w:val="CSILevel7"/>
      </w:pPr>
      <w:r>
        <w:t>1-10V: 50mA sink/source, max 100 drivers per channel</w:t>
      </w:r>
    </w:p>
    <w:p w14:paraId="4C144E42" w14:textId="77777777" w:rsidR="007B31E7" w:rsidRPr="00FB515D" w:rsidRDefault="007B31E7" w:rsidP="00FA736E">
      <w:pPr>
        <w:pStyle w:val="CSILevel7"/>
        <w:rPr>
          <w:lang w:val="de-DE"/>
        </w:rPr>
      </w:pPr>
      <w:r w:rsidRPr="00FB515D">
        <w:rPr>
          <w:lang w:val="de-DE"/>
        </w:rPr>
        <w:t>DALI/DSI: 16VDC 130mA nom.</w:t>
      </w:r>
    </w:p>
    <w:p w14:paraId="420B11DE" w14:textId="77777777" w:rsidR="007B31E7" w:rsidRDefault="007B31E7" w:rsidP="00FA736E">
      <w:pPr>
        <w:pStyle w:val="CSILevel8"/>
      </w:pPr>
      <w:r>
        <w:t>max drivers: 64 per channel (192 per module)</w:t>
      </w:r>
    </w:p>
    <w:p w14:paraId="3DB94DF6" w14:textId="77777777" w:rsidR="007B31E7" w:rsidRDefault="007B31E7" w:rsidP="00FA736E">
      <w:pPr>
        <w:pStyle w:val="CSILevel8"/>
      </w:pPr>
      <w:r>
        <w:t>max current: 190mA per channel</w:t>
      </w:r>
    </w:p>
    <w:p w14:paraId="08F0A7D1" w14:textId="77777777" w:rsidR="007B31E7" w:rsidRDefault="007B31E7" w:rsidP="00FA736E">
      <w:pPr>
        <w:pStyle w:val="CSILevel6"/>
      </w:pPr>
      <w:r>
        <w:t>DMD316-FR-UL (Feedthrough Relay)</w:t>
      </w:r>
    </w:p>
    <w:p w14:paraId="1362C16A" w14:textId="77777777" w:rsidR="007B31E7" w:rsidRDefault="007B31E7" w:rsidP="00FA736E">
      <w:pPr>
        <w:pStyle w:val="CSILevel7"/>
      </w:pPr>
      <w:r>
        <w:t>3 x control output individually selectable: 1-10 V, DSI, or DALI</w:t>
      </w:r>
    </w:p>
    <w:p w14:paraId="4EA2B3BB" w14:textId="77777777" w:rsidR="007B31E7" w:rsidRDefault="007B31E7" w:rsidP="00FA736E">
      <w:pPr>
        <w:pStyle w:val="CSILevel7"/>
      </w:pPr>
      <w:r>
        <w:t xml:space="preserve">Line and Neutral for each channel, 1 x 6mm² (#10-14 AWG) conductor </w:t>
      </w:r>
      <w:proofErr w:type="gramStart"/>
      <w:r>
        <w:t>size</w:t>
      </w:r>
      <w:proofErr w:type="gramEnd"/>
    </w:p>
    <w:p w14:paraId="52D5FDED" w14:textId="77777777" w:rsidR="007B31E7" w:rsidRDefault="007B31E7" w:rsidP="00FA736E">
      <w:pPr>
        <w:pStyle w:val="CSILevel7"/>
      </w:pPr>
      <w:r>
        <w:t>1-10V: 50mA sink/source, max 100 drivers per channel</w:t>
      </w:r>
    </w:p>
    <w:p w14:paraId="767B43A3" w14:textId="77777777" w:rsidR="007B31E7" w:rsidRDefault="007B31E7" w:rsidP="00FA736E">
      <w:pPr>
        <w:pStyle w:val="CSILevel7"/>
      </w:pPr>
      <w:r>
        <w:t>DALI Insulation System: Basic</w:t>
      </w:r>
    </w:p>
    <w:p w14:paraId="71DEBC8C" w14:textId="77777777" w:rsidR="007B31E7" w:rsidRPr="00FB515D" w:rsidRDefault="007B31E7" w:rsidP="00FA736E">
      <w:pPr>
        <w:pStyle w:val="CSILevel7"/>
        <w:rPr>
          <w:lang w:val="de-DE"/>
        </w:rPr>
      </w:pPr>
      <w:r w:rsidRPr="00FB515D">
        <w:rPr>
          <w:lang w:val="de-DE"/>
        </w:rPr>
        <w:t>DALI/DSI: 13VDC 160mA nom.</w:t>
      </w:r>
    </w:p>
    <w:p w14:paraId="08F43C47" w14:textId="77777777" w:rsidR="007B31E7" w:rsidRDefault="007B31E7" w:rsidP="00FA736E">
      <w:pPr>
        <w:pStyle w:val="CSILevel8"/>
      </w:pPr>
      <w:r>
        <w:t>Max drivers: 64 per channel (192 per module)</w:t>
      </w:r>
    </w:p>
    <w:p w14:paraId="1CB9152F" w14:textId="77777777" w:rsidR="007B31E7" w:rsidRDefault="007B31E7" w:rsidP="00FA736E">
      <w:pPr>
        <w:pStyle w:val="CSILevel8"/>
      </w:pPr>
      <w:r>
        <w:t>Max current: 240mA per channel</w:t>
      </w:r>
    </w:p>
    <w:p w14:paraId="036E780E" w14:textId="77777777" w:rsidR="007B31E7" w:rsidRDefault="007B31E7" w:rsidP="00FA736E">
      <w:pPr>
        <w:pStyle w:val="CSILevel8"/>
      </w:pPr>
      <w:r>
        <w:t>Auto restart on overload</w:t>
      </w:r>
    </w:p>
    <w:p w14:paraId="40006B9B" w14:textId="77777777" w:rsidR="007B31E7" w:rsidRDefault="007B31E7" w:rsidP="00FA736E">
      <w:pPr>
        <w:pStyle w:val="CSILevel8"/>
      </w:pPr>
      <w:r>
        <w:t xml:space="preserve">External DALI power supplies </w:t>
      </w:r>
      <w:proofErr w:type="gramStart"/>
      <w:r>
        <w:t>prohibited</w:t>
      </w:r>
      <w:proofErr w:type="gramEnd"/>
    </w:p>
    <w:p w14:paraId="6B2CEDD3" w14:textId="77777777" w:rsidR="007B31E7" w:rsidRDefault="007B31E7" w:rsidP="00FA736E">
      <w:pPr>
        <w:pStyle w:val="CSILevel6"/>
      </w:pPr>
      <w:r>
        <w:t>DMP310-GL-UL: Dimmer Module</w:t>
      </w:r>
    </w:p>
    <w:p w14:paraId="35ACB3A9" w14:textId="77777777" w:rsidR="007B31E7" w:rsidRDefault="007B31E7" w:rsidP="00FA736E">
      <w:pPr>
        <w:pStyle w:val="CSILevel7"/>
      </w:pPr>
      <w:r>
        <w:t xml:space="preserve">3 x 10A Leading/Trailing Edge </w:t>
      </w:r>
      <w:proofErr w:type="gramStart"/>
      <w:r>
        <w:t>dimming</w:t>
      </w:r>
      <w:proofErr w:type="gramEnd"/>
    </w:p>
    <w:p w14:paraId="3D75258C" w14:textId="77777777" w:rsidR="007B31E7" w:rsidRDefault="007B31E7" w:rsidP="00FA736E">
      <w:pPr>
        <w:pStyle w:val="CSILevel7"/>
      </w:pPr>
      <w:r>
        <w:t xml:space="preserve">Line and Neutral for each channel, 1 x 16mm² (#6-20 AWG) conductor </w:t>
      </w:r>
      <w:proofErr w:type="gramStart"/>
      <w:r>
        <w:t>size</w:t>
      </w:r>
      <w:proofErr w:type="gramEnd"/>
    </w:p>
    <w:p w14:paraId="522E4CD1" w14:textId="77777777" w:rsidR="007B31E7" w:rsidRDefault="007B31E7" w:rsidP="00FA736E">
      <w:pPr>
        <w:pStyle w:val="CSILevel7"/>
      </w:pPr>
      <w:r>
        <w:lastRenderedPageBreak/>
        <w:t>Protection: 3 x dual pole 20A UL489 listed circuit breaker</w:t>
      </w:r>
    </w:p>
    <w:p w14:paraId="5545C96A" w14:textId="77777777" w:rsidR="007B31E7" w:rsidRDefault="007B31E7" w:rsidP="00FA736E">
      <w:pPr>
        <w:pStyle w:val="CSILevel7"/>
      </w:pPr>
      <w:r>
        <w:t>Maximum module output 14A</w:t>
      </w:r>
    </w:p>
    <w:p w14:paraId="714CB907" w14:textId="77777777" w:rsidR="007B31E7" w:rsidRDefault="007B31E7" w:rsidP="00FA736E">
      <w:pPr>
        <w:pStyle w:val="CSILevel7"/>
      </w:pPr>
      <w:r>
        <w:t>Current limited to 4.3Amp per channel at 277V</w:t>
      </w:r>
    </w:p>
    <w:p w14:paraId="2763335C" w14:textId="77777777" w:rsidR="007B31E7" w:rsidRDefault="007B31E7" w:rsidP="00FA736E">
      <w:pPr>
        <w:pStyle w:val="CSILevel7"/>
      </w:pPr>
      <w:r>
        <w:t>Regulating Device: dual MOSFETs – 83A, 650V, 297A surge</w:t>
      </w:r>
    </w:p>
    <w:p w14:paraId="23B626F7" w14:textId="77777777" w:rsidR="007B31E7" w:rsidRDefault="007B31E7" w:rsidP="00FA736E">
      <w:pPr>
        <w:pStyle w:val="CSILevel6"/>
      </w:pPr>
      <w:r>
        <w:t>DMR316-UL*: Relay Control Module</w:t>
      </w:r>
    </w:p>
    <w:p w14:paraId="1E01A3B4" w14:textId="77777777" w:rsidR="007B31E7" w:rsidRDefault="007B31E7" w:rsidP="00FA736E">
      <w:pPr>
        <w:pStyle w:val="CSILevel7"/>
      </w:pPr>
      <w:r>
        <w:t>3 x 16A relay (lighting and resistive load)</w:t>
      </w:r>
    </w:p>
    <w:p w14:paraId="3FF1FF4A" w14:textId="77777777" w:rsidR="007B31E7" w:rsidRDefault="007B31E7" w:rsidP="00FA736E">
      <w:pPr>
        <w:pStyle w:val="CSILevel7"/>
      </w:pPr>
      <w:r>
        <w:t xml:space="preserve">Line and Neutral for each channel, 1 x 16mm² (#6-20 AWG) conductor </w:t>
      </w:r>
      <w:proofErr w:type="gramStart"/>
      <w:r>
        <w:t>size</w:t>
      </w:r>
      <w:proofErr w:type="gramEnd"/>
    </w:p>
    <w:p w14:paraId="41DB9DFD" w14:textId="77777777" w:rsidR="007B31E7" w:rsidRDefault="007B31E7" w:rsidP="00FA736E">
      <w:pPr>
        <w:pStyle w:val="CSILevel7"/>
      </w:pPr>
      <w:r>
        <w:t>Protection: 3 x dual pole 20A UL489 listed circuit breaker</w:t>
      </w:r>
    </w:p>
    <w:p w14:paraId="2148C02A" w14:textId="77777777" w:rsidR="007B31E7" w:rsidRDefault="007B31E7" w:rsidP="00FA736E">
      <w:pPr>
        <w:pStyle w:val="CSILevel7"/>
      </w:pPr>
      <w:r>
        <w:t>1HP (120V), 2HP (230/277V) (motor load)</w:t>
      </w:r>
    </w:p>
    <w:p w14:paraId="7F00C925" w14:textId="77777777" w:rsidR="007B31E7" w:rsidRDefault="007B31E7" w:rsidP="00FA736E">
      <w:pPr>
        <w:pStyle w:val="CSILevel7"/>
      </w:pPr>
      <w:r>
        <w:t>In-Rush current rating: 500A for 200μs</w:t>
      </w:r>
    </w:p>
    <w:p w14:paraId="5C3191FE" w14:textId="77777777" w:rsidR="007B31E7" w:rsidRDefault="007B31E7" w:rsidP="00FA736E">
      <w:pPr>
        <w:pStyle w:val="CSILevel6"/>
      </w:pPr>
      <w:r>
        <w:t>DMR610-GL-UL Relay control Module</w:t>
      </w:r>
    </w:p>
    <w:p w14:paraId="74BA995B" w14:textId="77777777" w:rsidR="007B31E7" w:rsidRDefault="007B31E7" w:rsidP="00FA736E">
      <w:pPr>
        <w:pStyle w:val="CSILevel7"/>
      </w:pPr>
      <w:r>
        <w:t>6 x 10A relay (lighting and resistive load)</w:t>
      </w:r>
    </w:p>
    <w:p w14:paraId="359A4154" w14:textId="77777777" w:rsidR="007B31E7" w:rsidRDefault="007B31E7" w:rsidP="00FA736E">
      <w:pPr>
        <w:pStyle w:val="CSILevel7"/>
      </w:pPr>
      <w:r>
        <w:t xml:space="preserve">Line and Neutral for each channel, 1 x 16mm² (#6-20 AWG) conductor </w:t>
      </w:r>
      <w:proofErr w:type="gramStart"/>
      <w:r>
        <w:t>size</w:t>
      </w:r>
      <w:proofErr w:type="gramEnd"/>
    </w:p>
    <w:p w14:paraId="79C9045C" w14:textId="77777777" w:rsidR="007B31E7" w:rsidRDefault="007B31E7" w:rsidP="00FA736E">
      <w:pPr>
        <w:pStyle w:val="CSILevel7"/>
      </w:pPr>
      <w:r>
        <w:t>Protection: 3 x dual pole 20A UL489 listed circuit breaker</w:t>
      </w:r>
    </w:p>
    <w:p w14:paraId="2FB93D40" w14:textId="77777777" w:rsidR="007B31E7" w:rsidRDefault="007B31E7" w:rsidP="00FA736E">
      <w:pPr>
        <w:pStyle w:val="CSILevel7"/>
      </w:pPr>
      <w:r>
        <w:t>1HP (120V), 2HP (230/277V) (motor load)</w:t>
      </w:r>
    </w:p>
    <w:p w14:paraId="706F9597" w14:textId="77777777" w:rsidR="007B31E7" w:rsidRDefault="007B31E7" w:rsidP="00FA736E">
      <w:pPr>
        <w:pStyle w:val="CSILevel7"/>
      </w:pPr>
      <w:r>
        <w:t>In-Rush current rating: 500A for 200μs</w:t>
      </w:r>
    </w:p>
    <w:p w14:paraId="03CABDCA" w14:textId="77777777" w:rsidR="007B31E7" w:rsidRDefault="007B31E7" w:rsidP="00FA736E">
      <w:pPr>
        <w:pStyle w:val="CSILevel5"/>
      </w:pPr>
      <w:r>
        <w:t>Certification</w:t>
      </w:r>
    </w:p>
    <w:p w14:paraId="13DFB2A5" w14:textId="77777777" w:rsidR="007B31E7" w:rsidRDefault="007B31E7" w:rsidP="00FA736E">
      <w:pPr>
        <w:pStyle w:val="CSILevel6"/>
      </w:pPr>
      <w:r>
        <w:t>DMC2-UL and DMC4-UL Multipurpose Modular Controller shall meet appropriate standards of:</w:t>
      </w:r>
    </w:p>
    <w:p w14:paraId="07D529A1" w14:textId="77777777" w:rsidR="007B31E7" w:rsidRDefault="007B31E7" w:rsidP="00FA736E">
      <w:pPr>
        <w:pStyle w:val="CSILevel7"/>
      </w:pPr>
      <w:r>
        <w:t>CE</w:t>
      </w:r>
    </w:p>
    <w:p w14:paraId="17AAB61F" w14:textId="77777777" w:rsidR="007B31E7" w:rsidRDefault="007B31E7" w:rsidP="00FA736E">
      <w:pPr>
        <w:pStyle w:val="CSILevel7"/>
      </w:pPr>
      <w:r>
        <w:t>CSA</w:t>
      </w:r>
    </w:p>
    <w:p w14:paraId="0B197252" w14:textId="77777777" w:rsidR="007B31E7" w:rsidRDefault="007B31E7" w:rsidP="00FA736E">
      <w:pPr>
        <w:pStyle w:val="CSILevel7"/>
      </w:pPr>
      <w:r>
        <w:t>Underwriters Laboratories</w:t>
      </w:r>
    </w:p>
    <w:p w14:paraId="6A4369F6" w14:textId="77777777" w:rsidR="007B31E7" w:rsidRDefault="007B31E7" w:rsidP="00FA736E">
      <w:pPr>
        <w:pStyle w:val="CSILevel7"/>
      </w:pPr>
      <w:r>
        <w:t>RCM</w:t>
      </w:r>
    </w:p>
    <w:p w14:paraId="3744E8B8" w14:textId="77777777" w:rsidR="007B31E7" w:rsidRDefault="007B31E7" w:rsidP="00FA736E">
      <w:pPr>
        <w:pStyle w:val="CSILevel7"/>
      </w:pPr>
      <w:r>
        <w:t>FCC</w:t>
      </w:r>
    </w:p>
    <w:p w14:paraId="69A0B953" w14:textId="77777777" w:rsidR="007B31E7" w:rsidRDefault="007B31E7" w:rsidP="00FA736E">
      <w:pPr>
        <w:pStyle w:val="CSILevel7"/>
      </w:pPr>
      <w:r>
        <w:t>ICES-003</w:t>
      </w:r>
    </w:p>
    <w:p w14:paraId="55F2A73A" w14:textId="77777777" w:rsidR="007B31E7" w:rsidRDefault="007B31E7" w:rsidP="00FA736E">
      <w:pPr>
        <w:pStyle w:val="CSILevel7"/>
      </w:pPr>
      <w:r>
        <w:t>OSHPD ICC-ES AC156 standard for seismic testing</w:t>
      </w:r>
    </w:p>
    <w:p w14:paraId="5906427F" w14:textId="77777777" w:rsidR="007B31E7" w:rsidRDefault="007B31E7" w:rsidP="00FA736E">
      <w:pPr>
        <w:pStyle w:val="CSILevel5"/>
      </w:pPr>
      <w:r w:rsidRPr="00C3620D">
        <w:t>Equipment List (</w:t>
      </w:r>
      <w:r w:rsidRPr="005408B3">
        <w:t>quantities as shown in schedules, tables, and drawings</w:t>
      </w:r>
      <w:r w:rsidRPr="00C3620D">
        <w:t>):</w:t>
      </w:r>
    </w:p>
    <w:p w14:paraId="6031E797" w14:textId="77777777" w:rsidR="007B31E7" w:rsidRDefault="007B31E7" w:rsidP="00FA736E">
      <w:pPr>
        <w:pStyle w:val="CSILevel6"/>
      </w:pPr>
      <w:r>
        <w:t>DMC2-UL</w:t>
      </w:r>
      <w:r>
        <w:tab/>
      </w:r>
      <w:r>
        <w:tab/>
      </w:r>
      <w:r>
        <w:tab/>
        <w:t>(Philips 12NC - 913703666009)</w:t>
      </w:r>
    </w:p>
    <w:p w14:paraId="758E6372" w14:textId="5D9A95BD" w:rsidR="007B31E7" w:rsidRDefault="007B31E7" w:rsidP="00A35F9D">
      <w:pPr>
        <w:pStyle w:val="CSILevel6"/>
      </w:pPr>
      <w:r>
        <w:t>DMC4-UL</w:t>
      </w:r>
      <w:r>
        <w:tab/>
      </w:r>
      <w:r>
        <w:tab/>
      </w:r>
      <w:r>
        <w:tab/>
      </w:r>
      <w:r w:rsidRPr="005D34DD">
        <w:t>(Philips 12NC - 913703667809)</w:t>
      </w:r>
    </w:p>
    <w:p w14:paraId="0E6F4C74" w14:textId="59911882" w:rsidR="00A35F9D" w:rsidRDefault="00A35F9D" w:rsidP="00FA736E">
      <w:pPr>
        <w:pStyle w:val="CSILevel6"/>
      </w:pPr>
      <w:r>
        <w:t>DMC-GRMS-UL</w:t>
      </w:r>
      <w:r>
        <w:tab/>
        <w:t>(Philips 12NC -</w:t>
      </w:r>
      <w:r w:rsidRPr="00A35F9D">
        <w:t xml:space="preserve"> 913703331209</w:t>
      </w:r>
      <w:r>
        <w:t>)</w:t>
      </w:r>
    </w:p>
    <w:p w14:paraId="7289F337" w14:textId="77777777" w:rsidR="007B31E7" w:rsidRDefault="007B31E7" w:rsidP="00FA736E">
      <w:pPr>
        <w:pStyle w:val="CSILevel6"/>
      </w:pPr>
      <w:r>
        <w:t>DMD316-UL</w:t>
      </w:r>
      <w:r>
        <w:tab/>
      </w:r>
      <w:r>
        <w:tab/>
        <w:t>(Philips 12NC - 913703667509)</w:t>
      </w:r>
    </w:p>
    <w:p w14:paraId="314466EA" w14:textId="77777777" w:rsidR="007B31E7" w:rsidRDefault="007B31E7" w:rsidP="00FA736E">
      <w:pPr>
        <w:pStyle w:val="CSILevel6"/>
      </w:pPr>
      <w:r w:rsidRPr="005D34DD">
        <w:t>DMD316-FR-UL</w:t>
      </w:r>
      <w:r>
        <w:tab/>
      </w:r>
      <w:r w:rsidRPr="005D34DD">
        <w:t>(Philips 12NC - 913703668709)</w:t>
      </w:r>
    </w:p>
    <w:p w14:paraId="282CE212" w14:textId="77777777" w:rsidR="007B31E7" w:rsidRDefault="007B31E7" w:rsidP="00FA736E">
      <w:pPr>
        <w:pStyle w:val="CSILevel6"/>
      </w:pPr>
      <w:r>
        <w:t>DMP310-GL-UL</w:t>
      </w:r>
      <w:r>
        <w:tab/>
        <w:t>(Philips 12NC - 913703667609)</w:t>
      </w:r>
    </w:p>
    <w:p w14:paraId="5CE995D1" w14:textId="77777777" w:rsidR="007B31E7" w:rsidRDefault="007B31E7" w:rsidP="00FA736E">
      <w:pPr>
        <w:pStyle w:val="CSILevel6"/>
      </w:pPr>
      <w:r w:rsidRPr="005D34DD">
        <w:t>DMP603-GL-UL</w:t>
      </w:r>
      <w:r>
        <w:tab/>
      </w:r>
      <w:r w:rsidRPr="005D34DD">
        <w:t>(Philips 12NC - 913703668409)</w:t>
      </w:r>
    </w:p>
    <w:p w14:paraId="0825657F" w14:textId="77777777" w:rsidR="007B31E7" w:rsidRDefault="007B31E7" w:rsidP="00FA736E">
      <w:pPr>
        <w:pStyle w:val="CSILevel6"/>
      </w:pPr>
      <w:r>
        <w:t>DMR316-UL</w:t>
      </w:r>
      <w:r>
        <w:tab/>
      </w:r>
      <w:r>
        <w:tab/>
        <w:t>(Philips 12NC - 913703667409)</w:t>
      </w:r>
    </w:p>
    <w:p w14:paraId="1DB36233" w14:textId="77777777" w:rsidR="007B31E7" w:rsidRDefault="007B31E7" w:rsidP="00FA736E">
      <w:pPr>
        <w:pStyle w:val="CSILevel6"/>
      </w:pPr>
      <w:r w:rsidRPr="005D34DD">
        <w:t>DMR610-GL-UL</w:t>
      </w:r>
      <w:r>
        <w:tab/>
      </w:r>
      <w:r w:rsidRPr="005D34DD">
        <w:t>(Philips 12NC - 913703668109)</w:t>
      </w:r>
    </w:p>
    <w:p w14:paraId="05CB06B0" w14:textId="77777777" w:rsidR="007B31E7" w:rsidRDefault="007B31E7" w:rsidP="00FA736E">
      <w:pPr>
        <w:pStyle w:val="CSILevel6"/>
      </w:pPr>
      <w:r>
        <w:t>DCM-</w:t>
      </w:r>
      <w:proofErr w:type="spellStart"/>
      <w:r>
        <w:t>DyNet</w:t>
      </w:r>
      <w:proofErr w:type="spellEnd"/>
      <w:r>
        <w:tab/>
      </w:r>
      <w:r>
        <w:tab/>
        <w:t>(Philips 12NC - 913703666209)</w:t>
      </w:r>
    </w:p>
    <w:p w14:paraId="58CC3E57" w14:textId="77777777" w:rsidR="007B31E7" w:rsidRDefault="007B31E7" w:rsidP="00FA736E">
      <w:pPr>
        <w:pStyle w:val="CSILevel6"/>
      </w:pPr>
      <w:r>
        <w:t>DSM2-XX</w:t>
      </w:r>
      <w:r>
        <w:tab/>
      </w:r>
      <w:r>
        <w:tab/>
      </w:r>
      <w:r>
        <w:tab/>
        <w:t>(Philips 12NC - 913703500509)</w:t>
      </w:r>
    </w:p>
    <w:p w14:paraId="2E80767C" w14:textId="327571C3" w:rsidR="007B31E7" w:rsidRDefault="007B31E7" w:rsidP="00A35F9D">
      <w:pPr>
        <w:pStyle w:val="CSILevel6"/>
      </w:pPr>
      <w:r w:rsidRPr="005D34DD">
        <w:t>DSM4-XX</w:t>
      </w:r>
      <w:r>
        <w:tab/>
      </w:r>
      <w:r>
        <w:tab/>
      </w:r>
      <w:r>
        <w:tab/>
      </w:r>
      <w:r w:rsidRPr="005D34DD">
        <w:t>(Philips 12NC - 913703668009)</w:t>
      </w:r>
    </w:p>
    <w:p w14:paraId="5E9A1BC8" w14:textId="3FCC7835" w:rsidR="00A35F9D" w:rsidRDefault="00A35F9D" w:rsidP="00FA736E">
      <w:pPr>
        <w:pStyle w:val="CSILevel6"/>
        <w:numPr>
          <w:ilvl w:val="0"/>
          <w:numId w:val="0"/>
        </w:numPr>
        <w:ind w:left="1800"/>
      </w:pPr>
    </w:p>
    <w:p w14:paraId="006A7A5C" w14:textId="77777777" w:rsidR="007B31E7" w:rsidRDefault="007B31E7" w:rsidP="007B31E7">
      <w:pPr>
        <w:pStyle w:val="CSILevel4"/>
        <w:numPr>
          <w:ilvl w:val="0"/>
          <w:numId w:val="0"/>
        </w:numPr>
        <w:ind w:left="1080"/>
      </w:pPr>
    </w:p>
    <w:p w14:paraId="0FE4DE1C" w14:textId="77777777" w:rsidR="007B31E7" w:rsidRPr="008D2224" w:rsidRDefault="007B31E7" w:rsidP="00FA736E">
      <w:pPr>
        <w:pStyle w:val="CSILevel4"/>
      </w:pPr>
      <w:r w:rsidRPr="008D2224">
        <w:t xml:space="preserve">DMC-GRMS-UL Multipurpose Modular Controller  </w:t>
      </w:r>
    </w:p>
    <w:p w14:paraId="5A29A4F9" w14:textId="77777777" w:rsidR="007B31E7" w:rsidRPr="008D2224" w:rsidRDefault="007B31E7" w:rsidP="00FA736E">
      <w:pPr>
        <w:pStyle w:val="CSILevel5"/>
      </w:pPr>
      <w:r w:rsidRPr="008D2224">
        <w:t>The Philips DMC-GRMS-UL is a flexible modular controller designed for use in various room types. Featuring a range of outputs, this compact unit delivers occupant comfort through control of lighting, blinds and plug load</w:t>
      </w:r>
      <w:r>
        <w:t>s</w:t>
      </w:r>
      <w:r w:rsidRPr="008D2224">
        <w:t>.</w:t>
      </w:r>
    </w:p>
    <w:p w14:paraId="0AAAD0C5" w14:textId="77777777" w:rsidR="007B31E7" w:rsidRPr="008D2224" w:rsidRDefault="007B31E7" w:rsidP="00FA736E">
      <w:pPr>
        <w:pStyle w:val="CSILevel6"/>
      </w:pPr>
      <w:r w:rsidRPr="008D2224">
        <w:t>Control a multitude of load types from one device enclosure.</w:t>
      </w:r>
    </w:p>
    <w:p w14:paraId="5617CB5D" w14:textId="77777777" w:rsidR="007B31E7" w:rsidRPr="008D2224" w:rsidRDefault="007B31E7" w:rsidP="00FA736E">
      <w:pPr>
        <w:pStyle w:val="CSILevel6"/>
      </w:pPr>
      <w:r w:rsidRPr="008D2224">
        <w:t>Compatible with most dimming loads.</w:t>
      </w:r>
    </w:p>
    <w:p w14:paraId="69E198A8" w14:textId="77777777" w:rsidR="007B31E7" w:rsidRPr="00BC4D7E" w:rsidRDefault="007B31E7" w:rsidP="00FA736E">
      <w:pPr>
        <w:pStyle w:val="CSILevel7"/>
      </w:pPr>
      <w:r w:rsidRPr="00BC4D7E">
        <w:t>Phase Control module output selectable per channel for Leading or Trailing Edge.</w:t>
      </w:r>
    </w:p>
    <w:p w14:paraId="0EAA5820" w14:textId="77777777" w:rsidR="007B31E7" w:rsidRPr="00BC4D7E" w:rsidRDefault="007B31E7" w:rsidP="00FA736E">
      <w:pPr>
        <w:pStyle w:val="CSILevel7"/>
      </w:pPr>
      <w:r w:rsidRPr="00BC4D7E">
        <w:t>Suitable for controlling 1-10V, DSI, and DALI drivers.</w:t>
      </w:r>
    </w:p>
    <w:p w14:paraId="3803771A" w14:textId="77777777" w:rsidR="007B31E7" w:rsidRPr="008D2224" w:rsidRDefault="007B31E7" w:rsidP="00FA736E">
      <w:pPr>
        <w:pStyle w:val="CSILevel6"/>
      </w:pPr>
      <w:r w:rsidRPr="008D2224">
        <w:t>A built-in relay removes power when channel level is at 0%.</w:t>
      </w:r>
    </w:p>
    <w:p w14:paraId="77FCF21D" w14:textId="77777777" w:rsidR="007B31E7" w:rsidRPr="008D2224" w:rsidRDefault="007B31E7" w:rsidP="00FA736E">
      <w:pPr>
        <w:pStyle w:val="CSILevel6"/>
      </w:pPr>
      <w:r w:rsidRPr="008D2224">
        <w:t>Relay module suitable for controlling most types of switched loads.</w:t>
      </w:r>
    </w:p>
    <w:p w14:paraId="3DE1424A" w14:textId="77777777" w:rsidR="007B31E7" w:rsidRPr="008D2224" w:rsidRDefault="007B31E7" w:rsidP="00FA736E">
      <w:pPr>
        <w:pStyle w:val="CSILevel6"/>
      </w:pPr>
      <w:r w:rsidRPr="008D2224">
        <w:lastRenderedPageBreak/>
        <w:t xml:space="preserve">Surface, </w:t>
      </w:r>
      <w:proofErr w:type="gramStart"/>
      <w:r w:rsidRPr="008D2224">
        <w:t>recess</w:t>
      </w:r>
      <w:proofErr w:type="gramEnd"/>
      <w:r w:rsidRPr="008D2224">
        <w:t xml:space="preserve"> or </w:t>
      </w:r>
      <w:r>
        <w:t>p</w:t>
      </w:r>
      <w:r w:rsidRPr="008D2224">
        <w:t>lenum mountable enclosure.</w:t>
      </w:r>
    </w:p>
    <w:p w14:paraId="05B8DF30" w14:textId="77777777" w:rsidR="007B31E7" w:rsidRPr="008D2224" w:rsidRDefault="007B31E7" w:rsidP="00FA736E">
      <w:pPr>
        <w:pStyle w:val="CSILevel6"/>
      </w:pPr>
      <w:proofErr w:type="spellStart"/>
      <w:r w:rsidRPr="008D2224">
        <w:t>Fanless</w:t>
      </w:r>
      <w:proofErr w:type="spellEnd"/>
      <w:r w:rsidRPr="008D2224">
        <w:t xml:space="preserve"> design.</w:t>
      </w:r>
    </w:p>
    <w:p w14:paraId="2056E0CC" w14:textId="77777777" w:rsidR="007B31E7" w:rsidRPr="008D2224" w:rsidRDefault="007B31E7" w:rsidP="00FA736E">
      <w:pPr>
        <w:pStyle w:val="CSILevel5"/>
      </w:pPr>
      <w:r w:rsidRPr="008D2224">
        <w:t>Physical Characteristics</w:t>
      </w:r>
    </w:p>
    <w:p w14:paraId="3FFAB9F7" w14:textId="77777777" w:rsidR="007B31E7" w:rsidRPr="008D2224" w:rsidRDefault="007B31E7" w:rsidP="00FA736E">
      <w:pPr>
        <w:pStyle w:val="CSILevel6"/>
      </w:pPr>
      <w:r w:rsidRPr="008D2224">
        <w:t>Dimensions (H x W x D): 19.69” x 12.6” x 4.21” (500 x 320 x 107mm)</w:t>
      </w:r>
    </w:p>
    <w:p w14:paraId="10BD19FE" w14:textId="77777777" w:rsidR="007B31E7" w:rsidRPr="008D2224" w:rsidRDefault="007B31E7" w:rsidP="00FA736E">
      <w:pPr>
        <w:pStyle w:val="CSILevel6"/>
      </w:pPr>
      <w:r w:rsidRPr="008D2224">
        <w:t xml:space="preserve">Packed Weight - 11.5 lbs. </w:t>
      </w:r>
      <w:r w:rsidRPr="008D2224">
        <w:tab/>
        <w:t>(5.2kg)</w:t>
      </w:r>
    </w:p>
    <w:p w14:paraId="419ACFE8" w14:textId="77777777" w:rsidR="007B31E7" w:rsidRPr="008D2224" w:rsidRDefault="007B31E7" w:rsidP="00FA736E">
      <w:pPr>
        <w:pStyle w:val="CSILevel6"/>
      </w:pPr>
      <w:r w:rsidRPr="008D2224">
        <w:t xml:space="preserve">Construction </w:t>
      </w:r>
    </w:p>
    <w:p w14:paraId="6B26DEAE" w14:textId="77777777" w:rsidR="007B31E7" w:rsidRPr="008D2224" w:rsidRDefault="007B31E7" w:rsidP="00FA736E">
      <w:pPr>
        <w:pStyle w:val="CSILevel7"/>
      </w:pPr>
      <w:r w:rsidRPr="008D2224">
        <w:t>Galvanized steel case.</w:t>
      </w:r>
    </w:p>
    <w:p w14:paraId="4D39AC86" w14:textId="77777777" w:rsidR="007B31E7" w:rsidRPr="008D2224" w:rsidRDefault="007B31E7" w:rsidP="00FA736E">
      <w:pPr>
        <w:pStyle w:val="CSILevel7"/>
      </w:pPr>
      <w:r w:rsidRPr="008D2224">
        <w:t>Powder coated front covers.</w:t>
      </w:r>
    </w:p>
    <w:p w14:paraId="389C7F80" w14:textId="77777777" w:rsidR="007B31E7" w:rsidRPr="008D2224" w:rsidRDefault="007B31E7" w:rsidP="00FA736E">
      <w:pPr>
        <w:pStyle w:val="CSILevel6"/>
      </w:pPr>
      <w:r w:rsidRPr="008D2224">
        <w:t xml:space="preserve">Operating Conditions </w:t>
      </w:r>
    </w:p>
    <w:p w14:paraId="66D41DC6" w14:textId="77777777" w:rsidR="007B31E7" w:rsidRPr="008D2224" w:rsidRDefault="007B31E7" w:rsidP="00FA736E">
      <w:pPr>
        <w:pStyle w:val="CSILevel7"/>
      </w:pPr>
      <w:r w:rsidRPr="008D2224">
        <w:t>Temperature: 32 to 104°F (0 to 40°C) ambient</w:t>
      </w:r>
    </w:p>
    <w:p w14:paraId="728731AF" w14:textId="77777777" w:rsidR="007B31E7" w:rsidRPr="008D2224" w:rsidRDefault="007B31E7" w:rsidP="00FA736E">
      <w:pPr>
        <w:pStyle w:val="CSILevel7"/>
      </w:pPr>
      <w:r w:rsidRPr="008D2224">
        <w:t>Humidity: 0 to 90% RH non-condensing</w:t>
      </w:r>
    </w:p>
    <w:p w14:paraId="4789F0F9" w14:textId="77777777" w:rsidR="007B31E7" w:rsidRPr="008D2224" w:rsidRDefault="007B31E7" w:rsidP="00FA736E">
      <w:pPr>
        <w:pStyle w:val="CSILevel6"/>
      </w:pPr>
      <w:r w:rsidRPr="008D2224">
        <w:t xml:space="preserve">Storage &amp; Transport </w:t>
      </w:r>
    </w:p>
    <w:p w14:paraId="11EE579A" w14:textId="77777777" w:rsidR="007B31E7" w:rsidRPr="008D2224" w:rsidRDefault="007B31E7" w:rsidP="00FA736E">
      <w:pPr>
        <w:pStyle w:val="CSILevel7"/>
      </w:pPr>
      <w:r w:rsidRPr="008D2224">
        <w:t>Temperature: -13 to 140°F (-25 to 60°C) ambient</w:t>
      </w:r>
    </w:p>
    <w:p w14:paraId="7FA36BEF" w14:textId="77777777" w:rsidR="007B31E7" w:rsidRPr="008D2224" w:rsidRDefault="007B31E7" w:rsidP="00FA736E">
      <w:pPr>
        <w:pStyle w:val="CSILevel7"/>
      </w:pPr>
      <w:r w:rsidRPr="008D2224">
        <w:t>Humidity: 0 to 90% RH non-condensing</w:t>
      </w:r>
    </w:p>
    <w:p w14:paraId="3B70AA7C" w14:textId="77777777" w:rsidR="007B31E7" w:rsidRPr="008D2224" w:rsidRDefault="007B31E7" w:rsidP="00FA736E">
      <w:pPr>
        <w:pStyle w:val="CSILevel6"/>
      </w:pPr>
      <w:r w:rsidRPr="008D2224">
        <w:t>Power Supply Input</w:t>
      </w:r>
    </w:p>
    <w:p w14:paraId="6C4917DC" w14:textId="77777777" w:rsidR="007B31E7" w:rsidRPr="008D2224" w:rsidRDefault="007B31E7" w:rsidP="00FA736E">
      <w:pPr>
        <w:pStyle w:val="CSILevel7"/>
      </w:pPr>
      <w:r w:rsidRPr="008D2224">
        <w:t>Line, Neutral, and Earth link bar provided.</w:t>
      </w:r>
    </w:p>
    <w:p w14:paraId="4B253155" w14:textId="77777777" w:rsidR="007B31E7" w:rsidRPr="008D2224" w:rsidRDefault="007B31E7" w:rsidP="00FA736E">
      <w:pPr>
        <w:pStyle w:val="CSILevel7"/>
      </w:pPr>
      <w:r w:rsidRPr="008D2224">
        <w:t>#10-22 AWG (1x6mm²) max conductor size.</w:t>
      </w:r>
    </w:p>
    <w:p w14:paraId="6CE25E9F" w14:textId="77777777" w:rsidR="007B31E7" w:rsidRPr="008D2224" w:rsidRDefault="007B31E7" w:rsidP="00FA736E">
      <w:pPr>
        <w:pStyle w:val="CSILevel5"/>
      </w:pPr>
      <w:r w:rsidRPr="008D2224">
        <w:t>Electrical Characteristics</w:t>
      </w:r>
    </w:p>
    <w:p w14:paraId="4354E44F" w14:textId="77777777" w:rsidR="007B31E7" w:rsidRPr="008D2224" w:rsidRDefault="007B31E7" w:rsidP="00FA736E">
      <w:pPr>
        <w:pStyle w:val="CSILevel6"/>
      </w:pPr>
      <w:r w:rsidRPr="008D2224">
        <w:t>Input Voltage</w:t>
      </w:r>
    </w:p>
    <w:p w14:paraId="2AC78FEE" w14:textId="77777777" w:rsidR="007B31E7" w:rsidRPr="008D2224" w:rsidRDefault="007B31E7" w:rsidP="00FA736E">
      <w:pPr>
        <w:pStyle w:val="CSILevel7"/>
      </w:pPr>
      <w:r w:rsidRPr="008D2224">
        <w:t>120/230VAC (+10% / -15%)</w:t>
      </w:r>
    </w:p>
    <w:p w14:paraId="44E96026" w14:textId="77777777" w:rsidR="007B31E7" w:rsidRPr="008D2224" w:rsidRDefault="007B31E7" w:rsidP="00FA736E">
      <w:pPr>
        <w:pStyle w:val="CSILevel6"/>
      </w:pPr>
      <w:r w:rsidRPr="008D2224">
        <w:t>Input Frequency: 50/60Hz Single Phase</w:t>
      </w:r>
    </w:p>
    <w:p w14:paraId="481A5E9B" w14:textId="77777777" w:rsidR="007B31E7" w:rsidRPr="008D2224" w:rsidRDefault="007B31E7" w:rsidP="00FA736E">
      <w:pPr>
        <w:pStyle w:val="CSILevel5"/>
      </w:pPr>
      <w:r w:rsidRPr="008D2224">
        <w:t xml:space="preserve">Communications </w:t>
      </w:r>
    </w:p>
    <w:p w14:paraId="36AC411E" w14:textId="77777777" w:rsidR="007B31E7" w:rsidRDefault="007B31E7" w:rsidP="00FA736E">
      <w:pPr>
        <w:pStyle w:val="CSILevel6"/>
      </w:pPr>
      <w:r w:rsidRPr="008D2224">
        <w:t xml:space="preserve"> Two RS-485 </w:t>
      </w:r>
      <w:proofErr w:type="spellStart"/>
      <w:r w:rsidRPr="008D2224">
        <w:t>DyNet</w:t>
      </w:r>
      <w:proofErr w:type="spellEnd"/>
      <w:r w:rsidRPr="008D2224">
        <w:t xml:space="preserve"> serial port</w:t>
      </w:r>
      <w:r>
        <w:t>s</w:t>
      </w:r>
    </w:p>
    <w:p w14:paraId="094AE974" w14:textId="77777777" w:rsidR="007B31E7" w:rsidRPr="00715034" w:rsidRDefault="007B31E7" w:rsidP="00FA736E">
      <w:pPr>
        <w:pStyle w:val="CSILevel7"/>
      </w:pPr>
      <w:r>
        <w:t>Port 1</w:t>
      </w:r>
    </w:p>
    <w:p w14:paraId="19EABA8B" w14:textId="77777777" w:rsidR="007B31E7" w:rsidRPr="00715034" w:rsidRDefault="007B31E7" w:rsidP="00FA736E">
      <w:pPr>
        <w:pStyle w:val="CSILevel8"/>
      </w:pPr>
      <w:r>
        <w:t>1</w:t>
      </w:r>
      <w:r w:rsidRPr="00715034">
        <w:t xml:space="preserve"> x </w:t>
      </w:r>
      <w:proofErr w:type="gramStart"/>
      <w:r w:rsidRPr="00715034">
        <w:t>5 way</w:t>
      </w:r>
      <w:proofErr w:type="gramEnd"/>
      <w:r w:rsidRPr="00715034">
        <w:t xml:space="preserve"> pluggable screw terminal</w:t>
      </w:r>
    </w:p>
    <w:p w14:paraId="5D033133" w14:textId="77777777" w:rsidR="007B31E7" w:rsidRPr="00715034" w:rsidRDefault="007B31E7" w:rsidP="00FA736E">
      <w:pPr>
        <w:pStyle w:val="CSILevel8"/>
      </w:pPr>
      <w:r w:rsidRPr="00715034">
        <w:t>1 x RJ45 socket</w:t>
      </w:r>
    </w:p>
    <w:p w14:paraId="5E834F09" w14:textId="77777777" w:rsidR="007B31E7" w:rsidRDefault="007B31E7" w:rsidP="00FA736E">
      <w:pPr>
        <w:pStyle w:val="CSILevel7"/>
      </w:pPr>
      <w:r>
        <w:t>Port 2</w:t>
      </w:r>
    </w:p>
    <w:p w14:paraId="6E7C007B" w14:textId="77777777" w:rsidR="007B31E7" w:rsidRDefault="007B31E7" w:rsidP="00FA736E">
      <w:pPr>
        <w:pStyle w:val="CSILevel8"/>
      </w:pPr>
      <w:r>
        <w:t xml:space="preserve">1 x </w:t>
      </w:r>
      <w:proofErr w:type="gramStart"/>
      <w:r>
        <w:t>5 way</w:t>
      </w:r>
      <w:proofErr w:type="gramEnd"/>
      <w:r>
        <w:t xml:space="preserve"> pluggable screw terminal</w:t>
      </w:r>
    </w:p>
    <w:p w14:paraId="262B6453" w14:textId="77777777" w:rsidR="007B31E7" w:rsidRPr="00715034" w:rsidRDefault="007B31E7" w:rsidP="00FA736E">
      <w:pPr>
        <w:pStyle w:val="CSILevel8"/>
      </w:pPr>
      <w:r w:rsidRPr="00715034">
        <w:t>2 x RJ45 socket</w:t>
      </w:r>
      <w:r>
        <w:t>s</w:t>
      </w:r>
    </w:p>
    <w:p w14:paraId="69B47E85" w14:textId="77777777" w:rsidR="007B31E7" w:rsidRPr="008D2224" w:rsidRDefault="007B31E7" w:rsidP="00FA736E">
      <w:pPr>
        <w:pStyle w:val="CSILevel6"/>
      </w:pPr>
      <w:r w:rsidRPr="008D2224">
        <w:t>One DMX512 Tx port</w:t>
      </w:r>
    </w:p>
    <w:p w14:paraId="4C66A143" w14:textId="77777777" w:rsidR="007B31E7" w:rsidRPr="008D2224" w:rsidRDefault="007B31E7" w:rsidP="00FA736E">
      <w:pPr>
        <w:pStyle w:val="CSILevel7"/>
      </w:pPr>
      <w:r w:rsidRPr="008D2224">
        <w:t xml:space="preserve">Sixteen DMX512 output channels — Caters for situations where color-changing lighting is required as part of overall room ambience. </w:t>
      </w:r>
    </w:p>
    <w:p w14:paraId="1845653A" w14:textId="77777777" w:rsidR="007B31E7" w:rsidRPr="008D2224" w:rsidRDefault="007B31E7" w:rsidP="00FA736E">
      <w:pPr>
        <w:pStyle w:val="CSILevel6"/>
      </w:pPr>
      <w:r w:rsidRPr="008D2224">
        <w:t>Four programmable dry contact AUX inputs (non-isolated)</w:t>
      </w:r>
    </w:p>
    <w:p w14:paraId="39492C66" w14:textId="77777777" w:rsidR="007B31E7" w:rsidRPr="008D2224" w:rsidRDefault="007B31E7" w:rsidP="00FA736E">
      <w:pPr>
        <w:pStyle w:val="CSILevel7"/>
      </w:pPr>
      <w:r w:rsidRPr="008D2224">
        <w:t>1 x 6-way pluggable screw terminal</w:t>
      </w:r>
    </w:p>
    <w:p w14:paraId="47392616" w14:textId="77777777" w:rsidR="007B31E7" w:rsidRPr="008D2224" w:rsidRDefault="007B31E7" w:rsidP="00FA736E">
      <w:pPr>
        <w:pStyle w:val="CSILevel7"/>
      </w:pPr>
      <w:r>
        <w:t>P</w:t>
      </w:r>
      <w:r w:rsidRPr="008D2224">
        <w:t xml:space="preserve">rovide the interface to voltage-free button presses or a keycard switch within the </w:t>
      </w:r>
      <w:proofErr w:type="gramStart"/>
      <w:r w:rsidRPr="008D2224">
        <w:t>room</w:t>
      </w:r>
      <w:proofErr w:type="gramEnd"/>
    </w:p>
    <w:p w14:paraId="7676FC72" w14:textId="77777777" w:rsidR="007B31E7" w:rsidRPr="008D2224" w:rsidRDefault="007B31E7" w:rsidP="00FA736E">
      <w:pPr>
        <w:pStyle w:val="CSILevel6"/>
      </w:pPr>
      <w:r w:rsidRPr="008D2224">
        <w:t>Three Dry contact outputs (isolated)</w:t>
      </w:r>
    </w:p>
    <w:p w14:paraId="4DBF952E" w14:textId="77777777" w:rsidR="007B31E7" w:rsidRPr="008D2224" w:rsidRDefault="007B31E7" w:rsidP="00FA736E">
      <w:pPr>
        <w:pStyle w:val="CSILevel7"/>
      </w:pPr>
      <w:r w:rsidRPr="008D2224">
        <w:t xml:space="preserve">1 x 6-way pluggable screw terminal </w:t>
      </w:r>
    </w:p>
    <w:p w14:paraId="49CAD19D" w14:textId="77777777" w:rsidR="007B31E7" w:rsidRPr="008D2224" w:rsidRDefault="007B31E7" w:rsidP="00FA736E">
      <w:pPr>
        <w:pStyle w:val="CSILevel7"/>
      </w:pPr>
      <w:r>
        <w:t>P</w:t>
      </w:r>
      <w:r w:rsidRPr="008D2224">
        <w:t xml:space="preserve">rovide the interface for any other integration devices in the </w:t>
      </w:r>
      <w:proofErr w:type="gramStart"/>
      <w:r w:rsidRPr="008D2224">
        <w:t>room</w:t>
      </w:r>
      <w:proofErr w:type="gramEnd"/>
    </w:p>
    <w:p w14:paraId="04D84DF4" w14:textId="77777777" w:rsidR="007B31E7" w:rsidRPr="008D2224" w:rsidRDefault="007B31E7" w:rsidP="00FA736E">
      <w:pPr>
        <w:pStyle w:val="CSILevel6"/>
      </w:pPr>
      <w:r w:rsidRPr="008D2224">
        <w:t>One UL924 trigger input</w:t>
      </w:r>
    </w:p>
    <w:p w14:paraId="79333BEA" w14:textId="77777777" w:rsidR="007B31E7" w:rsidRPr="00EE5AF0" w:rsidRDefault="007B31E7" w:rsidP="00FA736E">
      <w:pPr>
        <w:pStyle w:val="CSILevel7"/>
      </w:pPr>
      <w:r>
        <w:t>M</w:t>
      </w:r>
      <w:r w:rsidRPr="008D2224">
        <w:t xml:space="preserve">ust only be used with systems complying to UL924 </w:t>
      </w:r>
      <w:r w:rsidRPr="00EE5AF0">
        <w:rPr>
          <w:rStyle w:val="Emphasis"/>
        </w:rPr>
        <w:t>Standard for Safety of Emergency Lighting and Power Equipment</w:t>
      </w:r>
    </w:p>
    <w:p w14:paraId="3D8E7BA4" w14:textId="77777777" w:rsidR="007B31E7" w:rsidRPr="008D2224" w:rsidRDefault="007B31E7" w:rsidP="00FA736E">
      <w:pPr>
        <w:pStyle w:val="CSILevel7"/>
      </w:pPr>
      <w:r w:rsidRPr="008D2224">
        <w:t>This function not for use with any non-UL924 compliant system</w:t>
      </w:r>
    </w:p>
    <w:p w14:paraId="1E2A1155" w14:textId="77777777" w:rsidR="007B31E7" w:rsidRPr="008D2224" w:rsidRDefault="007B31E7" w:rsidP="00FA736E">
      <w:pPr>
        <w:pStyle w:val="CSILevel6"/>
      </w:pPr>
      <w:r w:rsidRPr="008D2224">
        <w:t>Built-in DIP switch</w:t>
      </w:r>
      <w:r>
        <w:t>es</w:t>
      </w:r>
      <w:r w:rsidRPr="008D2224">
        <w:t xml:space="preserve"> — Allows the device’s network address to be configured without commissioning software for faster </w:t>
      </w:r>
      <w:proofErr w:type="gramStart"/>
      <w:r w:rsidRPr="008D2224">
        <w:t>installation</w:t>
      </w:r>
      <w:proofErr w:type="gramEnd"/>
    </w:p>
    <w:p w14:paraId="4EE799AF" w14:textId="77777777" w:rsidR="007B31E7" w:rsidRPr="008D2224" w:rsidRDefault="007B31E7" w:rsidP="00FA736E">
      <w:pPr>
        <w:pStyle w:val="CSILevel6"/>
      </w:pPr>
      <w:r w:rsidRPr="008D2224">
        <w:t xml:space="preserve">Service </w:t>
      </w:r>
      <w:proofErr w:type="gramStart"/>
      <w:r w:rsidRPr="008D2224">
        <w:t>switch</w:t>
      </w:r>
      <w:proofErr w:type="gramEnd"/>
    </w:p>
    <w:p w14:paraId="25FFA412" w14:textId="77777777" w:rsidR="007B31E7" w:rsidRPr="008D2224" w:rsidRDefault="007B31E7" w:rsidP="00FA736E">
      <w:pPr>
        <w:pStyle w:val="CSILevel6"/>
      </w:pPr>
      <w:r w:rsidRPr="008D2224">
        <w:t>Diagnostic LED</w:t>
      </w:r>
    </w:p>
    <w:p w14:paraId="5B4603AE" w14:textId="77777777" w:rsidR="007B31E7" w:rsidRPr="008D2224" w:rsidRDefault="007B31E7" w:rsidP="00FA736E">
      <w:pPr>
        <w:pStyle w:val="CSILevel5"/>
      </w:pPr>
      <w:r w:rsidRPr="008D2224">
        <w:t>Control Modules</w:t>
      </w:r>
    </w:p>
    <w:p w14:paraId="28080C72" w14:textId="77777777" w:rsidR="007B31E7" w:rsidRPr="00241796" w:rsidRDefault="007B31E7" w:rsidP="00FA736E">
      <w:pPr>
        <w:pStyle w:val="CSILevel4"/>
        <w:numPr>
          <w:ilvl w:val="0"/>
          <w:numId w:val="0"/>
        </w:numPr>
        <w:ind w:left="1800"/>
        <w:rPr>
          <w:color w:val="000000" w:themeColor="text1"/>
        </w:rPr>
      </w:pPr>
      <w:r w:rsidRPr="00241796">
        <w:rPr>
          <w:color w:val="000000" w:themeColor="text1"/>
        </w:rPr>
        <w:t>Four control module slots — provides a tailored combination of forward and reverse phase dimming, 1-10V/DALI Broadcast, and relay/motor control options. Universal load control module provides output of 120/230 VAC, 2-5 A per output.</w:t>
      </w:r>
    </w:p>
    <w:p w14:paraId="57D229E9" w14:textId="77777777" w:rsidR="007B31E7" w:rsidRPr="008D2224" w:rsidRDefault="007B31E7" w:rsidP="00FA736E">
      <w:pPr>
        <w:pStyle w:val="CSILevel6"/>
      </w:pPr>
      <w:r w:rsidRPr="008D2224">
        <w:t xml:space="preserve">DGTM104 </w:t>
      </w:r>
    </w:p>
    <w:p w14:paraId="349EA7D6" w14:textId="77777777" w:rsidR="007B31E7" w:rsidRPr="008D2224" w:rsidRDefault="007B31E7" w:rsidP="00FA736E">
      <w:pPr>
        <w:pStyle w:val="CSILevel7"/>
      </w:pPr>
      <w:r w:rsidRPr="008D2224">
        <w:lastRenderedPageBreak/>
        <w:t xml:space="preserve">Trailing Edge 1 x 4 A, occupies 1 </w:t>
      </w:r>
      <w:proofErr w:type="gramStart"/>
      <w:r w:rsidRPr="008D2224">
        <w:t>slot</w:t>
      </w:r>
      <w:proofErr w:type="gramEnd"/>
      <w:r w:rsidRPr="008D2224">
        <w:t xml:space="preserve"> </w:t>
      </w:r>
    </w:p>
    <w:p w14:paraId="45998E90" w14:textId="77777777" w:rsidR="007B31E7" w:rsidRPr="008D2224" w:rsidRDefault="007B31E7" w:rsidP="00FA736E">
      <w:pPr>
        <w:pStyle w:val="CSILevel6"/>
      </w:pPr>
      <w:r w:rsidRPr="008D2224">
        <w:t xml:space="preserve">DGTM202 </w:t>
      </w:r>
    </w:p>
    <w:p w14:paraId="2EFF11A4" w14:textId="77777777" w:rsidR="007B31E7" w:rsidRPr="008D2224" w:rsidRDefault="007B31E7" w:rsidP="00FA736E">
      <w:pPr>
        <w:pStyle w:val="CSILevel7"/>
      </w:pPr>
      <w:r w:rsidRPr="008D2224">
        <w:t xml:space="preserve">Trailing Edge 2 x 2 A, occupies 1 </w:t>
      </w:r>
      <w:proofErr w:type="gramStart"/>
      <w:r w:rsidRPr="008D2224">
        <w:t>slot</w:t>
      </w:r>
      <w:proofErr w:type="gramEnd"/>
      <w:r w:rsidRPr="008D2224">
        <w:t xml:space="preserve"> </w:t>
      </w:r>
    </w:p>
    <w:p w14:paraId="0A548691" w14:textId="77777777" w:rsidR="007B31E7" w:rsidRPr="008D2224" w:rsidRDefault="007B31E7" w:rsidP="00FA736E">
      <w:pPr>
        <w:pStyle w:val="CSILevel6"/>
      </w:pPr>
      <w:r w:rsidRPr="008D2224">
        <w:t xml:space="preserve">DGLM202 </w:t>
      </w:r>
    </w:p>
    <w:p w14:paraId="67BB0ED0" w14:textId="77777777" w:rsidR="007B31E7" w:rsidRPr="008D2224" w:rsidRDefault="007B31E7" w:rsidP="00FA736E">
      <w:pPr>
        <w:pStyle w:val="CSILevel7"/>
      </w:pPr>
      <w:r w:rsidRPr="008D2224">
        <w:t xml:space="preserve">Leading Edge 2 x 2 A, occupies 1 </w:t>
      </w:r>
      <w:proofErr w:type="gramStart"/>
      <w:r w:rsidRPr="008D2224">
        <w:t>slot</w:t>
      </w:r>
      <w:proofErr w:type="gramEnd"/>
    </w:p>
    <w:p w14:paraId="0E342CDD" w14:textId="77777777" w:rsidR="007B31E7" w:rsidRPr="008D2224" w:rsidRDefault="007B31E7" w:rsidP="00FA736E">
      <w:pPr>
        <w:pStyle w:val="CSILevel6"/>
      </w:pPr>
      <w:r w:rsidRPr="008D2224">
        <w:t xml:space="preserve">DGLM402 </w:t>
      </w:r>
    </w:p>
    <w:p w14:paraId="02A9D1F6" w14:textId="77777777" w:rsidR="007B31E7" w:rsidRPr="008D2224" w:rsidRDefault="007B31E7" w:rsidP="00FA736E">
      <w:pPr>
        <w:pStyle w:val="CSILevel7"/>
      </w:pPr>
      <w:r w:rsidRPr="008D2224">
        <w:t xml:space="preserve">Leading Edge 4 x 2 A, occupies 2 </w:t>
      </w:r>
      <w:proofErr w:type="gramStart"/>
      <w:r w:rsidRPr="008D2224">
        <w:t>slots</w:t>
      </w:r>
      <w:proofErr w:type="gramEnd"/>
    </w:p>
    <w:p w14:paraId="47E87C45" w14:textId="77777777" w:rsidR="007B31E7" w:rsidRPr="008D2224" w:rsidRDefault="007B31E7" w:rsidP="00FA736E">
      <w:pPr>
        <w:pStyle w:val="CSILevel6"/>
      </w:pPr>
      <w:r w:rsidRPr="008D2224">
        <w:t xml:space="preserve">DGLM105 </w:t>
      </w:r>
    </w:p>
    <w:p w14:paraId="3CF43BDC" w14:textId="77777777" w:rsidR="007B31E7" w:rsidRPr="008D2224" w:rsidRDefault="007B31E7" w:rsidP="00FA736E">
      <w:pPr>
        <w:pStyle w:val="CSILevel7"/>
      </w:pPr>
      <w:r w:rsidRPr="008D2224">
        <w:t xml:space="preserve">Leading Edge 1 x 5 A, occupies 2 </w:t>
      </w:r>
      <w:proofErr w:type="gramStart"/>
      <w:r w:rsidRPr="008D2224">
        <w:t>slots</w:t>
      </w:r>
      <w:proofErr w:type="gramEnd"/>
    </w:p>
    <w:p w14:paraId="00A93AC5" w14:textId="77777777" w:rsidR="007B31E7" w:rsidRPr="008D2224" w:rsidRDefault="007B31E7" w:rsidP="00FA736E">
      <w:pPr>
        <w:pStyle w:val="CSILevel6"/>
      </w:pPr>
      <w:r w:rsidRPr="008D2224">
        <w:t xml:space="preserve">DGRM204 </w:t>
      </w:r>
    </w:p>
    <w:p w14:paraId="774054DB" w14:textId="77777777" w:rsidR="007B31E7" w:rsidRPr="008D2224" w:rsidRDefault="007B31E7" w:rsidP="00FA736E">
      <w:pPr>
        <w:pStyle w:val="CSILevel7"/>
      </w:pPr>
      <w:r w:rsidRPr="008D2224">
        <w:t xml:space="preserve">Switched 2 x 4 A, occupies 1 </w:t>
      </w:r>
      <w:proofErr w:type="gramStart"/>
      <w:r w:rsidRPr="008D2224">
        <w:t>slot</w:t>
      </w:r>
      <w:proofErr w:type="gramEnd"/>
    </w:p>
    <w:p w14:paraId="7A0445B9" w14:textId="77777777" w:rsidR="007B31E7" w:rsidRPr="008D2224" w:rsidRDefault="007B31E7" w:rsidP="00FA736E">
      <w:pPr>
        <w:pStyle w:val="CSILevel6"/>
      </w:pPr>
      <w:r w:rsidRPr="008D2224">
        <w:t xml:space="preserve">DGBM200 </w:t>
      </w:r>
    </w:p>
    <w:p w14:paraId="10F3D2CE" w14:textId="77777777" w:rsidR="007B31E7" w:rsidRPr="008D2224" w:rsidRDefault="007B31E7" w:rsidP="00FA736E">
      <w:pPr>
        <w:pStyle w:val="CSILevel7"/>
      </w:pPr>
      <w:r w:rsidRPr="008D2224">
        <w:t xml:space="preserve">Signal Dimming, 2 Channel, occupies 1 </w:t>
      </w:r>
      <w:proofErr w:type="gramStart"/>
      <w:r w:rsidRPr="008D2224">
        <w:t>slot</w:t>
      </w:r>
      <w:proofErr w:type="gramEnd"/>
    </w:p>
    <w:p w14:paraId="74EAE167" w14:textId="77777777" w:rsidR="007B31E7" w:rsidRPr="008D2224" w:rsidRDefault="007B31E7" w:rsidP="00FA736E">
      <w:pPr>
        <w:pStyle w:val="CSILevel8"/>
      </w:pPr>
      <w:r w:rsidRPr="008D2224">
        <w:t>1-10V: 10mA sink/source, ≤10 ballasts per channel</w:t>
      </w:r>
    </w:p>
    <w:p w14:paraId="71D631F0" w14:textId="77777777" w:rsidR="007B31E7" w:rsidRPr="008D2224" w:rsidRDefault="007B31E7" w:rsidP="00FA736E">
      <w:pPr>
        <w:pStyle w:val="CSILevel8"/>
      </w:pPr>
      <w:r w:rsidRPr="008D2224">
        <w:t>DALI Broadcast / DSI: 13VDC 10mA nom, 250mA max - ≤5 ballasts per channel</w:t>
      </w:r>
    </w:p>
    <w:p w14:paraId="4146B867" w14:textId="77777777" w:rsidR="007B31E7" w:rsidRPr="008D2224" w:rsidRDefault="007B31E7" w:rsidP="00FA736E">
      <w:pPr>
        <w:pStyle w:val="CSILevel5"/>
      </w:pPr>
      <w:r w:rsidRPr="008D2224">
        <w:t>Relay Outputs</w:t>
      </w:r>
    </w:p>
    <w:p w14:paraId="511D16C4" w14:textId="77777777" w:rsidR="007B31E7" w:rsidRPr="008D2224" w:rsidRDefault="007B31E7" w:rsidP="00FA736E">
      <w:pPr>
        <w:pStyle w:val="CSILevel6"/>
      </w:pPr>
      <w:r w:rsidRPr="008D2224">
        <w:t xml:space="preserve">Nine relay outputs; 16 A; 277V max </w:t>
      </w:r>
    </w:p>
    <w:p w14:paraId="63FF44C1" w14:textId="77777777" w:rsidR="007B31E7" w:rsidRPr="008D2224" w:rsidRDefault="007B31E7" w:rsidP="00FA736E">
      <w:pPr>
        <w:pStyle w:val="CSILevel6"/>
      </w:pPr>
      <w:r w:rsidRPr="008D2224">
        <w:t>Allows various loads including built-in motor directional relays provides control of motorized blinds and curtains.</w:t>
      </w:r>
    </w:p>
    <w:p w14:paraId="52FD7B00" w14:textId="77777777" w:rsidR="007B31E7" w:rsidRPr="008D2224" w:rsidRDefault="007B31E7" w:rsidP="00FA736E">
      <w:pPr>
        <w:pStyle w:val="CSILevel6"/>
      </w:pPr>
      <w:r w:rsidRPr="008D2224">
        <w:t>Enables a total energy management solution, reducing standby power consumption by powering outlets only when required.</w:t>
      </w:r>
    </w:p>
    <w:p w14:paraId="61649580" w14:textId="77777777" w:rsidR="007B31E7" w:rsidRPr="008D2224" w:rsidRDefault="007B31E7" w:rsidP="00FA736E">
      <w:pPr>
        <w:pStyle w:val="CSILevel5"/>
      </w:pPr>
      <w:r w:rsidRPr="008D2224">
        <w:t>Certification</w:t>
      </w:r>
    </w:p>
    <w:p w14:paraId="6AC83BEB" w14:textId="77777777" w:rsidR="007B31E7" w:rsidRPr="008D2224" w:rsidRDefault="007B31E7" w:rsidP="00FA736E">
      <w:pPr>
        <w:pStyle w:val="CSILevel6"/>
      </w:pPr>
      <w:r w:rsidRPr="008D2224">
        <w:t>DMC-GRMS-UL Flexible Modular Controller shall meet appropriate standards of:</w:t>
      </w:r>
    </w:p>
    <w:p w14:paraId="1EAFA035" w14:textId="77777777" w:rsidR="007B31E7" w:rsidRPr="008D2224" w:rsidRDefault="007B31E7" w:rsidP="00FA736E">
      <w:pPr>
        <w:pStyle w:val="CSILevel7"/>
      </w:pPr>
      <w:r w:rsidRPr="008D2224">
        <w:t>UL/</w:t>
      </w:r>
      <w:proofErr w:type="spellStart"/>
      <w:r w:rsidRPr="008D2224">
        <w:t>cUL</w:t>
      </w:r>
      <w:proofErr w:type="spellEnd"/>
    </w:p>
    <w:p w14:paraId="52A1D237" w14:textId="77777777" w:rsidR="007B31E7" w:rsidRPr="008D2224" w:rsidRDefault="007B31E7" w:rsidP="00FA736E">
      <w:pPr>
        <w:pStyle w:val="CSILevel7"/>
      </w:pPr>
      <w:r w:rsidRPr="008D2224">
        <w:t>CE</w:t>
      </w:r>
    </w:p>
    <w:p w14:paraId="250A7454" w14:textId="77777777" w:rsidR="007B31E7" w:rsidRPr="008D2224" w:rsidRDefault="007B31E7" w:rsidP="00FA736E">
      <w:pPr>
        <w:pStyle w:val="CSILevel7"/>
      </w:pPr>
      <w:r w:rsidRPr="008D2224">
        <w:t>Underwriters Laborator</w:t>
      </w:r>
      <w:r>
        <w:t>ies</w:t>
      </w:r>
    </w:p>
    <w:p w14:paraId="1D1D8705" w14:textId="77777777" w:rsidR="007B31E7" w:rsidRPr="008D2224" w:rsidRDefault="007B31E7" w:rsidP="00FA736E">
      <w:pPr>
        <w:pStyle w:val="CSILevel7"/>
      </w:pPr>
      <w:r w:rsidRPr="008D2224">
        <w:t>RCM</w:t>
      </w:r>
    </w:p>
    <w:p w14:paraId="10D18FC1" w14:textId="77777777" w:rsidR="007B31E7" w:rsidRPr="008D2224" w:rsidRDefault="007B31E7" w:rsidP="00FA736E">
      <w:pPr>
        <w:pStyle w:val="CSILevel7"/>
      </w:pPr>
      <w:r w:rsidRPr="008D2224">
        <w:t>FCC</w:t>
      </w:r>
    </w:p>
    <w:p w14:paraId="528496C9" w14:textId="77777777" w:rsidR="007B31E7" w:rsidRPr="008D2224" w:rsidRDefault="007B31E7" w:rsidP="00FA736E">
      <w:pPr>
        <w:pStyle w:val="CSILevel7"/>
      </w:pPr>
      <w:r w:rsidRPr="008D2224">
        <w:t>ICES-003</w:t>
      </w:r>
    </w:p>
    <w:p w14:paraId="43997549" w14:textId="77777777" w:rsidR="007B31E7" w:rsidRPr="008D2224" w:rsidRDefault="007B31E7" w:rsidP="00FA736E">
      <w:pPr>
        <w:pStyle w:val="CSILevel7"/>
      </w:pPr>
      <w:r w:rsidRPr="008D2224">
        <w:t>RoHS</w:t>
      </w:r>
    </w:p>
    <w:p w14:paraId="71354A4F" w14:textId="77777777" w:rsidR="007B31E7" w:rsidRPr="008D2224" w:rsidRDefault="007B31E7" w:rsidP="00FA736E">
      <w:pPr>
        <w:pStyle w:val="CSILevel5"/>
      </w:pPr>
      <w:r w:rsidRPr="008D2224">
        <w:t>Equipment List (quantities as shown in schedules, tables, and drawings):</w:t>
      </w:r>
    </w:p>
    <w:p w14:paraId="24709BE8" w14:textId="77777777" w:rsidR="007B31E7" w:rsidRPr="008D2224" w:rsidRDefault="007B31E7" w:rsidP="00FA736E">
      <w:pPr>
        <w:pStyle w:val="CSILevel6"/>
      </w:pPr>
      <w:r w:rsidRPr="008D2224">
        <w:t>DMC-GRMS-UL</w:t>
      </w:r>
      <w:r w:rsidRPr="008D2224">
        <w:tab/>
        <w:t>(Philips 12NC - 913703331209)</w:t>
      </w:r>
    </w:p>
    <w:p w14:paraId="0F19D9A4" w14:textId="77777777" w:rsidR="007B31E7" w:rsidRPr="008D2224" w:rsidRDefault="007B31E7" w:rsidP="00FA736E">
      <w:pPr>
        <w:pStyle w:val="CSILevel6"/>
      </w:pPr>
      <w:r w:rsidRPr="008D2224">
        <w:t xml:space="preserve">DGTM104 </w:t>
      </w:r>
      <w:r w:rsidRPr="008D2224">
        <w:tab/>
      </w:r>
      <w:r w:rsidRPr="008D2224">
        <w:tab/>
      </w:r>
      <w:r w:rsidRPr="008D2224">
        <w:tab/>
        <w:t>(Philips 12NC - 913703260609)</w:t>
      </w:r>
    </w:p>
    <w:p w14:paraId="6DBF318E" w14:textId="2612BDFD" w:rsidR="007B31E7" w:rsidRDefault="007B31E7" w:rsidP="00A35F9D">
      <w:pPr>
        <w:pStyle w:val="CSILevel6"/>
      </w:pPr>
      <w:r w:rsidRPr="008D2224">
        <w:t xml:space="preserve">DGTM202 </w:t>
      </w:r>
      <w:r w:rsidRPr="008D2224">
        <w:tab/>
      </w:r>
      <w:r w:rsidRPr="008D2224">
        <w:tab/>
      </w:r>
      <w:r w:rsidRPr="008D2224">
        <w:tab/>
        <w:t>(Philips 12NC - 913703260709)</w:t>
      </w:r>
    </w:p>
    <w:p w14:paraId="380F4C28" w14:textId="11BB7A8F" w:rsidR="00BA3294" w:rsidRPr="008D2224" w:rsidRDefault="00BA3294" w:rsidP="00FA736E">
      <w:pPr>
        <w:pStyle w:val="CSILevel6"/>
      </w:pPr>
      <w:r>
        <w:t>DGTM402 v2</w:t>
      </w:r>
      <w:r>
        <w:tab/>
      </w:r>
      <w:r>
        <w:tab/>
        <w:t xml:space="preserve">(Philips 12NC - </w:t>
      </w:r>
      <w:r w:rsidRPr="00BA3294">
        <w:t>913703024309</w:t>
      </w:r>
      <w:r>
        <w:t>)</w:t>
      </w:r>
    </w:p>
    <w:p w14:paraId="5ADD11A4" w14:textId="77777777" w:rsidR="007B31E7" w:rsidRPr="008D2224" w:rsidRDefault="007B31E7" w:rsidP="00FA736E">
      <w:pPr>
        <w:pStyle w:val="CSILevel6"/>
      </w:pPr>
      <w:r w:rsidRPr="008D2224">
        <w:t xml:space="preserve">DGLM202 </w:t>
      </w:r>
      <w:r w:rsidRPr="008D2224">
        <w:tab/>
      </w:r>
      <w:r w:rsidRPr="008D2224">
        <w:tab/>
      </w:r>
      <w:r w:rsidRPr="008D2224">
        <w:tab/>
        <w:t>(Philips 12NC - 913703260909)</w:t>
      </w:r>
    </w:p>
    <w:p w14:paraId="6DFAA08F" w14:textId="77777777" w:rsidR="007B31E7" w:rsidRPr="008D2224" w:rsidRDefault="007B31E7" w:rsidP="00FA736E">
      <w:pPr>
        <w:pStyle w:val="CSILevel6"/>
      </w:pPr>
      <w:r w:rsidRPr="008D2224">
        <w:t xml:space="preserve">DGLM402 </w:t>
      </w:r>
      <w:r w:rsidRPr="008D2224">
        <w:tab/>
      </w:r>
      <w:r w:rsidRPr="008D2224">
        <w:tab/>
      </w:r>
      <w:r w:rsidRPr="008D2224">
        <w:tab/>
        <w:t>(Philips 12NC - 913703261009)</w:t>
      </w:r>
    </w:p>
    <w:p w14:paraId="42EE81F0" w14:textId="60598721" w:rsidR="007B31E7" w:rsidRDefault="007B31E7" w:rsidP="00A35F9D">
      <w:pPr>
        <w:pStyle w:val="CSILevel6"/>
      </w:pPr>
      <w:r w:rsidRPr="008D2224">
        <w:t xml:space="preserve">DGLM105 </w:t>
      </w:r>
      <w:r w:rsidRPr="008D2224">
        <w:tab/>
      </w:r>
      <w:r w:rsidRPr="008D2224">
        <w:tab/>
      </w:r>
      <w:r w:rsidRPr="008D2224">
        <w:tab/>
        <w:t>(Philips 12NC - 913703260809)</w:t>
      </w:r>
    </w:p>
    <w:p w14:paraId="65A1EC41" w14:textId="64C504A2" w:rsidR="00BA3294" w:rsidRPr="008D2224" w:rsidRDefault="00BA3294" w:rsidP="00FA736E">
      <w:pPr>
        <w:pStyle w:val="CSILevel6"/>
      </w:pPr>
      <w:r>
        <w:t>DGCM102 v2</w:t>
      </w:r>
      <w:r>
        <w:tab/>
      </w:r>
      <w:r>
        <w:tab/>
        <w:t xml:space="preserve">(Philips 12NC - </w:t>
      </w:r>
      <w:r w:rsidRPr="00BA3294">
        <w:t>913703024409</w:t>
      </w:r>
      <w:r>
        <w:t>)</w:t>
      </w:r>
    </w:p>
    <w:p w14:paraId="02495136" w14:textId="77777777" w:rsidR="00A35F9D" w:rsidRDefault="007B31E7" w:rsidP="00A35F9D">
      <w:pPr>
        <w:pStyle w:val="CSILevel6"/>
      </w:pPr>
      <w:r w:rsidRPr="008D2224">
        <w:t xml:space="preserve">DGRM204 </w:t>
      </w:r>
      <w:r w:rsidRPr="008D2224">
        <w:tab/>
      </w:r>
      <w:r w:rsidRPr="008D2224">
        <w:tab/>
        <w:t>(Philips 12NC - 913703261109)</w:t>
      </w:r>
    </w:p>
    <w:p w14:paraId="62B87A6F" w14:textId="666D1847" w:rsidR="007B31E7" w:rsidRPr="00FA736E" w:rsidRDefault="007B31E7" w:rsidP="00FA736E">
      <w:pPr>
        <w:pStyle w:val="CSILevel6"/>
        <w:rPr>
          <w:color w:val="000000" w:themeColor="text1"/>
        </w:rPr>
      </w:pPr>
      <w:r w:rsidRPr="00FA736E">
        <w:rPr>
          <w:color w:val="000000" w:themeColor="text1"/>
        </w:rPr>
        <w:t xml:space="preserve">DGBM200 </w:t>
      </w:r>
      <w:r w:rsidRPr="00FA736E">
        <w:rPr>
          <w:color w:val="000000" w:themeColor="text1"/>
        </w:rPr>
        <w:tab/>
      </w:r>
      <w:r w:rsidRPr="00FA736E">
        <w:rPr>
          <w:color w:val="000000" w:themeColor="text1"/>
        </w:rPr>
        <w:tab/>
      </w:r>
      <w:r w:rsidRPr="00FA736E">
        <w:rPr>
          <w:color w:val="000000" w:themeColor="text1"/>
        </w:rPr>
        <w:tab/>
        <w:t>(Philips 12NC - 913703261209)</w:t>
      </w:r>
    </w:p>
    <w:p w14:paraId="797A91E4" w14:textId="77777777" w:rsidR="006B1FB6" w:rsidRDefault="006B1FB6" w:rsidP="00FA736E">
      <w:pPr>
        <w:pStyle w:val="CSILevel2"/>
        <w:numPr>
          <w:ilvl w:val="0"/>
          <w:numId w:val="0"/>
        </w:numPr>
        <w:ind w:left="720"/>
        <w:rPr>
          <w:color w:val="FF0000"/>
        </w:rPr>
      </w:pPr>
    </w:p>
    <w:p w14:paraId="16ACB94A" w14:textId="3F534B3F" w:rsidR="006B1FB6" w:rsidRPr="008D2224" w:rsidRDefault="006B1FB6" w:rsidP="00FA736E">
      <w:pPr>
        <w:pStyle w:val="CSILevel4"/>
      </w:pPr>
      <w:r w:rsidRPr="008D2224">
        <w:t>DRC-GRMS-UL General room relay controller</w:t>
      </w:r>
    </w:p>
    <w:p w14:paraId="7B4D1CA7" w14:textId="77777777" w:rsidR="006B1FB6" w:rsidRPr="008D2224" w:rsidRDefault="006B1FB6" w:rsidP="00FA736E">
      <w:pPr>
        <w:pStyle w:val="CSILevel5"/>
      </w:pPr>
      <w:r w:rsidRPr="008D2224">
        <w:t xml:space="preserve">DRC-GRMS-UL controller is a </w:t>
      </w:r>
      <w:r>
        <w:t xml:space="preserve">self-contained </w:t>
      </w:r>
      <w:r w:rsidRPr="008D2224">
        <w:t xml:space="preserve">purpose-built room automation and energy management system. </w:t>
      </w:r>
      <w:r>
        <w:t>N</w:t>
      </w:r>
      <w:r w:rsidRPr="008D2224">
        <w:t>o external power supply, relays or processor</w:t>
      </w:r>
      <w:r>
        <w:t xml:space="preserve"> are </w:t>
      </w:r>
      <w:proofErr w:type="gramStart"/>
      <w:r>
        <w:t>required</w:t>
      </w:r>
      <w:proofErr w:type="gramEnd"/>
    </w:p>
    <w:p w14:paraId="58512B87" w14:textId="77777777" w:rsidR="006B1FB6" w:rsidRPr="008D2224" w:rsidRDefault="006B1FB6" w:rsidP="00FA736E">
      <w:pPr>
        <w:pStyle w:val="CSILevel6"/>
      </w:pPr>
      <w:r w:rsidRPr="008D2224">
        <w:t>Control</w:t>
      </w:r>
      <w:r>
        <w:t>s</w:t>
      </w:r>
      <w:r w:rsidRPr="008D2224">
        <w:t xml:space="preserve"> a multitude of load types from one device enclosure.</w:t>
      </w:r>
    </w:p>
    <w:p w14:paraId="3CFFB36F" w14:textId="77777777" w:rsidR="006B1FB6" w:rsidRPr="008D2224" w:rsidRDefault="006B1FB6" w:rsidP="00FA736E">
      <w:pPr>
        <w:pStyle w:val="CSILevel6"/>
      </w:pPr>
      <w:r w:rsidRPr="008D2224">
        <w:t>Relay module suitable for controlling most types of switched loads.</w:t>
      </w:r>
    </w:p>
    <w:p w14:paraId="3893778D" w14:textId="77777777" w:rsidR="006B1FB6" w:rsidRPr="008D2224" w:rsidRDefault="006B1FB6" w:rsidP="00FA736E">
      <w:pPr>
        <w:pStyle w:val="CSILevel6"/>
      </w:pPr>
      <w:r w:rsidRPr="008D2224">
        <w:t>Two 16 A power relays — Enables a total energy management solution, reducing standby power consumption by powering GPO/plug loads and air conditioning systems only when required.</w:t>
      </w:r>
    </w:p>
    <w:p w14:paraId="0C5E27FB" w14:textId="77777777" w:rsidR="006B1FB6" w:rsidRPr="008D2224" w:rsidRDefault="006B1FB6" w:rsidP="00FA736E">
      <w:pPr>
        <w:pStyle w:val="CSILevel6"/>
      </w:pPr>
      <w:r w:rsidRPr="008D2224">
        <w:lastRenderedPageBreak/>
        <w:t>Built-in motor directional relays to provide control of motorized blinds for a full automation solution.</w:t>
      </w:r>
    </w:p>
    <w:p w14:paraId="13306DCD" w14:textId="77777777" w:rsidR="006B1FB6" w:rsidRPr="008D2224" w:rsidRDefault="006B1FB6" w:rsidP="00FA736E">
      <w:pPr>
        <w:pStyle w:val="CSILevel6"/>
      </w:pPr>
      <w:r w:rsidRPr="008D2224">
        <w:t xml:space="preserve">Surface, </w:t>
      </w:r>
      <w:proofErr w:type="gramStart"/>
      <w:r w:rsidRPr="008D2224">
        <w:t>recess</w:t>
      </w:r>
      <w:proofErr w:type="gramEnd"/>
      <w:r w:rsidRPr="008D2224">
        <w:t xml:space="preserve"> or </w:t>
      </w:r>
      <w:r>
        <w:t>p</w:t>
      </w:r>
      <w:r w:rsidRPr="008D2224">
        <w:t>lenum mountable enclosure.</w:t>
      </w:r>
    </w:p>
    <w:p w14:paraId="43F10BFE" w14:textId="77777777" w:rsidR="006B1FB6" w:rsidRPr="008D2224" w:rsidRDefault="006B1FB6" w:rsidP="00FA736E">
      <w:pPr>
        <w:pStyle w:val="CSILevel6"/>
      </w:pPr>
      <w:proofErr w:type="spellStart"/>
      <w:r w:rsidRPr="008D2224">
        <w:t>Fanless</w:t>
      </w:r>
      <w:proofErr w:type="spellEnd"/>
      <w:r w:rsidRPr="008D2224">
        <w:t xml:space="preserve"> design.</w:t>
      </w:r>
    </w:p>
    <w:p w14:paraId="1165E3CC" w14:textId="77777777" w:rsidR="006B1FB6" w:rsidRPr="008D2224" w:rsidRDefault="006B1FB6" w:rsidP="00FA736E">
      <w:pPr>
        <w:pStyle w:val="CSILevel5"/>
      </w:pPr>
      <w:r w:rsidRPr="008D2224">
        <w:t>Physical Characteristics</w:t>
      </w:r>
    </w:p>
    <w:p w14:paraId="0CE0B864" w14:textId="77777777" w:rsidR="006B1FB6" w:rsidRPr="008D2224" w:rsidRDefault="006B1FB6" w:rsidP="00FA736E">
      <w:pPr>
        <w:pStyle w:val="CSILevel6"/>
      </w:pPr>
      <w:r w:rsidRPr="008D2224">
        <w:t>Dimensions (H x W x D): 13” x 12.7” x 4.2” (330 x 322 x 107 mm)</w:t>
      </w:r>
    </w:p>
    <w:p w14:paraId="240E9F69" w14:textId="77777777" w:rsidR="006B1FB6" w:rsidRPr="008D2224" w:rsidRDefault="006B1FB6" w:rsidP="00FA736E">
      <w:pPr>
        <w:pStyle w:val="CSILevel6"/>
      </w:pPr>
      <w:r w:rsidRPr="008D2224">
        <w:t>Packed Weight – 7.9 lbs. (3.6 kg)</w:t>
      </w:r>
    </w:p>
    <w:p w14:paraId="600632C5" w14:textId="77777777" w:rsidR="006B1FB6" w:rsidRPr="008D2224" w:rsidRDefault="006B1FB6" w:rsidP="00FA736E">
      <w:pPr>
        <w:pStyle w:val="CSILevel6"/>
      </w:pPr>
      <w:r w:rsidRPr="008D2224">
        <w:t xml:space="preserve">Construction </w:t>
      </w:r>
    </w:p>
    <w:p w14:paraId="68D68F2C" w14:textId="77777777" w:rsidR="006B1FB6" w:rsidRPr="008D2224" w:rsidRDefault="006B1FB6" w:rsidP="00FA736E">
      <w:pPr>
        <w:pStyle w:val="CSILevel7"/>
      </w:pPr>
      <w:r w:rsidRPr="008D2224">
        <w:t>Galvanized steel case.</w:t>
      </w:r>
    </w:p>
    <w:p w14:paraId="0A3F8280" w14:textId="77777777" w:rsidR="006B1FB6" w:rsidRPr="008D2224" w:rsidRDefault="006B1FB6" w:rsidP="00FA736E">
      <w:pPr>
        <w:pStyle w:val="CSILevel7"/>
      </w:pPr>
      <w:r w:rsidRPr="008D2224">
        <w:t>Powder coated front covers.</w:t>
      </w:r>
    </w:p>
    <w:p w14:paraId="417E111D" w14:textId="77777777" w:rsidR="006B1FB6" w:rsidRPr="008D2224" w:rsidRDefault="006B1FB6" w:rsidP="00FA736E">
      <w:pPr>
        <w:pStyle w:val="CSILevel6"/>
      </w:pPr>
      <w:r w:rsidRPr="008D2224">
        <w:t xml:space="preserve">Operating Conditions </w:t>
      </w:r>
    </w:p>
    <w:p w14:paraId="1C634A3F" w14:textId="77777777" w:rsidR="006B1FB6" w:rsidRPr="008D2224" w:rsidRDefault="006B1FB6" w:rsidP="00FA736E">
      <w:pPr>
        <w:pStyle w:val="CSILevel7"/>
      </w:pPr>
      <w:r w:rsidRPr="008D2224">
        <w:t>Temperature: 32 to 104°F (0 to 40°C) ambient</w:t>
      </w:r>
    </w:p>
    <w:p w14:paraId="28241C05" w14:textId="77777777" w:rsidR="006B1FB6" w:rsidRPr="008D2224" w:rsidRDefault="006B1FB6" w:rsidP="00FA736E">
      <w:pPr>
        <w:pStyle w:val="CSILevel7"/>
      </w:pPr>
      <w:r w:rsidRPr="008D2224">
        <w:t>Humidity: 0 to 90% RH non-condensing</w:t>
      </w:r>
    </w:p>
    <w:p w14:paraId="0C53AA16" w14:textId="77777777" w:rsidR="006B1FB6" w:rsidRPr="008D2224" w:rsidRDefault="006B1FB6" w:rsidP="00FA736E">
      <w:pPr>
        <w:pStyle w:val="CSILevel6"/>
      </w:pPr>
      <w:r w:rsidRPr="008D2224">
        <w:t xml:space="preserve">Storage &amp; Transport </w:t>
      </w:r>
    </w:p>
    <w:p w14:paraId="00B0BF4D" w14:textId="77777777" w:rsidR="006B1FB6" w:rsidRPr="008D2224" w:rsidRDefault="006B1FB6" w:rsidP="00FA736E">
      <w:pPr>
        <w:pStyle w:val="CSILevel7"/>
      </w:pPr>
      <w:r w:rsidRPr="008D2224">
        <w:t>Temperature: -13°F to 140°F (-25°C to 60°C) ambient</w:t>
      </w:r>
    </w:p>
    <w:p w14:paraId="17A78E05" w14:textId="77777777" w:rsidR="006B1FB6" w:rsidRPr="008D2224" w:rsidRDefault="006B1FB6" w:rsidP="00FA736E">
      <w:pPr>
        <w:pStyle w:val="CSILevel7"/>
      </w:pPr>
      <w:r w:rsidRPr="008D2224">
        <w:t>Humidity: 0 to 90% RH non-condensing</w:t>
      </w:r>
    </w:p>
    <w:p w14:paraId="12000D45" w14:textId="77777777" w:rsidR="006B1FB6" w:rsidRPr="008D2224" w:rsidRDefault="006B1FB6" w:rsidP="00FA736E">
      <w:pPr>
        <w:pStyle w:val="CSILevel6"/>
      </w:pPr>
      <w:r w:rsidRPr="008D2224">
        <w:t>Power Supply Input</w:t>
      </w:r>
    </w:p>
    <w:p w14:paraId="2709B891" w14:textId="77777777" w:rsidR="006B1FB6" w:rsidRPr="008D2224" w:rsidRDefault="006B1FB6" w:rsidP="00FA736E">
      <w:pPr>
        <w:pStyle w:val="CSILevel7"/>
      </w:pPr>
      <w:r w:rsidRPr="008D2224">
        <w:t>Line, Neutral, and Earth link bar provided.</w:t>
      </w:r>
    </w:p>
    <w:p w14:paraId="3AFA601D" w14:textId="77777777" w:rsidR="006B1FB6" w:rsidRPr="008D2224" w:rsidRDefault="006B1FB6" w:rsidP="00FA736E">
      <w:pPr>
        <w:pStyle w:val="CSILevel7"/>
      </w:pPr>
      <w:r w:rsidRPr="008D2224">
        <w:t>#10-22 AWG (1x6mm²) max conductor size.</w:t>
      </w:r>
    </w:p>
    <w:p w14:paraId="32461B08" w14:textId="77777777" w:rsidR="006B1FB6" w:rsidRPr="008D2224" w:rsidRDefault="006B1FB6" w:rsidP="00FA736E">
      <w:pPr>
        <w:pStyle w:val="CSILevel5"/>
      </w:pPr>
      <w:r w:rsidRPr="008D2224">
        <w:t>Electrical Characteristics</w:t>
      </w:r>
    </w:p>
    <w:p w14:paraId="4687BFA6" w14:textId="77777777" w:rsidR="006B1FB6" w:rsidRPr="008D2224" w:rsidRDefault="006B1FB6" w:rsidP="00FA736E">
      <w:pPr>
        <w:pStyle w:val="CSILevel6"/>
      </w:pPr>
      <w:r w:rsidRPr="008D2224">
        <w:t>Input Voltage</w:t>
      </w:r>
    </w:p>
    <w:p w14:paraId="60D0108E" w14:textId="77777777" w:rsidR="006B1FB6" w:rsidRPr="008D2224" w:rsidRDefault="006B1FB6" w:rsidP="00FA736E">
      <w:pPr>
        <w:pStyle w:val="CSILevel7"/>
      </w:pPr>
      <w:r w:rsidRPr="008D2224">
        <w:t>120/230/277 VAC (+10% / -15%)</w:t>
      </w:r>
    </w:p>
    <w:p w14:paraId="2917FBD7" w14:textId="77777777" w:rsidR="006B1FB6" w:rsidRPr="008D2224" w:rsidRDefault="006B1FB6" w:rsidP="00FA736E">
      <w:pPr>
        <w:pStyle w:val="CSILevel6"/>
      </w:pPr>
      <w:r w:rsidRPr="008D2224">
        <w:t>Input Frequency: 50/60Hz Single Phase</w:t>
      </w:r>
    </w:p>
    <w:p w14:paraId="1825424C" w14:textId="77777777" w:rsidR="006B1FB6" w:rsidRPr="008D2224" w:rsidRDefault="006B1FB6" w:rsidP="00FA736E">
      <w:pPr>
        <w:pStyle w:val="CSILevel5"/>
      </w:pPr>
      <w:r w:rsidRPr="008D2224">
        <w:t xml:space="preserve">Communications </w:t>
      </w:r>
    </w:p>
    <w:p w14:paraId="686D1342" w14:textId="77777777" w:rsidR="006B1FB6" w:rsidRPr="008D2224" w:rsidRDefault="006B1FB6" w:rsidP="00FA736E">
      <w:pPr>
        <w:pStyle w:val="CSILevel6"/>
      </w:pPr>
      <w:r w:rsidRPr="008D2224">
        <w:t xml:space="preserve"> One RS-485 </w:t>
      </w:r>
      <w:proofErr w:type="spellStart"/>
      <w:r w:rsidRPr="008D2224">
        <w:t>DyNet</w:t>
      </w:r>
      <w:proofErr w:type="spellEnd"/>
      <w:r w:rsidRPr="008D2224">
        <w:t xml:space="preserve"> serial port</w:t>
      </w:r>
    </w:p>
    <w:p w14:paraId="3B88A6EA" w14:textId="77777777" w:rsidR="006B1FB6" w:rsidRPr="008D2224" w:rsidRDefault="006B1FB6" w:rsidP="00FA736E">
      <w:pPr>
        <w:pStyle w:val="CSILevel7"/>
      </w:pPr>
      <w:r w:rsidRPr="008D2224">
        <w:t xml:space="preserve">1 x </w:t>
      </w:r>
      <w:proofErr w:type="gramStart"/>
      <w:r w:rsidRPr="008D2224">
        <w:t>5 way</w:t>
      </w:r>
      <w:proofErr w:type="gramEnd"/>
      <w:r w:rsidRPr="008D2224">
        <w:t xml:space="preserve"> pluggable screw terminal</w:t>
      </w:r>
    </w:p>
    <w:p w14:paraId="047833FB" w14:textId="77777777" w:rsidR="006B1FB6" w:rsidRPr="008D2224" w:rsidRDefault="006B1FB6" w:rsidP="00FA736E">
      <w:pPr>
        <w:pStyle w:val="CSILevel6"/>
      </w:pPr>
      <w:r w:rsidRPr="008D2224">
        <w:t>Dry contact AUX inputs (non-isolated)</w:t>
      </w:r>
    </w:p>
    <w:p w14:paraId="126ED6EA" w14:textId="77777777" w:rsidR="006B1FB6" w:rsidRPr="008D2224" w:rsidRDefault="006B1FB6" w:rsidP="00FA736E">
      <w:pPr>
        <w:pStyle w:val="CSILevel7"/>
      </w:pPr>
      <w:r w:rsidRPr="008D2224">
        <w:t xml:space="preserve">2 x 12-way pluggable screw terminals </w:t>
      </w:r>
    </w:p>
    <w:p w14:paraId="4137815C" w14:textId="77777777" w:rsidR="006B1FB6" w:rsidRPr="008D2224" w:rsidRDefault="006B1FB6" w:rsidP="00FA736E">
      <w:pPr>
        <w:pStyle w:val="CSILevel7"/>
      </w:pPr>
      <w:r w:rsidRPr="008D2224">
        <w:t xml:space="preserve">18 programmable dry contact inputs (non-isolated) provide the interface to voltage-free button presses or a keycard switch within the </w:t>
      </w:r>
      <w:proofErr w:type="gramStart"/>
      <w:r w:rsidRPr="008D2224">
        <w:t>room</w:t>
      </w:r>
      <w:proofErr w:type="gramEnd"/>
    </w:p>
    <w:p w14:paraId="096A82AA" w14:textId="77777777" w:rsidR="006B1FB6" w:rsidRPr="008D2224" w:rsidRDefault="006B1FB6" w:rsidP="00FA736E">
      <w:pPr>
        <w:pStyle w:val="CSILevel6"/>
      </w:pPr>
      <w:r w:rsidRPr="008D2224">
        <w:t>Dry contact outputs (isolated)</w:t>
      </w:r>
    </w:p>
    <w:p w14:paraId="562357DF" w14:textId="77777777" w:rsidR="006B1FB6" w:rsidRPr="008D2224" w:rsidRDefault="006B1FB6" w:rsidP="00FA736E">
      <w:pPr>
        <w:pStyle w:val="CSILevel7"/>
      </w:pPr>
      <w:r w:rsidRPr="008D2224">
        <w:t xml:space="preserve">1 x 6-way pluggable screw terminal </w:t>
      </w:r>
    </w:p>
    <w:p w14:paraId="24EEF4FC" w14:textId="77777777" w:rsidR="006B1FB6" w:rsidRPr="008D2224" w:rsidRDefault="006B1FB6" w:rsidP="00FA736E">
      <w:pPr>
        <w:pStyle w:val="CSILevel7"/>
      </w:pPr>
      <w:r w:rsidRPr="008D2224">
        <w:t xml:space="preserve">Three dry contact (isolated) outputs provide the interface for any other integration devices in the </w:t>
      </w:r>
      <w:proofErr w:type="gramStart"/>
      <w:r w:rsidRPr="008D2224">
        <w:t>room</w:t>
      </w:r>
      <w:proofErr w:type="gramEnd"/>
    </w:p>
    <w:p w14:paraId="7E391B65" w14:textId="77777777" w:rsidR="006B1FB6" w:rsidRPr="008D2224" w:rsidRDefault="006B1FB6" w:rsidP="00FA736E">
      <w:pPr>
        <w:pStyle w:val="CSILevel6"/>
      </w:pPr>
      <w:r w:rsidRPr="008D2224">
        <w:t>UL924 trigger input</w:t>
      </w:r>
    </w:p>
    <w:p w14:paraId="6FDCE634" w14:textId="77777777" w:rsidR="006B1FB6" w:rsidRPr="008D2224" w:rsidRDefault="006B1FB6" w:rsidP="00FA736E">
      <w:pPr>
        <w:pStyle w:val="CSILevel7"/>
      </w:pPr>
      <w:r w:rsidRPr="008D2224">
        <w:t>1 x 2-way pluggable screw terminal</w:t>
      </w:r>
    </w:p>
    <w:p w14:paraId="0878441E" w14:textId="77777777" w:rsidR="006B1FB6" w:rsidRPr="00EE5AF0" w:rsidRDefault="006B1FB6" w:rsidP="00FA736E">
      <w:pPr>
        <w:pStyle w:val="CSILevel7"/>
      </w:pPr>
      <w:r>
        <w:t>M</w:t>
      </w:r>
      <w:r w:rsidRPr="008D2224">
        <w:t xml:space="preserve">ust only be used with systems complying to UL924 </w:t>
      </w:r>
      <w:r w:rsidRPr="00EE5AF0">
        <w:rPr>
          <w:rStyle w:val="Emphasis"/>
        </w:rPr>
        <w:t>Standard for Safety of Emergency Lighting and Power Equipment</w:t>
      </w:r>
    </w:p>
    <w:p w14:paraId="08D9E3AE" w14:textId="77777777" w:rsidR="006B1FB6" w:rsidRPr="008D2224" w:rsidRDefault="006B1FB6" w:rsidP="00FA736E">
      <w:pPr>
        <w:pStyle w:val="CSILevel7"/>
      </w:pPr>
      <w:r w:rsidRPr="008D2224">
        <w:t>This function not for use with any non-UL924 compliant system</w:t>
      </w:r>
    </w:p>
    <w:p w14:paraId="2A004734" w14:textId="77777777" w:rsidR="006B1FB6" w:rsidRPr="008D2224" w:rsidRDefault="006B1FB6" w:rsidP="00FA736E">
      <w:pPr>
        <w:pStyle w:val="CSILevel6"/>
      </w:pPr>
      <w:r w:rsidRPr="008D2224">
        <w:t xml:space="preserve">Service </w:t>
      </w:r>
      <w:proofErr w:type="gramStart"/>
      <w:r w:rsidRPr="008D2224">
        <w:t>switch</w:t>
      </w:r>
      <w:proofErr w:type="gramEnd"/>
    </w:p>
    <w:p w14:paraId="67B86A2F" w14:textId="77777777" w:rsidR="006B1FB6" w:rsidRPr="008D2224" w:rsidRDefault="006B1FB6" w:rsidP="00FA736E">
      <w:pPr>
        <w:pStyle w:val="CSILevel6"/>
      </w:pPr>
      <w:r w:rsidRPr="008D2224">
        <w:t>Diagnostic LED</w:t>
      </w:r>
    </w:p>
    <w:p w14:paraId="28CE742D" w14:textId="77777777" w:rsidR="006B1FB6" w:rsidRPr="008D2224" w:rsidRDefault="006B1FB6" w:rsidP="00FA736E">
      <w:pPr>
        <w:pStyle w:val="CSILevel5"/>
      </w:pPr>
      <w:r w:rsidRPr="008D2224">
        <w:t>Relay Outputs</w:t>
      </w:r>
    </w:p>
    <w:p w14:paraId="134BB9CB" w14:textId="77777777" w:rsidR="006B1FB6" w:rsidRPr="008D2224" w:rsidRDefault="006B1FB6" w:rsidP="00FA736E">
      <w:pPr>
        <w:pStyle w:val="CSILevel6"/>
      </w:pPr>
      <w:r w:rsidRPr="008D2224">
        <w:t xml:space="preserve">Fourteen relay outputs; 16 A; 277V max </w:t>
      </w:r>
    </w:p>
    <w:p w14:paraId="5B23533F" w14:textId="77777777" w:rsidR="006B1FB6" w:rsidRPr="008D2224" w:rsidRDefault="006B1FB6" w:rsidP="00FA736E">
      <w:pPr>
        <w:pStyle w:val="CSILevel6"/>
      </w:pPr>
      <w:r w:rsidRPr="008D2224">
        <w:t>Allows various loads including built-in motor directional relays provides control of motorized blinds and curtains.</w:t>
      </w:r>
    </w:p>
    <w:p w14:paraId="753D820F" w14:textId="77777777" w:rsidR="006B1FB6" w:rsidRPr="008D2224" w:rsidRDefault="006B1FB6" w:rsidP="00FA736E">
      <w:pPr>
        <w:pStyle w:val="CSILevel6"/>
      </w:pPr>
      <w:r w:rsidRPr="008D2224">
        <w:t>Enables a total energy management solution, reducing standby power consumption by powering outlets only when required.</w:t>
      </w:r>
    </w:p>
    <w:p w14:paraId="53B3620C" w14:textId="77777777" w:rsidR="006B1FB6" w:rsidRPr="008D2224" w:rsidRDefault="006B1FB6" w:rsidP="00FA736E">
      <w:pPr>
        <w:pStyle w:val="CSILevel5"/>
      </w:pPr>
      <w:r w:rsidRPr="008D2224">
        <w:t>Certification</w:t>
      </w:r>
    </w:p>
    <w:p w14:paraId="23C55614" w14:textId="77777777" w:rsidR="006B1FB6" w:rsidRPr="008D2224" w:rsidRDefault="006B1FB6" w:rsidP="00FA736E">
      <w:pPr>
        <w:pStyle w:val="CSILevel6"/>
      </w:pPr>
      <w:r w:rsidRPr="008D2224">
        <w:t>DRC-GRMS-UL Relay Controller shall meet appropriate standards of:</w:t>
      </w:r>
    </w:p>
    <w:p w14:paraId="6484106F" w14:textId="77777777" w:rsidR="006B1FB6" w:rsidRPr="008D2224" w:rsidRDefault="006B1FB6" w:rsidP="00FA736E">
      <w:pPr>
        <w:pStyle w:val="CSILevel7"/>
      </w:pPr>
      <w:r w:rsidRPr="008D2224">
        <w:t>UL/</w:t>
      </w:r>
      <w:proofErr w:type="spellStart"/>
      <w:r w:rsidRPr="008D2224">
        <w:t>cUL</w:t>
      </w:r>
      <w:proofErr w:type="spellEnd"/>
    </w:p>
    <w:p w14:paraId="397763FE" w14:textId="77777777" w:rsidR="006B1FB6" w:rsidRPr="008D2224" w:rsidRDefault="006B1FB6" w:rsidP="00FA736E">
      <w:pPr>
        <w:pStyle w:val="CSILevel7"/>
      </w:pPr>
      <w:r w:rsidRPr="008D2224">
        <w:t>CE</w:t>
      </w:r>
    </w:p>
    <w:p w14:paraId="3443CFCE" w14:textId="77777777" w:rsidR="006B1FB6" w:rsidRPr="008D2224" w:rsidRDefault="006B1FB6" w:rsidP="00CC7461">
      <w:pPr>
        <w:pStyle w:val="CSILevel7"/>
        <w:tabs>
          <w:tab w:val="clear" w:pos="2340"/>
        </w:tabs>
      </w:pPr>
      <w:r w:rsidRPr="008D2224">
        <w:t>RCM</w:t>
      </w:r>
    </w:p>
    <w:p w14:paraId="2887E515" w14:textId="77777777" w:rsidR="006B1FB6" w:rsidRPr="008D2224" w:rsidRDefault="006B1FB6" w:rsidP="00FA736E">
      <w:pPr>
        <w:pStyle w:val="CSILevel7"/>
      </w:pPr>
      <w:r w:rsidRPr="008D2224">
        <w:lastRenderedPageBreak/>
        <w:t>FCC</w:t>
      </w:r>
    </w:p>
    <w:p w14:paraId="006C28E8" w14:textId="77777777" w:rsidR="006B1FB6" w:rsidRPr="008D2224" w:rsidRDefault="006B1FB6" w:rsidP="00FA736E">
      <w:pPr>
        <w:pStyle w:val="CSILevel7"/>
      </w:pPr>
      <w:r w:rsidRPr="008D2224">
        <w:t>ICES-003</w:t>
      </w:r>
    </w:p>
    <w:p w14:paraId="5069EA54" w14:textId="77777777" w:rsidR="006B1FB6" w:rsidRPr="008D2224" w:rsidRDefault="006B1FB6" w:rsidP="00FA736E">
      <w:pPr>
        <w:pStyle w:val="CSILevel7"/>
      </w:pPr>
      <w:r w:rsidRPr="008D2224">
        <w:t>RoHS</w:t>
      </w:r>
    </w:p>
    <w:p w14:paraId="0A4F6C24" w14:textId="77777777" w:rsidR="006B1FB6" w:rsidRPr="008D2224" w:rsidRDefault="006B1FB6" w:rsidP="00FA736E">
      <w:pPr>
        <w:pStyle w:val="CSILevel5"/>
      </w:pPr>
      <w:r w:rsidRPr="008D2224">
        <w:t>Equipment List (quantities as shown in schedules, tables, and drawings):</w:t>
      </w:r>
    </w:p>
    <w:p w14:paraId="23F454EE" w14:textId="77777777" w:rsidR="006B1FB6" w:rsidRPr="008D2224" w:rsidRDefault="006B1FB6" w:rsidP="00FA736E">
      <w:pPr>
        <w:pStyle w:val="CSILevel6"/>
      </w:pPr>
      <w:r w:rsidRPr="008D2224">
        <w:t>DRC-GRMS-UL</w:t>
      </w:r>
      <w:r w:rsidRPr="008D2224">
        <w:tab/>
        <w:t xml:space="preserve">(Philips 12NC - 913703331109) </w:t>
      </w:r>
    </w:p>
    <w:p w14:paraId="6F6AFC9C" w14:textId="77777777" w:rsidR="006B1FB6" w:rsidRDefault="006B1FB6" w:rsidP="006B1FB6">
      <w:pPr>
        <w:pStyle w:val="CSILevel3"/>
        <w:numPr>
          <w:ilvl w:val="0"/>
          <w:numId w:val="0"/>
        </w:numPr>
        <w:ind w:left="720"/>
      </w:pPr>
    </w:p>
    <w:p w14:paraId="256F752F" w14:textId="77777777" w:rsidR="006B1FB6" w:rsidRDefault="006B1FB6" w:rsidP="00FA736E">
      <w:pPr>
        <w:pStyle w:val="CSILevel4"/>
      </w:pPr>
      <w:r>
        <w:t>Captivation Distributed Load Controllers</w:t>
      </w:r>
    </w:p>
    <w:p w14:paraId="3FEF4E9C" w14:textId="77777777" w:rsidR="006B1FB6" w:rsidRDefault="006B1FB6" w:rsidP="00FA736E">
      <w:pPr>
        <w:pStyle w:val="CSILevel5"/>
      </w:pPr>
      <w:r>
        <w:t xml:space="preserve">Single circuit distributed load control for dimming and switching loads. </w:t>
      </w:r>
    </w:p>
    <w:p w14:paraId="5AA79BE6" w14:textId="77777777" w:rsidR="006B1FB6" w:rsidRDefault="006B1FB6" w:rsidP="00FA736E">
      <w:pPr>
        <w:pStyle w:val="CSILevel5"/>
      </w:pPr>
      <w:r>
        <w:t>Two base models shall exist:</w:t>
      </w:r>
    </w:p>
    <w:p w14:paraId="6B14AF9A" w14:textId="77777777" w:rsidR="006B1FB6" w:rsidRDefault="006B1FB6" w:rsidP="00FA736E">
      <w:pPr>
        <w:pStyle w:val="CSILevel6"/>
      </w:pPr>
      <w:r>
        <w:t xml:space="preserve">Single circuit Phase dimming device capable of dimming loads requiring forward or reverse phase dimming. </w:t>
      </w:r>
    </w:p>
    <w:p w14:paraId="13A19A1D" w14:textId="77777777" w:rsidR="006B1FB6" w:rsidRDefault="006B1FB6" w:rsidP="00FA736E">
      <w:pPr>
        <w:pStyle w:val="CSILevel6"/>
      </w:pPr>
      <w:r>
        <w:t xml:space="preserve">Single circuit 0-10V dimming device with integrated relay capable of driving switching or 0-10V style drivers. </w:t>
      </w:r>
    </w:p>
    <w:p w14:paraId="39A2050E" w14:textId="77777777" w:rsidR="006B1FB6" w:rsidRDefault="006B1FB6" w:rsidP="00FA736E">
      <w:pPr>
        <w:pStyle w:val="CSILevel5"/>
      </w:pPr>
      <w:r>
        <w:t>Universal performance electrical/mechanical specification for all Captivation models:</w:t>
      </w:r>
    </w:p>
    <w:p w14:paraId="17A8BE9C" w14:textId="77777777" w:rsidR="006B1FB6" w:rsidRDefault="006B1FB6" w:rsidP="00FA736E">
      <w:pPr>
        <w:pStyle w:val="CSILevel6"/>
      </w:pPr>
      <w:r>
        <w:t xml:space="preserve">Shall mount to a standard or deep 4x4 electrical junction box. </w:t>
      </w:r>
    </w:p>
    <w:p w14:paraId="3FA515F4" w14:textId="77777777" w:rsidR="006B1FB6" w:rsidRDefault="006B1FB6" w:rsidP="00FA736E">
      <w:pPr>
        <w:pStyle w:val="CSILevel6"/>
      </w:pPr>
      <w:r>
        <w:t xml:space="preserve">All operate to specified load ranges (as listed below) without the use of moving parts for cooling. </w:t>
      </w:r>
    </w:p>
    <w:p w14:paraId="3B47FCB8" w14:textId="77777777" w:rsidR="006B1FB6" w:rsidRDefault="006B1FB6" w:rsidP="00FA736E">
      <w:pPr>
        <w:pStyle w:val="CSILevel6"/>
      </w:pPr>
      <w:r>
        <w:t xml:space="preserve">Shall be constructed of 16 Gauge Galvanized Steel and be capable of use in all U.S. and Canadian municipalities. </w:t>
      </w:r>
    </w:p>
    <w:p w14:paraId="53B6F8D5" w14:textId="77777777" w:rsidR="006B1FB6" w:rsidRDefault="006B1FB6" w:rsidP="00FA736E">
      <w:pPr>
        <w:pStyle w:val="CSILevel6"/>
      </w:pPr>
      <w:r>
        <w:t xml:space="preserve">Units shall take in 120V or 277V without the need for different models. </w:t>
      </w:r>
    </w:p>
    <w:p w14:paraId="2D74E2FD" w14:textId="77777777" w:rsidR="006B1FB6" w:rsidRDefault="006B1FB6" w:rsidP="00FA736E">
      <w:pPr>
        <w:pStyle w:val="CSILevel6"/>
      </w:pPr>
      <w:r>
        <w:t>All models shall hold a UL916 and UL924 ratings.</w:t>
      </w:r>
    </w:p>
    <w:p w14:paraId="7834D50E" w14:textId="77777777" w:rsidR="006B1FB6" w:rsidRDefault="006B1FB6" w:rsidP="00FA736E">
      <w:pPr>
        <w:pStyle w:val="CSILevel6"/>
      </w:pPr>
      <w:proofErr w:type="gramStart"/>
      <w:r>
        <w:t>Additionally</w:t>
      </w:r>
      <w:proofErr w:type="gramEnd"/>
      <w:r>
        <w:t xml:space="preserve"> software or hardware purchased add-ons shall not be required for UL924 operation.</w:t>
      </w:r>
    </w:p>
    <w:p w14:paraId="1DDE6F6D" w14:textId="77777777" w:rsidR="006B1FB6" w:rsidRDefault="006B1FB6" w:rsidP="00FA736E">
      <w:pPr>
        <w:pStyle w:val="CSILevel6"/>
      </w:pPr>
      <w:r>
        <w:t xml:space="preserve">Unit shall have an integrated power supply capable of driving an 60mA 24V motion sensor without the need of an external power pack. </w:t>
      </w:r>
    </w:p>
    <w:p w14:paraId="79656D74" w14:textId="77777777" w:rsidR="006B1FB6" w:rsidRDefault="006B1FB6" w:rsidP="00FA736E">
      <w:pPr>
        <w:pStyle w:val="CSILevel6"/>
      </w:pPr>
      <w:r>
        <w:t xml:space="preserve">Optional models shall exist to directly support City of Chicago Plenum Requirements without the need for special exception from the City of Chicago. </w:t>
      </w:r>
    </w:p>
    <w:p w14:paraId="4324F892" w14:textId="77777777" w:rsidR="006B1FB6" w:rsidRDefault="006B1FB6" w:rsidP="00FA736E">
      <w:pPr>
        <w:pStyle w:val="CSILevel6"/>
      </w:pPr>
      <w:r>
        <w:t xml:space="preserve">User selectable dimming curves shall exist and be settable via software. Additionally custom curves shall be programmable using external software tools. </w:t>
      </w:r>
    </w:p>
    <w:p w14:paraId="7C60D592" w14:textId="77777777" w:rsidR="006B1FB6" w:rsidRDefault="006B1FB6" w:rsidP="00FA736E">
      <w:pPr>
        <w:pStyle w:val="CSILevel6"/>
      </w:pPr>
      <w:r>
        <w:t>Housing shall legally allow for entry of wiring on both the high voltage and control cabling via EMT or ‘</w:t>
      </w:r>
      <w:proofErr w:type="gramStart"/>
      <w:r>
        <w:t>free-air</w:t>
      </w:r>
      <w:proofErr w:type="gramEnd"/>
      <w:r>
        <w:t xml:space="preserve">’ cabling. </w:t>
      </w:r>
    </w:p>
    <w:p w14:paraId="29EE4EC2" w14:textId="77777777" w:rsidR="006B1FB6" w:rsidRDefault="006B1FB6" w:rsidP="00FA736E">
      <w:pPr>
        <w:pStyle w:val="CSILevel6"/>
      </w:pPr>
      <w:r>
        <w:t xml:space="preserve">Units shall be rated to operate at 0-50C ambient with a relative humidity of 10-90% non-condensing. </w:t>
      </w:r>
    </w:p>
    <w:p w14:paraId="365020C0" w14:textId="77777777" w:rsidR="006B1FB6" w:rsidRDefault="006B1FB6" w:rsidP="00FA736E">
      <w:pPr>
        <w:pStyle w:val="CSILevel5"/>
      </w:pPr>
      <w:r>
        <w:t>Communication performance specification for all Captivation models:</w:t>
      </w:r>
    </w:p>
    <w:p w14:paraId="3B052909" w14:textId="77777777" w:rsidR="006B1FB6" w:rsidRDefault="006B1FB6" w:rsidP="00FA736E">
      <w:pPr>
        <w:pStyle w:val="CSILevel6"/>
      </w:pPr>
      <w:r>
        <w:t xml:space="preserve">All models shall be provisioned to accept RS485 communication using direct wiring terminal interfacing or </w:t>
      </w:r>
      <w:proofErr w:type="gramStart"/>
      <w:r>
        <w:t>through the use of</w:t>
      </w:r>
      <w:proofErr w:type="gramEnd"/>
      <w:r>
        <w:t xml:space="preserve"> RJ45 connectors. </w:t>
      </w:r>
    </w:p>
    <w:p w14:paraId="50041C74" w14:textId="77777777" w:rsidR="006B1FB6" w:rsidRDefault="006B1FB6" w:rsidP="00FA736E">
      <w:pPr>
        <w:pStyle w:val="CSILevel6"/>
      </w:pPr>
      <w:r>
        <w:t xml:space="preserve">Units shall support the following data capabilities without the need for additional hardware or software add-ons. </w:t>
      </w:r>
    </w:p>
    <w:p w14:paraId="48C47458" w14:textId="77777777" w:rsidR="006B1FB6" w:rsidRDefault="006B1FB6" w:rsidP="00FA736E">
      <w:pPr>
        <w:pStyle w:val="CSILevel7"/>
      </w:pPr>
      <w:r>
        <w:t xml:space="preserve">DMX512A input, default addressed to channel #1. </w:t>
      </w:r>
    </w:p>
    <w:p w14:paraId="33B02485" w14:textId="77777777" w:rsidR="006B1FB6" w:rsidRDefault="006B1FB6" w:rsidP="00FA736E">
      <w:pPr>
        <w:pStyle w:val="CSILevel7"/>
      </w:pPr>
      <w:r>
        <w:t xml:space="preserve">Philips </w:t>
      </w:r>
      <w:proofErr w:type="spellStart"/>
      <w:r>
        <w:t>DyNet</w:t>
      </w:r>
      <w:proofErr w:type="spellEnd"/>
      <w:r>
        <w:t>.</w:t>
      </w:r>
    </w:p>
    <w:p w14:paraId="0775BFE9" w14:textId="77777777" w:rsidR="006B1FB6" w:rsidRDefault="006B1FB6" w:rsidP="00CC7461">
      <w:pPr>
        <w:pStyle w:val="CSILevel7"/>
        <w:tabs>
          <w:tab w:val="clear" w:pos="2340"/>
        </w:tabs>
      </w:pPr>
      <w:r>
        <w:t xml:space="preserve">No less than three low voltage (24VDC) Contact inputs allowing triggers of internally stored states. </w:t>
      </w:r>
    </w:p>
    <w:p w14:paraId="4B500CF5" w14:textId="77777777" w:rsidR="006B1FB6" w:rsidRDefault="006B1FB6" w:rsidP="00FA736E">
      <w:pPr>
        <w:pStyle w:val="CSILevel7"/>
      </w:pPr>
      <w:r>
        <w:t xml:space="preserve">UL924 input for Emergency lighting capable of software configuration as a normally open or normally closed input. (Default shall be normally open, and not require software setup for operation in this state). </w:t>
      </w:r>
    </w:p>
    <w:p w14:paraId="590DFF80" w14:textId="77777777" w:rsidR="006B1FB6" w:rsidRDefault="006B1FB6" w:rsidP="00FA736E">
      <w:pPr>
        <w:pStyle w:val="CSILevel7"/>
      </w:pPr>
      <w:r>
        <w:t xml:space="preserve">Direct connection from a motion sensor for occupancy state. </w:t>
      </w:r>
    </w:p>
    <w:p w14:paraId="090FABF1" w14:textId="77777777" w:rsidR="006B1FB6" w:rsidRDefault="006B1FB6" w:rsidP="00FB515D">
      <w:pPr>
        <w:pStyle w:val="CSILevel7"/>
        <w:tabs>
          <w:tab w:val="clear" w:pos="2340"/>
        </w:tabs>
      </w:pPr>
      <w:r>
        <w:t xml:space="preserve">Testing of the attached load shall be possible directly at the load controller through a test button which will override data input. The manual override shall be resettable through remote software. </w:t>
      </w:r>
    </w:p>
    <w:p w14:paraId="3943F93E" w14:textId="77777777" w:rsidR="006B1FB6" w:rsidRDefault="006B1FB6" w:rsidP="00FA736E">
      <w:pPr>
        <w:pStyle w:val="CSILevel5"/>
      </w:pPr>
      <w:r>
        <w:t xml:space="preserve">Single circuit Phase dimming device performance specification: </w:t>
      </w:r>
    </w:p>
    <w:p w14:paraId="7FBD9E4E" w14:textId="77777777" w:rsidR="006B1FB6" w:rsidRDefault="006B1FB6" w:rsidP="00FA736E">
      <w:pPr>
        <w:pStyle w:val="CSILevel6"/>
      </w:pPr>
      <w:r>
        <w:lastRenderedPageBreak/>
        <w:t xml:space="preserve">Device shall be capable of switching from Forward Phase and reverse phase using a hardware settable switch on the load controller. Software changes of this setting shall not be acceptable. </w:t>
      </w:r>
    </w:p>
    <w:p w14:paraId="286F0DEC" w14:textId="77777777" w:rsidR="006B1FB6" w:rsidRDefault="006B1FB6" w:rsidP="00FA736E">
      <w:pPr>
        <w:pStyle w:val="CSILevel6"/>
      </w:pPr>
      <w:r>
        <w:t xml:space="preserve">Load controller shall have a published rating for resistive, tungsten, electric, magnetic halogen, and electrical halogen load drivers at 5A and 120V 50/60Hz and 2.2A and 277V 50/60Hz. </w:t>
      </w:r>
    </w:p>
    <w:p w14:paraId="4775ECAD" w14:textId="77777777" w:rsidR="006B1FB6" w:rsidRDefault="006B1FB6" w:rsidP="00FA736E">
      <w:pPr>
        <w:pStyle w:val="CSILevel5"/>
      </w:pPr>
      <w:r>
        <w:t xml:space="preserve">Single circuit 0-10V dimming device with integrated relay device performance specification: </w:t>
      </w:r>
    </w:p>
    <w:p w14:paraId="12058FCD" w14:textId="77777777" w:rsidR="006B1FB6" w:rsidRDefault="006B1FB6" w:rsidP="00FA736E">
      <w:pPr>
        <w:pStyle w:val="CSILevel6"/>
      </w:pPr>
      <w:r>
        <w:t>Device shall be capable of controlling 0-10V (ANSI C82.11) drivers.</w:t>
      </w:r>
    </w:p>
    <w:p w14:paraId="7A6A74F9" w14:textId="77777777" w:rsidR="006B1FB6" w:rsidRDefault="006B1FB6" w:rsidP="00FA736E">
      <w:pPr>
        <w:pStyle w:val="CSILevel6"/>
      </w:pPr>
      <w:r>
        <w:t xml:space="preserve">0-10V drive shall be capable of sourcing or sinking 40mA minimum. </w:t>
      </w:r>
    </w:p>
    <w:p w14:paraId="61167BED" w14:textId="77777777" w:rsidR="006B1FB6" w:rsidRDefault="006B1FB6" w:rsidP="00FA736E">
      <w:pPr>
        <w:pStyle w:val="CSILevel6"/>
      </w:pPr>
      <w:r>
        <w:t xml:space="preserve">An integrated relay be rated at a minimum of 16A @ 120V and 10A @ 277V. </w:t>
      </w:r>
    </w:p>
    <w:p w14:paraId="369D1C86" w14:textId="77777777" w:rsidR="006B1FB6" w:rsidRDefault="006B1FB6" w:rsidP="00FA736E">
      <w:pPr>
        <w:pStyle w:val="CSILevel6"/>
      </w:pPr>
      <w:r>
        <w:t>The integrated relay shall operate mechanically. Electrically held relays shall not be acceptable.</w:t>
      </w:r>
    </w:p>
    <w:p w14:paraId="445C09F6" w14:textId="77777777" w:rsidR="006B1FB6" w:rsidRDefault="006B1FB6" w:rsidP="00FA736E">
      <w:pPr>
        <w:pStyle w:val="CSILevel6"/>
      </w:pPr>
      <w:r>
        <w:t xml:space="preserve">Termination of 0-10V control to the controller shall be possible regardless of wiring entrance via Class 1 or Class 2. </w:t>
      </w:r>
    </w:p>
    <w:p w14:paraId="19F6EE92" w14:textId="77777777" w:rsidR="006B1FB6" w:rsidRDefault="006B1FB6" w:rsidP="00FA736E">
      <w:pPr>
        <w:pStyle w:val="CSILevel6"/>
      </w:pPr>
      <w:r>
        <w:t>Load controller shall a have published rating for resistive, tungsten, electric ballast, electronic ballast, magnetic halogen, and electrical halogen load drivers at 16A and 120V 50/60Hz and 10A and 277V 50/60Hz.</w:t>
      </w:r>
    </w:p>
    <w:p w14:paraId="312B2677" w14:textId="77777777" w:rsidR="006B1FB6" w:rsidRDefault="006B1FB6" w:rsidP="00FA736E">
      <w:pPr>
        <w:pStyle w:val="CSILevel6"/>
      </w:pPr>
      <w:r>
        <w:t>A listed horsepower rating shall be provided for motor loads of a minimum of 1HP for 120V 50/60Hz and 2HP and 277V 50/60Hz.</w:t>
      </w:r>
    </w:p>
    <w:p w14:paraId="5F6F6B63" w14:textId="77777777" w:rsidR="006B1FB6" w:rsidRDefault="006B1FB6" w:rsidP="00FA736E">
      <w:pPr>
        <w:pStyle w:val="CSILevel2"/>
        <w:numPr>
          <w:ilvl w:val="0"/>
          <w:numId w:val="0"/>
        </w:numPr>
        <w:ind w:left="720"/>
      </w:pPr>
    </w:p>
    <w:p w14:paraId="4214CABA" w14:textId="75D4DA26" w:rsidR="00FA3A59" w:rsidRPr="00AC0216" w:rsidRDefault="00FA3A59" w:rsidP="00FA3A59">
      <w:pPr>
        <w:pStyle w:val="CSILevel4"/>
      </w:pPr>
      <w:r>
        <w:t>Pre-installed DIN Rail c</w:t>
      </w:r>
      <w:r w:rsidR="004B38EB">
        <w:t xml:space="preserve">abinets </w:t>
      </w:r>
    </w:p>
    <w:p w14:paraId="32B211BF" w14:textId="77777777" w:rsidR="00FA3A59" w:rsidRPr="00C3620D" w:rsidRDefault="00FA3A59" w:rsidP="00FA3A59">
      <w:pPr>
        <w:pStyle w:val="CSILevel5"/>
      </w:pPr>
      <w:r w:rsidRPr="00C3620D">
        <w:t>General</w:t>
      </w:r>
    </w:p>
    <w:p w14:paraId="745F8D7F" w14:textId="716EB20C" w:rsidR="00FA3A59" w:rsidRPr="00C3620D" w:rsidRDefault="00FA3A59" w:rsidP="00FA3A59">
      <w:pPr>
        <w:pStyle w:val="CSILevel6"/>
      </w:pPr>
      <w:r w:rsidRPr="00C3620D">
        <w:t xml:space="preserve">The Philips </w:t>
      </w:r>
      <w:r w:rsidR="004B38EB">
        <w:t>Multipurpose Control Cabinets</w:t>
      </w:r>
      <w:r w:rsidRPr="00C3620D">
        <w:t xml:space="preserve"> shall be designed </w:t>
      </w:r>
      <w:r>
        <w:t xml:space="preserve">to house DIN rail mounted equipment and have provisions for proper spacing (per UL508a) to accommodate low voltage control cable and high voltage power wiring. </w:t>
      </w:r>
    </w:p>
    <w:p w14:paraId="10C43B6C" w14:textId="5AEB582B" w:rsidR="00FA3A59" w:rsidRPr="00C3620D" w:rsidRDefault="00555B62" w:rsidP="00FA3A59">
      <w:pPr>
        <w:pStyle w:val="CSILevel6"/>
      </w:pPr>
      <w:r>
        <w:t>Cabinet</w:t>
      </w:r>
      <w:r w:rsidR="00FA3A59" w:rsidRPr="00C3620D">
        <w:t xml:space="preserve"> shall </w:t>
      </w:r>
      <w:r w:rsidR="00FA3A59">
        <w:t xml:space="preserve">exist in models </w:t>
      </w:r>
      <w:r>
        <w:t>supporting</w:t>
      </w:r>
      <w:r w:rsidR="00FA3A59" w:rsidRPr="00C3620D">
        <w:t xml:space="preserve"> one (1), two (2), up to four (4), or up </w:t>
      </w:r>
      <w:r w:rsidR="00FA3A59">
        <w:t>to five (5</w:t>
      </w:r>
      <w:r w:rsidR="00FA3A59" w:rsidRPr="00C3620D">
        <w:t xml:space="preserve">) Philips Dynalite Load Controllers, depending on </w:t>
      </w:r>
      <w:r>
        <w:t>cabinet</w:t>
      </w:r>
      <w:r w:rsidR="00FA3A59" w:rsidRPr="00C3620D">
        <w:t xml:space="preserve"> model.</w:t>
      </w:r>
    </w:p>
    <w:p w14:paraId="5328627E" w14:textId="6C6DE387" w:rsidR="00FA3A59" w:rsidRPr="00C3620D" w:rsidRDefault="00555B62" w:rsidP="00FA3A59">
      <w:pPr>
        <w:pStyle w:val="CSILevel6"/>
      </w:pPr>
      <w:r>
        <w:t>Cabinets</w:t>
      </w:r>
      <w:r w:rsidR="00FA3A59">
        <w:t xml:space="preserve"> shall be </w:t>
      </w:r>
      <w:r w:rsidR="00FA3A59" w:rsidRPr="00C3620D">
        <w:t>UL Listed to UL508a.</w:t>
      </w:r>
    </w:p>
    <w:p w14:paraId="4F5767D2" w14:textId="77777777" w:rsidR="00FA3A59" w:rsidRPr="00C3620D" w:rsidRDefault="00FA3A59" w:rsidP="00FA3A59">
      <w:pPr>
        <w:pStyle w:val="CSILevel5"/>
      </w:pPr>
      <w:r w:rsidRPr="00C3620D">
        <w:t xml:space="preserve">Mechanical </w:t>
      </w:r>
    </w:p>
    <w:p w14:paraId="6736BA47" w14:textId="63CFDD3D" w:rsidR="00FA3A59" w:rsidRPr="00AB726E" w:rsidRDefault="00FA3A59" w:rsidP="00FA3A59">
      <w:pPr>
        <w:pStyle w:val="CSILevel6"/>
      </w:pPr>
      <w:r>
        <w:t xml:space="preserve">The </w:t>
      </w:r>
      <w:r w:rsidR="00555B62">
        <w:t>cabinets</w:t>
      </w:r>
      <w:r w:rsidRPr="00AB726E">
        <w:t xml:space="preserve"> shall be labeled with the manufacturer’s name, catalog number, and appropriate rating information. </w:t>
      </w:r>
    </w:p>
    <w:p w14:paraId="39953193" w14:textId="7AE3D20D" w:rsidR="00FA3A59" w:rsidRPr="00AB726E" w:rsidRDefault="00FA3A59" w:rsidP="00FA3A59">
      <w:pPr>
        <w:pStyle w:val="CSILevel6"/>
      </w:pPr>
      <w:r w:rsidRPr="00AB726E">
        <w:t xml:space="preserve">The </w:t>
      </w:r>
      <w:r w:rsidR="00555B62">
        <w:t>cabinet</w:t>
      </w:r>
      <w:r w:rsidRPr="00AB726E">
        <w:t xml:space="preserve">’s construction shall be treated, primed to prevent corrosion. </w:t>
      </w:r>
    </w:p>
    <w:p w14:paraId="0EDFCD8B" w14:textId="01DB83A6" w:rsidR="00FA3A59" w:rsidRDefault="00FA3A59" w:rsidP="00FA3A59">
      <w:pPr>
        <w:pStyle w:val="CSILevel6"/>
      </w:pPr>
      <w:r w:rsidRPr="00AB726E">
        <w:t xml:space="preserve">The </w:t>
      </w:r>
      <w:r w:rsidR="00244ADD">
        <w:t xml:space="preserve">cabinets </w:t>
      </w:r>
      <w:r w:rsidRPr="00AB726E">
        <w:t>shall be natural convection cooled and fans shall not be required. Systems requiring forced air cooling shall not be acceptable.</w:t>
      </w:r>
    </w:p>
    <w:p w14:paraId="3ADD059E" w14:textId="6D216401" w:rsidR="00FA3A59" w:rsidRPr="00A32AB7" w:rsidRDefault="00244ADD" w:rsidP="00FA3A59">
      <w:pPr>
        <w:pStyle w:val="CSILevel6"/>
      </w:pPr>
      <w:r>
        <w:t>Cabinets</w:t>
      </w:r>
      <w:r w:rsidR="00FA3A59" w:rsidRPr="00A32AB7">
        <w:t xml:space="preserve"> shall carry California Special Seismic Certification Preapproval (OSP).</w:t>
      </w:r>
    </w:p>
    <w:p w14:paraId="4C2D5A1C" w14:textId="02DA8BFC" w:rsidR="00FA3A59" w:rsidRPr="00AB726E" w:rsidRDefault="00244ADD" w:rsidP="00FA3A59">
      <w:pPr>
        <w:pStyle w:val="CSILevel6"/>
      </w:pPr>
      <w:r>
        <w:t xml:space="preserve">Cabinets </w:t>
      </w:r>
      <w:r w:rsidR="00FA3A59" w:rsidRPr="00AB726E">
        <w:t>shall not reduce FCC and RoHS compliance of components.</w:t>
      </w:r>
    </w:p>
    <w:p w14:paraId="02E6CA9A" w14:textId="77777777" w:rsidR="00FA3A59" w:rsidRPr="00C3620D" w:rsidRDefault="00FA3A59" w:rsidP="00FA3A59">
      <w:pPr>
        <w:pStyle w:val="CSILevel5"/>
      </w:pPr>
      <w:r w:rsidRPr="00C3620D">
        <w:t>Electrical</w:t>
      </w:r>
    </w:p>
    <w:p w14:paraId="6AF73508" w14:textId="77777777" w:rsidR="00FA3A59" w:rsidRPr="00C3620D" w:rsidRDefault="00FA3A59" w:rsidP="00FA3A59">
      <w:pPr>
        <w:pStyle w:val="CSILevel6"/>
      </w:pPr>
      <w:r w:rsidRPr="00C3620D">
        <w:t>All terminations and internal wiring shall be a</w:t>
      </w:r>
      <w:r>
        <w:t xml:space="preserve">ccessible behind a locking door or screwed panel. </w:t>
      </w:r>
    </w:p>
    <w:p w14:paraId="28BA71DD" w14:textId="77777777" w:rsidR="00FA3A59" w:rsidRPr="00C3620D" w:rsidRDefault="00FA3A59" w:rsidP="00FA3A59">
      <w:pPr>
        <w:pStyle w:val="CSILevel6"/>
      </w:pPr>
      <w:r w:rsidRPr="00C3620D">
        <w:t>High voltage cable entry for all enclosures shall be on the top left, left middle, or bottom left.</w:t>
      </w:r>
    </w:p>
    <w:p w14:paraId="13AF02BB" w14:textId="77777777" w:rsidR="00FA3A59" w:rsidRPr="00C3620D" w:rsidRDefault="00FA3A59" w:rsidP="00FA3A59">
      <w:pPr>
        <w:pStyle w:val="CSILevel6"/>
      </w:pPr>
      <w:r w:rsidRPr="00C3620D">
        <w:t>Low voltage cable entry shall be from the top right, right middle, or bottom right side of the enclosure.</w:t>
      </w:r>
    </w:p>
    <w:p w14:paraId="3C087270" w14:textId="77777777" w:rsidR="00FA3A59" w:rsidRPr="00C3620D" w:rsidRDefault="00FA3A59" w:rsidP="00FA3A59">
      <w:pPr>
        <w:pStyle w:val="CSILevel5"/>
      </w:pPr>
      <w:r w:rsidRPr="00C3620D">
        <w:t>Equipment List (</w:t>
      </w:r>
      <w:r w:rsidRPr="005408B3">
        <w:t>quantities as shown in schedules, tables, and drawings</w:t>
      </w:r>
      <w:r w:rsidRPr="00C3620D">
        <w:t>):</w:t>
      </w:r>
    </w:p>
    <w:p w14:paraId="2B1AF680" w14:textId="7EFBB5FE" w:rsidR="00FA3A59" w:rsidRPr="000A27A1" w:rsidRDefault="00FA3A59" w:rsidP="00341AD7">
      <w:pPr>
        <w:pStyle w:val="CSILevel6"/>
        <w:numPr>
          <w:ilvl w:val="0"/>
          <w:numId w:val="0"/>
        </w:numPr>
        <w:ind w:left="2160" w:hanging="360"/>
      </w:pPr>
      <w:r w:rsidRPr="000A27A1">
        <w:t xml:space="preserve">Standard </w:t>
      </w:r>
      <w:r>
        <w:t xml:space="preserve">Order Number codes for </w:t>
      </w:r>
      <w:r w:rsidR="002C7FEA">
        <w:t>Multipurpose Control Cabinets</w:t>
      </w:r>
    </w:p>
    <w:p w14:paraId="4C2310BD" w14:textId="340295C1" w:rsidR="00341AD7" w:rsidRDefault="00E678CF" w:rsidP="002D02B2">
      <w:pPr>
        <w:pStyle w:val="CSILevel6"/>
      </w:pPr>
      <w:r w:rsidRPr="00E678CF">
        <w:t>DBC120-DALI-ENC</w:t>
      </w:r>
      <w:r w:rsidR="004D49AB">
        <w:t>: 1</w:t>
      </w:r>
      <w:r w:rsidR="00341AD7" w:rsidRPr="00341AD7">
        <w:t xml:space="preserve"> x DALI addressing universe and input device </w:t>
      </w:r>
      <w:proofErr w:type="gramStart"/>
      <w:r w:rsidR="00341AD7" w:rsidRPr="00341AD7">
        <w:t>support</w:t>
      </w:r>
      <w:proofErr w:type="gramEnd"/>
    </w:p>
    <w:p w14:paraId="1661A7C8" w14:textId="3BE55809" w:rsidR="004D49AB" w:rsidRDefault="004D49AB" w:rsidP="002D02B2">
      <w:pPr>
        <w:pStyle w:val="CSILevel6"/>
      </w:pPr>
      <w:r w:rsidRPr="004D49AB">
        <w:t>DBC320-DALI-ENC</w:t>
      </w:r>
      <w:r>
        <w:t xml:space="preserve">: </w:t>
      </w:r>
      <w:r w:rsidRPr="004D49AB">
        <w:t xml:space="preserve">3 x DALI addressing universe and input device </w:t>
      </w:r>
      <w:proofErr w:type="gramStart"/>
      <w:r w:rsidRPr="004D49AB">
        <w:t>support</w:t>
      </w:r>
      <w:proofErr w:type="gramEnd"/>
    </w:p>
    <w:p w14:paraId="0AB34FE9" w14:textId="2C10D9C9" w:rsidR="004D49AB" w:rsidRDefault="00A67948" w:rsidP="00A67948">
      <w:pPr>
        <w:pStyle w:val="CSILevel6"/>
      </w:pPr>
      <w:r w:rsidRPr="00A67948">
        <w:t>DBC516FR-ENC</w:t>
      </w:r>
      <w:r>
        <w:t xml:space="preserve">: </w:t>
      </w:r>
      <w:r w:rsidRPr="00A67948">
        <w:t>5 x 16 Amp switching &amp; 5 x 1-10V or DALI broadcast</w:t>
      </w:r>
      <w:r>
        <w:t xml:space="preserve"> or </w:t>
      </w:r>
      <w:r w:rsidRPr="00A67948">
        <w:t xml:space="preserve">dimming or 1 x DALI addressing </w:t>
      </w:r>
      <w:proofErr w:type="gramStart"/>
      <w:r w:rsidRPr="00A67948">
        <w:t>universe</w:t>
      </w:r>
      <w:proofErr w:type="gramEnd"/>
    </w:p>
    <w:p w14:paraId="4A6E0994" w14:textId="73D78D74" w:rsidR="00A67948" w:rsidRDefault="004E6510" w:rsidP="00A67948">
      <w:pPr>
        <w:pStyle w:val="CSILevel6"/>
      </w:pPr>
      <w:r w:rsidRPr="004E6510">
        <w:t>DBC1220-GL-ENC</w:t>
      </w:r>
      <w:r>
        <w:t xml:space="preserve">: </w:t>
      </w:r>
      <w:r w:rsidRPr="004E6510">
        <w:t xml:space="preserve">12 x 20 Amp switching &amp; 12 x 1-10V or DALI broadcast </w:t>
      </w:r>
      <w:proofErr w:type="gramStart"/>
      <w:r w:rsidRPr="004E6510">
        <w:t>dimming</w:t>
      </w:r>
      <w:proofErr w:type="gramEnd"/>
    </w:p>
    <w:p w14:paraId="41C153D2" w14:textId="395CF10E" w:rsidR="004E6510" w:rsidRDefault="004E6510" w:rsidP="00A67948">
      <w:pPr>
        <w:pStyle w:val="CSILevel6"/>
      </w:pPr>
      <w:r w:rsidRPr="004E6510">
        <w:lastRenderedPageBreak/>
        <w:t>DBC2420-GL-ENC</w:t>
      </w:r>
      <w:r>
        <w:t xml:space="preserve">: </w:t>
      </w:r>
      <w:r w:rsidRPr="004E6510">
        <w:t xml:space="preserve">24 x 20 Amp switching &amp; 24 x 1-10V or DALI broadcast </w:t>
      </w:r>
      <w:proofErr w:type="gramStart"/>
      <w:r w:rsidRPr="004E6510">
        <w:t>dimming</w:t>
      </w:r>
      <w:proofErr w:type="gramEnd"/>
    </w:p>
    <w:p w14:paraId="1BC7376C" w14:textId="5EDEB325" w:rsidR="004E6510" w:rsidRDefault="007A1E05" w:rsidP="00A67948">
      <w:pPr>
        <w:pStyle w:val="CSILevel6"/>
      </w:pPr>
      <w:r w:rsidRPr="007A1E05">
        <w:t>DRC1220FR-GL-ENC</w:t>
      </w:r>
      <w:r>
        <w:t xml:space="preserve">: </w:t>
      </w:r>
      <w:r w:rsidRPr="007A1E05">
        <w:t xml:space="preserve">12 x 20 Amp </w:t>
      </w:r>
      <w:proofErr w:type="gramStart"/>
      <w:r w:rsidRPr="007A1E05">
        <w:t>switching</w:t>
      </w:r>
      <w:proofErr w:type="gramEnd"/>
    </w:p>
    <w:p w14:paraId="244683F8" w14:textId="15AD1645" w:rsidR="007A1E05" w:rsidRDefault="007A1E05" w:rsidP="00A67948">
      <w:pPr>
        <w:pStyle w:val="CSILevel6"/>
      </w:pPr>
      <w:r w:rsidRPr="007A1E05">
        <w:t>DRC2420FR-GL-ENC</w:t>
      </w:r>
      <w:r>
        <w:t xml:space="preserve">: </w:t>
      </w:r>
      <w:r w:rsidRPr="007A1E05">
        <w:t xml:space="preserve">24 x 20 Amp </w:t>
      </w:r>
      <w:proofErr w:type="gramStart"/>
      <w:r w:rsidRPr="007A1E05">
        <w:t>switching</w:t>
      </w:r>
      <w:proofErr w:type="gramEnd"/>
    </w:p>
    <w:p w14:paraId="18203727" w14:textId="2E1D97B5" w:rsidR="007A1E05" w:rsidRDefault="0005154D" w:rsidP="00A67948">
      <w:pPr>
        <w:pStyle w:val="CSILevel6"/>
      </w:pPr>
      <w:r w:rsidRPr="0005154D">
        <w:t>DNG485-ENC</w:t>
      </w:r>
      <w:r>
        <w:t xml:space="preserve">: 1 x </w:t>
      </w:r>
      <w:r w:rsidRPr="0005154D">
        <w:t>DMX512 gateway</w:t>
      </w:r>
    </w:p>
    <w:p w14:paraId="1DD442B6" w14:textId="53108500" w:rsidR="0005154D" w:rsidRDefault="0005154D" w:rsidP="00A67948">
      <w:pPr>
        <w:pStyle w:val="CSILevel6"/>
      </w:pPr>
      <w:r w:rsidRPr="0005154D">
        <w:t>PDEG-S-ENC</w:t>
      </w:r>
      <w:r>
        <w:t xml:space="preserve">: 1 x </w:t>
      </w:r>
      <w:r w:rsidRPr="0005154D">
        <w:t>Remote access</w:t>
      </w:r>
      <w:r>
        <w:t xml:space="preserve"> ethernet</w:t>
      </w:r>
      <w:r w:rsidRPr="0005154D">
        <w:t xml:space="preserve"> gateway</w:t>
      </w:r>
    </w:p>
    <w:p w14:paraId="7DD53927" w14:textId="36094665" w:rsidR="0005154D" w:rsidRDefault="00287EDB" w:rsidP="00A67948">
      <w:pPr>
        <w:pStyle w:val="CSILevel6"/>
      </w:pPr>
      <w:r w:rsidRPr="00287EDB">
        <w:t>DRPC802-ENC</w:t>
      </w:r>
      <w:r>
        <w:t xml:space="preserve">: </w:t>
      </w:r>
      <w:r w:rsidRPr="00287EDB">
        <w:t>8 x 2 Amp Reverse phase dimmer</w:t>
      </w:r>
    </w:p>
    <w:p w14:paraId="1A0607F6" w14:textId="6C93094B" w:rsidR="00287EDB" w:rsidRDefault="00D65058" w:rsidP="00A67948">
      <w:pPr>
        <w:pStyle w:val="CSILevel6"/>
      </w:pPr>
      <w:r w:rsidRPr="00D65058">
        <w:t>DFPC802-ENC</w:t>
      </w:r>
      <w:r>
        <w:t xml:space="preserve">: </w:t>
      </w:r>
      <w:r w:rsidRPr="00D65058">
        <w:t>8 x 2 Amp Forward phase dimmer</w:t>
      </w:r>
    </w:p>
    <w:p w14:paraId="0F567002" w14:textId="5CEF8519" w:rsidR="00D65058" w:rsidRDefault="00D65058" w:rsidP="00A67948">
      <w:pPr>
        <w:pStyle w:val="CSILevel6"/>
      </w:pPr>
      <w:r w:rsidRPr="00D65058">
        <w:t>DRPC1602-ENC</w:t>
      </w:r>
      <w:r>
        <w:t xml:space="preserve">: </w:t>
      </w:r>
      <w:r w:rsidRPr="00D65058">
        <w:t>16 x 2 Amp Reverse phase dimmer</w:t>
      </w:r>
    </w:p>
    <w:p w14:paraId="70B14143" w14:textId="20807405" w:rsidR="00D65058" w:rsidRDefault="00D65058" w:rsidP="00A67948">
      <w:pPr>
        <w:pStyle w:val="CSILevel6"/>
      </w:pPr>
      <w:r w:rsidRPr="00D65058">
        <w:t>DFPC1602-ENC</w:t>
      </w:r>
      <w:r>
        <w:t xml:space="preserve">: </w:t>
      </w:r>
      <w:r w:rsidRPr="00D65058">
        <w:t>16 x 2 Amp Forward phase dimmer</w:t>
      </w:r>
    </w:p>
    <w:p w14:paraId="21A4374D" w14:textId="0BDA3DB7" w:rsidR="00627C8F" w:rsidRDefault="00627C8F" w:rsidP="00A67948">
      <w:pPr>
        <w:pStyle w:val="CSILevel6"/>
      </w:pPr>
      <w:r w:rsidRPr="00627C8F">
        <w:t>PDEG-ENC</w:t>
      </w:r>
      <w:r>
        <w:t xml:space="preserve">: 1 x </w:t>
      </w:r>
      <w:r w:rsidRPr="00627C8F">
        <w:t xml:space="preserve">Ethernet Gateway </w:t>
      </w:r>
    </w:p>
    <w:p w14:paraId="5E292C05" w14:textId="077761F5" w:rsidR="00627C8F" w:rsidRDefault="00455D53" w:rsidP="00A67948">
      <w:pPr>
        <w:pStyle w:val="CSILevel6"/>
      </w:pPr>
      <w:r w:rsidRPr="00455D53">
        <w:t>DMPC802-ENC</w:t>
      </w:r>
      <w:r>
        <w:t xml:space="preserve">: </w:t>
      </w:r>
      <w:r w:rsidRPr="00455D53">
        <w:t xml:space="preserve">8 x modular </w:t>
      </w:r>
      <w:r>
        <w:t xml:space="preserve">multipurpose </w:t>
      </w:r>
      <w:r w:rsidRPr="00455D53">
        <w:t>controller</w:t>
      </w:r>
    </w:p>
    <w:p w14:paraId="45CB7D41" w14:textId="4E8AA3D8" w:rsidR="00455D53" w:rsidRDefault="00455D53" w:rsidP="00A67948">
      <w:pPr>
        <w:pStyle w:val="CSILevel6"/>
      </w:pPr>
      <w:r w:rsidRPr="00455D53">
        <w:t>DMPC1602-ENC</w:t>
      </w:r>
      <w:r>
        <w:t xml:space="preserve">: </w:t>
      </w:r>
      <w:r w:rsidRPr="00455D53">
        <w:t xml:space="preserve">16 x modular </w:t>
      </w:r>
      <w:r>
        <w:t xml:space="preserve">multipurpose </w:t>
      </w:r>
      <w:r w:rsidRPr="00455D53">
        <w:t>controller</w:t>
      </w:r>
    </w:p>
    <w:p w14:paraId="46C9AD93" w14:textId="77777777" w:rsidR="00FA3A59" w:rsidRDefault="00FA3A59" w:rsidP="00455D53">
      <w:pPr>
        <w:pStyle w:val="CSILevel4"/>
        <w:numPr>
          <w:ilvl w:val="0"/>
          <w:numId w:val="0"/>
        </w:numPr>
        <w:ind w:left="1440"/>
      </w:pPr>
    </w:p>
    <w:p w14:paraId="50778BBB" w14:textId="1BA2920D" w:rsidR="006B1FB6" w:rsidRPr="00AC0216" w:rsidRDefault="00937CF4" w:rsidP="00FA736E">
      <w:pPr>
        <w:pStyle w:val="CSILevel4"/>
      </w:pPr>
      <w:r>
        <w:t>C</w:t>
      </w:r>
      <w:r w:rsidR="006B1FB6">
        <w:t>E</w:t>
      </w:r>
      <w:r w:rsidR="006B1FB6" w:rsidRPr="00AC0216">
        <w:t xml:space="preserve"> Series Enclosures</w:t>
      </w:r>
    </w:p>
    <w:p w14:paraId="15386BD0" w14:textId="77777777" w:rsidR="006B1FB6" w:rsidRPr="00C3620D" w:rsidRDefault="006B1FB6" w:rsidP="00FA736E">
      <w:pPr>
        <w:pStyle w:val="CSILevel5"/>
      </w:pPr>
      <w:r w:rsidRPr="00C3620D">
        <w:t>General</w:t>
      </w:r>
    </w:p>
    <w:p w14:paraId="308CCD1A" w14:textId="37A08EE4" w:rsidR="006B1FB6" w:rsidRPr="00C3620D" w:rsidRDefault="006B1FB6" w:rsidP="00FA736E">
      <w:pPr>
        <w:pStyle w:val="CSILevel6"/>
      </w:pPr>
      <w:r w:rsidRPr="00C3620D">
        <w:t xml:space="preserve">The Philips </w:t>
      </w:r>
      <w:r w:rsidR="00937CF4">
        <w:t>C</w:t>
      </w:r>
      <w:r w:rsidRPr="00C3620D">
        <w:t xml:space="preserve">E Series Load Controller Enclosures shall be designed </w:t>
      </w:r>
      <w:r>
        <w:t xml:space="preserve">to house DIN rail mounted equipment and have provisions for proper spacing (per UL508a) to accommodate low voltage control cable and high voltage power wiring. </w:t>
      </w:r>
    </w:p>
    <w:p w14:paraId="24A51D50" w14:textId="77777777" w:rsidR="006B1FB6" w:rsidRPr="00C3620D" w:rsidRDefault="006B1FB6" w:rsidP="00FA736E">
      <w:pPr>
        <w:pStyle w:val="CSILevel6"/>
      </w:pPr>
      <w:r w:rsidRPr="00C3620D">
        <w:t xml:space="preserve">Enclosures shall </w:t>
      </w:r>
      <w:r>
        <w:t xml:space="preserve">exist in models capable of </w:t>
      </w:r>
      <w:r w:rsidRPr="00C3620D">
        <w:t xml:space="preserve">mount one (1), two (2), up to four (4), or up </w:t>
      </w:r>
      <w:r>
        <w:t>to five (5</w:t>
      </w:r>
      <w:r w:rsidRPr="00C3620D">
        <w:t>) Philips Dynalite Load Controllers, depending on enclosure model.</w:t>
      </w:r>
    </w:p>
    <w:p w14:paraId="6D6248BF" w14:textId="77777777" w:rsidR="006B1FB6" w:rsidRPr="00C3620D" w:rsidRDefault="006B1FB6" w:rsidP="00FA736E">
      <w:pPr>
        <w:pStyle w:val="CSILevel6"/>
      </w:pPr>
      <w:r>
        <w:t xml:space="preserve">Enclosures shall be </w:t>
      </w:r>
      <w:r w:rsidRPr="00C3620D">
        <w:t>UL Listed to UL508a.</w:t>
      </w:r>
    </w:p>
    <w:p w14:paraId="6E8DBA8D" w14:textId="77777777" w:rsidR="006B1FB6" w:rsidRPr="00C3620D" w:rsidRDefault="006B1FB6" w:rsidP="00FA736E">
      <w:pPr>
        <w:pStyle w:val="CSILevel5"/>
      </w:pPr>
      <w:r w:rsidRPr="00C3620D">
        <w:t xml:space="preserve">Mechanical </w:t>
      </w:r>
    </w:p>
    <w:p w14:paraId="4E3A941B" w14:textId="1C1A766B" w:rsidR="006B1FB6" w:rsidRPr="00AB726E" w:rsidRDefault="006B1FB6" w:rsidP="00FA736E">
      <w:pPr>
        <w:pStyle w:val="CSILevel6"/>
      </w:pPr>
      <w:r>
        <w:t xml:space="preserve">The </w:t>
      </w:r>
      <w:r w:rsidR="00937CF4">
        <w:t>C</w:t>
      </w:r>
      <w:r>
        <w:t>E</w:t>
      </w:r>
      <w:r w:rsidRPr="00AB726E">
        <w:t xml:space="preserve"> enclosure and sub-panel shall be labeled with the manufacturer’s name, catalog number, and appropriate rating information. </w:t>
      </w:r>
    </w:p>
    <w:p w14:paraId="440259DD" w14:textId="77777777" w:rsidR="006B1FB6" w:rsidRPr="00AB726E" w:rsidRDefault="006B1FB6" w:rsidP="00FA736E">
      <w:pPr>
        <w:pStyle w:val="CSILevel6"/>
      </w:pPr>
      <w:r w:rsidRPr="00AB726E">
        <w:t xml:space="preserve">The enclosure’s construction shall be treated, primed to prevent corrosion. </w:t>
      </w:r>
    </w:p>
    <w:p w14:paraId="293E4DA7" w14:textId="125ECE45" w:rsidR="006B1FB6" w:rsidRPr="00AB726E" w:rsidRDefault="006B1FB6" w:rsidP="00FA736E">
      <w:pPr>
        <w:pStyle w:val="CSILevel6"/>
      </w:pPr>
      <w:r w:rsidRPr="00AB726E">
        <w:t xml:space="preserve">millimeter DIN rail to mount the user desired control </w:t>
      </w:r>
      <w:proofErr w:type="gramStart"/>
      <w:r w:rsidRPr="00AB726E">
        <w:t>modules</w:t>
      </w:r>
      <w:proofErr w:type="gramEnd"/>
    </w:p>
    <w:p w14:paraId="5635B564" w14:textId="6351CDAB" w:rsidR="006B1FB6" w:rsidRDefault="006B1FB6" w:rsidP="00FA736E">
      <w:pPr>
        <w:pStyle w:val="CSILevel6"/>
      </w:pPr>
      <w:r w:rsidRPr="00AB726E">
        <w:t xml:space="preserve">The </w:t>
      </w:r>
      <w:r w:rsidR="00937CF4">
        <w:t>C</w:t>
      </w:r>
      <w:r w:rsidRPr="00AB726E">
        <w:t>E Enclosure Series shall be natural convection cooled and fans shall not be required. Systems requiring forced air cooling shall not be acceptable.</w:t>
      </w:r>
    </w:p>
    <w:p w14:paraId="657CA03B" w14:textId="392C9EE6" w:rsidR="006B1FB6" w:rsidRPr="00A32AB7" w:rsidRDefault="00937CF4" w:rsidP="00FA736E">
      <w:pPr>
        <w:pStyle w:val="CSILevel6"/>
      </w:pPr>
      <w:r>
        <w:t>C</w:t>
      </w:r>
      <w:r w:rsidR="006B1FB6" w:rsidRPr="00A32AB7">
        <w:t>E Enclosures shall carry California Special Seismic Certification Preapproval (OSP).</w:t>
      </w:r>
    </w:p>
    <w:p w14:paraId="791BEEA4" w14:textId="77777777" w:rsidR="006B1FB6" w:rsidRPr="00AB726E" w:rsidRDefault="006B1FB6" w:rsidP="00FA736E">
      <w:pPr>
        <w:pStyle w:val="CSILevel6"/>
      </w:pPr>
      <w:r w:rsidRPr="00AB726E">
        <w:t>Enclosure shall not reduce FCC and RoHS compliance of components.</w:t>
      </w:r>
    </w:p>
    <w:p w14:paraId="3F9F0968" w14:textId="77777777" w:rsidR="006B1FB6" w:rsidRPr="00C3620D" w:rsidRDefault="006B1FB6" w:rsidP="00FA736E">
      <w:pPr>
        <w:pStyle w:val="CSILevel5"/>
      </w:pPr>
      <w:r w:rsidRPr="00C3620D">
        <w:t>Electrical</w:t>
      </w:r>
    </w:p>
    <w:p w14:paraId="5338B020" w14:textId="77777777" w:rsidR="006B1FB6" w:rsidRPr="00C3620D" w:rsidRDefault="006B1FB6" w:rsidP="00FA736E">
      <w:pPr>
        <w:pStyle w:val="CSILevel6"/>
      </w:pPr>
      <w:r w:rsidRPr="00C3620D">
        <w:t>All terminations and internal wiring shall be a</w:t>
      </w:r>
      <w:r>
        <w:t xml:space="preserve">ccessible behind a locking door or screwed panel. </w:t>
      </w:r>
    </w:p>
    <w:p w14:paraId="40C99132" w14:textId="77777777" w:rsidR="006B1FB6" w:rsidRPr="00C3620D" w:rsidRDefault="006B1FB6" w:rsidP="00FA736E">
      <w:pPr>
        <w:pStyle w:val="CSILevel6"/>
      </w:pPr>
      <w:r w:rsidRPr="00C3620D">
        <w:t>High voltage cable entry for all enclosures shall be on the top left, left middle, or bottom left.</w:t>
      </w:r>
    </w:p>
    <w:p w14:paraId="0FD3EF47" w14:textId="77777777" w:rsidR="006B1FB6" w:rsidRPr="00C3620D" w:rsidRDefault="006B1FB6" w:rsidP="00FA736E">
      <w:pPr>
        <w:pStyle w:val="CSILevel6"/>
      </w:pPr>
      <w:r w:rsidRPr="00C3620D">
        <w:t>Low voltage cable entry shall be from the top right, right middle, or bottom right side of the enclosure.</w:t>
      </w:r>
    </w:p>
    <w:p w14:paraId="508F2E8A" w14:textId="77777777" w:rsidR="006B1FB6" w:rsidRPr="00C3620D" w:rsidRDefault="006B1FB6" w:rsidP="00FA736E">
      <w:pPr>
        <w:pStyle w:val="CSILevel5"/>
      </w:pPr>
      <w:r w:rsidRPr="00C3620D">
        <w:t>Equipment List (</w:t>
      </w:r>
      <w:r w:rsidRPr="005408B3">
        <w:t>quantities as shown in schedules, tables, and drawings</w:t>
      </w:r>
      <w:r w:rsidRPr="00C3620D">
        <w:t>):</w:t>
      </w:r>
    </w:p>
    <w:p w14:paraId="389A41D1" w14:textId="463E5AC6" w:rsidR="006B1FB6" w:rsidRPr="000A27A1" w:rsidRDefault="006B1FB6" w:rsidP="00FA736E">
      <w:pPr>
        <w:pStyle w:val="CSILevel6"/>
      </w:pPr>
      <w:r w:rsidRPr="000A27A1">
        <w:t xml:space="preserve">Standard </w:t>
      </w:r>
      <w:r>
        <w:t xml:space="preserve">Order Number codes for </w:t>
      </w:r>
      <w:r w:rsidR="00937CF4">
        <w:t>C</w:t>
      </w:r>
      <w:r>
        <w:t>E</w:t>
      </w:r>
      <w:r w:rsidRPr="000A27A1">
        <w:t xml:space="preserve"> </w:t>
      </w:r>
      <w:r>
        <w:t>Enclosures</w:t>
      </w:r>
      <w:r w:rsidRPr="000A27A1">
        <w:t xml:space="preserve"> (</w:t>
      </w:r>
      <w:r w:rsidR="00937CF4">
        <w:t>C</w:t>
      </w:r>
      <w:r w:rsidRPr="000A27A1">
        <w:t>E)</w:t>
      </w:r>
      <w:r>
        <w:t>:</w:t>
      </w:r>
    </w:p>
    <w:p w14:paraId="10DBD282" w14:textId="487B24AB" w:rsidR="006B1FB6" w:rsidRPr="000A27A1" w:rsidRDefault="006B1FB6" w:rsidP="00FA736E">
      <w:pPr>
        <w:pStyle w:val="CSILevel7"/>
      </w:pPr>
      <w:r w:rsidRPr="000A27A1">
        <w:t xml:space="preserve">Enclosure </w:t>
      </w:r>
      <w:r w:rsidR="00937CF4" w:rsidRPr="00937CF4">
        <w:t>CE-1NG-1PS</w:t>
      </w:r>
    </w:p>
    <w:p w14:paraId="5C278810" w14:textId="5211F260" w:rsidR="006B1FB6" w:rsidRPr="000A27A1" w:rsidRDefault="00937CF4" w:rsidP="00FA736E">
      <w:pPr>
        <w:pStyle w:val="CSILevel8"/>
      </w:pPr>
      <w:r>
        <w:t xml:space="preserve">One </w:t>
      </w:r>
      <w:r w:rsidR="006B1FB6" w:rsidRPr="000A27A1">
        <w:t>RS-485 Network Gateways (</w:t>
      </w:r>
      <w:proofErr w:type="spellStart"/>
      <w:r w:rsidR="006B1FB6" w:rsidRPr="000A27A1">
        <w:t>xNG</w:t>
      </w:r>
      <w:proofErr w:type="spellEnd"/>
      <w:r w:rsidR="006B1FB6" w:rsidRPr="000A27A1">
        <w:t>).</w:t>
      </w:r>
    </w:p>
    <w:p w14:paraId="09B770D6" w14:textId="13CC2A76" w:rsidR="006B1FB6" w:rsidRDefault="00937CF4" w:rsidP="006B1FB6">
      <w:pPr>
        <w:pStyle w:val="CSILevel8"/>
      </w:pPr>
      <w:r>
        <w:t xml:space="preserve">One </w:t>
      </w:r>
      <w:r w:rsidR="006B1FB6">
        <w:t xml:space="preserve">Power Supply (PS) </w:t>
      </w:r>
    </w:p>
    <w:p w14:paraId="1A85C012" w14:textId="2BBECC65" w:rsidR="00937CF4" w:rsidRDefault="00937CF4" w:rsidP="00937CF4">
      <w:pPr>
        <w:pStyle w:val="CSILevel7"/>
      </w:pPr>
      <w:r>
        <w:t>Enclosure CE-1DA</w:t>
      </w:r>
    </w:p>
    <w:p w14:paraId="51B3F83C" w14:textId="1CC365EB" w:rsidR="00937CF4" w:rsidRDefault="00937CF4" w:rsidP="00937CF4">
      <w:pPr>
        <w:pStyle w:val="CSILevel8"/>
      </w:pPr>
      <w:r>
        <w:t xml:space="preserve">One DDBC-120-DALI controller </w:t>
      </w:r>
    </w:p>
    <w:p w14:paraId="0F29ABCF" w14:textId="7502A43C" w:rsidR="00937CF4" w:rsidRDefault="00937CF4" w:rsidP="00937CF4">
      <w:pPr>
        <w:pStyle w:val="CSILevel7"/>
      </w:pPr>
      <w:r>
        <w:t xml:space="preserve"> Enclosure CE-1J8-1PS</w:t>
      </w:r>
    </w:p>
    <w:p w14:paraId="016399B9" w14:textId="41C090CA" w:rsidR="00937CF4" w:rsidRDefault="00937CF4" w:rsidP="00937CF4">
      <w:pPr>
        <w:pStyle w:val="CSILevel8"/>
      </w:pPr>
      <w:r>
        <w:t xml:space="preserve">One JACE interface </w:t>
      </w:r>
    </w:p>
    <w:p w14:paraId="137F79CA" w14:textId="7658F589" w:rsidR="00937CF4" w:rsidRDefault="00937CF4" w:rsidP="00937CF4">
      <w:pPr>
        <w:pStyle w:val="CSILevel8"/>
      </w:pPr>
      <w:r>
        <w:t>One Power Supply (PS)</w:t>
      </w:r>
    </w:p>
    <w:p w14:paraId="4DD07065" w14:textId="742184B6" w:rsidR="00937CF4" w:rsidRDefault="00937CF4" w:rsidP="00937CF4">
      <w:pPr>
        <w:pStyle w:val="CSILevel7"/>
      </w:pPr>
      <w:r>
        <w:t>Enclosure CE-ETO</w:t>
      </w:r>
    </w:p>
    <w:p w14:paraId="44ED3C1E" w14:textId="6065EDAE" w:rsidR="00937CF4" w:rsidRDefault="00937CF4" w:rsidP="00937CF4">
      <w:pPr>
        <w:pStyle w:val="CSILevel8"/>
      </w:pPr>
      <w:r>
        <w:lastRenderedPageBreak/>
        <w:t xml:space="preserve">Custom enclosure </w:t>
      </w:r>
    </w:p>
    <w:p w14:paraId="6678C2CD" w14:textId="04909533" w:rsidR="00937CF4" w:rsidRDefault="00937CF4" w:rsidP="00937CF4">
      <w:pPr>
        <w:pStyle w:val="CSILevel7"/>
      </w:pPr>
      <w:r>
        <w:t>Enclosure DCE-ETO</w:t>
      </w:r>
    </w:p>
    <w:p w14:paraId="39B88870" w14:textId="64E18C15" w:rsidR="00937CF4" w:rsidRDefault="00937CF4" w:rsidP="00937CF4">
      <w:pPr>
        <w:pStyle w:val="CSILevel8"/>
      </w:pPr>
      <w:r>
        <w:t xml:space="preserve">Customer enclosure using DH2x24 </w:t>
      </w:r>
      <w:proofErr w:type="gramStart"/>
      <w:r>
        <w:t>panel</w:t>
      </w:r>
      <w:proofErr w:type="gramEnd"/>
    </w:p>
    <w:p w14:paraId="15664161" w14:textId="77777777" w:rsidR="00CE4433" w:rsidRDefault="00CE4433" w:rsidP="00FA736E">
      <w:pPr>
        <w:pStyle w:val="CSILevel4"/>
        <w:numPr>
          <w:ilvl w:val="0"/>
          <w:numId w:val="0"/>
        </w:numPr>
        <w:ind w:left="1440"/>
      </w:pPr>
    </w:p>
    <w:p w14:paraId="3BC7F086" w14:textId="67A08227" w:rsidR="00CE4433" w:rsidRDefault="00CE4433" w:rsidP="00FA736E">
      <w:pPr>
        <w:pStyle w:val="CSILevel4"/>
      </w:pPr>
      <w:r>
        <w:t>DALI load controller DDBC120-DALI</w:t>
      </w:r>
    </w:p>
    <w:p w14:paraId="30DE0E7B" w14:textId="77777777" w:rsidR="00CE4433" w:rsidRDefault="00CE4433" w:rsidP="00CE4433">
      <w:pPr>
        <w:pStyle w:val="CSILevel5"/>
      </w:pPr>
      <w:r>
        <w:t>General</w:t>
      </w:r>
    </w:p>
    <w:p w14:paraId="51DE5C0D" w14:textId="5876323D" w:rsidR="00CE4433" w:rsidRDefault="00CE4433" w:rsidP="00FA736E">
      <w:pPr>
        <w:pStyle w:val="CSILevel6"/>
      </w:pPr>
      <w:r>
        <w:t>The Philips DDBC120-DALI is designed to control of DALI electronic fluorescent ballasts or LED drivers.</w:t>
      </w:r>
    </w:p>
    <w:p w14:paraId="4AE55953" w14:textId="77777777" w:rsidR="00CE4433" w:rsidRDefault="00CE4433" w:rsidP="00FA736E">
      <w:pPr>
        <w:pStyle w:val="CSILevel6"/>
      </w:pPr>
      <w:r>
        <w:t xml:space="preserve">The Load Controller shall handle up to 64 DALI </w:t>
      </w:r>
      <w:proofErr w:type="gramStart"/>
      <w:r>
        <w:t>addresses</w:t>
      </w:r>
      <w:proofErr w:type="gramEnd"/>
    </w:p>
    <w:p w14:paraId="5A7E309E" w14:textId="58A0E9EB" w:rsidR="00CE4433" w:rsidRDefault="00CE4433" w:rsidP="00FA736E">
      <w:pPr>
        <w:pStyle w:val="CSILevel6"/>
      </w:pPr>
      <w:r>
        <w:t>The Load Controller shall support DALI 209 standard and provide controllability to tunable while luminaires.</w:t>
      </w:r>
    </w:p>
    <w:p w14:paraId="361C0BB2" w14:textId="77777777" w:rsidR="00CE4433" w:rsidRDefault="00CE4433" w:rsidP="00CE4433">
      <w:pPr>
        <w:pStyle w:val="CSILevel5"/>
      </w:pPr>
      <w:r>
        <w:t xml:space="preserve">Mechanical </w:t>
      </w:r>
    </w:p>
    <w:p w14:paraId="6CF96D86" w14:textId="77777777" w:rsidR="00CE4433" w:rsidRDefault="00CE4433" w:rsidP="00FA736E">
      <w:pPr>
        <w:pStyle w:val="CSILevel6"/>
      </w:pPr>
      <w:r>
        <w:t>Each module shall be labeled with manufacturer’s name, catalog number, and ratings.</w:t>
      </w:r>
    </w:p>
    <w:p w14:paraId="37EBA0EC" w14:textId="77777777" w:rsidR="00CE4433" w:rsidRDefault="00CE4433" w:rsidP="00FA736E">
      <w:pPr>
        <w:pStyle w:val="CSILevel6"/>
      </w:pPr>
      <w:r>
        <w:t>The load controller enclosure shall be designed for mounting on thirty-five (35mm) millimeter DIN rail.</w:t>
      </w:r>
    </w:p>
    <w:p w14:paraId="65893F4B" w14:textId="22EF9E35" w:rsidR="00CE4433" w:rsidRDefault="00CE4433" w:rsidP="00FA736E">
      <w:pPr>
        <w:pStyle w:val="CSILevel6"/>
      </w:pPr>
      <w:r>
        <w:t xml:space="preserve">The load </w:t>
      </w:r>
      <w:r w:rsidR="002567A6">
        <w:t>c</w:t>
      </w:r>
      <w:r>
        <w:t xml:space="preserve">ontroller is designed for installation into the Philips </w:t>
      </w:r>
      <w:r w:rsidR="002567A6">
        <w:t>C</w:t>
      </w:r>
      <w:r>
        <w:t xml:space="preserve">E Series Enclosure, a NEMA-1 approved enclosure or switchboards near the circuit breakers without the use of DIN rail. </w:t>
      </w:r>
    </w:p>
    <w:p w14:paraId="5D4E1DF9" w14:textId="77777777" w:rsidR="00CE4433" w:rsidRDefault="00CE4433" w:rsidP="00FA736E">
      <w:pPr>
        <w:pStyle w:val="CSILevel6"/>
      </w:pPr>
      <w:r>
        <w:t>The load controller’s construction shall be Lexan 920, UL94-VO in a DIN Rail style case.</w:t>
      </w:r>
    </w:p>
    <w:p w14:paraId="18E0D1B8" w14:textId="7F5AE7BA" w:rsidR="00CE4433" w:rsidRDefault="00CE4433" w:rsidP="00FA736E">
      <w:pPr>
        <w:pStyle w:val="CSILevel6"/>
      </w:pPr>
      <w:r>
        <w:t xml:space="preserve">The load controller shall measure no more than </w:t>
      </w:r>
      <w:r w:rsidR="002567A6">
        <w:t>3.74</w:t>
      </w:r>
      <w:r>
        <w:t xml:space="preserve"> x </w:t>
      </w:r>
      <w:r w:rsidR="002567A6">
        <w:t xml:space="preserve">4.13 </w:t>
      </w:r>
      <w:r>
        <w:t xml:space="preserve">x </w:t>
      </w:r>
      <w:r w:rsidR="002567A6">
        <w:t>2.95</w:t>
      </w:r>
      <w:r>
        <w:t xml:space="preserve"> inches (</w:t>
      </w:r>
      <w:r w:rsidR="002567A6">
        <w:t>95</w:t>
      </w:r>
      <w:r>
        <w:t xml:space="preserve"> x </w:t>
      </w:r>
      <w:r w:rsidR="002567A6">
        <w:t>105</w:t>
      </w:r>
      <w:r>
        <w:t xml:space="preserve"> x </w:t>
      </w:r>
      <w:r w:rsidR="002567A6">
        <w:t>75</w:t>
      </w:r>
      <w:r>
        <w:t xml:space="preserve"> mm).</w:t>
      </w:r>
    </w:p>
    <w:p w14:paraId="03DA47C7" w14:textId="40D0F6A5" w:rsidR="00CE4433" w:rsidRDefault="00CE4433" w:rsidP="00FA736E">
      <w:pPr>
        <w:pStyle w:val="CSILevel6"/>
      </w:pPr>
      <w:r>
        <w:t xml:space="preserve">The load controller shall weigh no more than </w:t>
      </w:r>
      <w:r w:rsidR="002567A6">
        <w:t>0.99</w:t>
      </w:r>
      <w:r>
        <w:t xml:space="preserve"> pounds (</w:t>
      </w:r>
      <w:r w:rsidR="002567A6">
        <w:t>0.45</w:t>
      </w:r>
      <w:r>
        <w:t xml:space="preserve"> kg).</w:t>
      </w:r>
    </w:p>
    <w:p w14:paraId="68005F27" w14:textId="12B959CB" w:rsidR="00CE4433" w:rsidRDefault="00CE4433" w:rsidP="00FA736E">
      <w:pPr>
        <w:pStyle w:val="CSILevel6"/>
      </w:pPr>
      <w:r>
        <w:t xml:space="preserve">The load controller shall operate </w:t>
      </w:r>
      <w:proofErr w:type="gramStart"/>
      <w:r>
        <w:t>within:</w:t>
      </w:r>
      <w:proofErr w:type="gramEnd"/>
      <w:r>
        <w:t xml:space="preserve"> </w:t>
      </w:r>
      <w:r w:rsidR="00884211">
        <w:t>-4</w:t>
      </w:r>
      <w:r>
        <w:t xml:space="preserve"> to 104 degrees Fahrenheit (</w:t>
      </w:r>
      <w:r w:rsidR="00884211">
        <w:t>-20</w:t>
      </w:r>
      <w:r>
        <w:t xml:space="preserve"> - </w:t>
      </w:r>
      <w:r w:rsidR="00884211">
        <w:t>50</w:t>
      </w:r>
      <w:r>
        <w:t>°C) in zero (0) to 90 percent relative humidity, non-condensing.</w:t>
      </w:r>
    </w:p>
    <w:p w14:paraId="714F4E68" w14:textId="68DC6AC3" w:rsidR="00CE4433" w:rsidRDefault="00CE4433" w:rsidP="00FA736E">
      <w:pPr>
        <w:pStyle w:val="CSILevel6"/>
      </w:pPr>
      <w:r>
        <w:t xml:space="preserve">Interface shall be </w:t>
      </w:r>
      <w:r w:rsidR="00884211">
        <w:t>UL</w:t>
      </w:r>
      <w:r>
        <w:t>, FCC, and RoHS compliant.</w:t>
      </w:r>
    </w:p>
    <w:p w14:paraId="0A7FD38F" w14:textId="77777777" w:rsidR="00CE4433" w:rsidRDefault="00CE4433" w:rsidP="00FA736E">
      <w:pPr>
        <w:pStyle w:val="CSILevel6"/>
      </w:pPr>
      <w:r>
        <w:t xml:space="preserve">User controls shall provide: </w:t>
      </w:r>
    </w:p>
    <w:p w14:paraId="64E3DE74" w14:textId="77777777" w:rsidR="00CE4433" w:rsidRDefault="00CE4433" w:rsidP="00FA736E">
      <w:pPr>
        <w:pStyle w:val="CSILevel7"/>
      </w:pPr>
      <w:r>
        <w:t>Service Switch</w:t>
      </w:r>
    </w:p>
    <w:p w14:paraId="14D9E940" w14:textId="77777777" w:rsidR="00CE4433" w:rsidRDefault="00CE4433" w:rsidP="00FA736E">
      <w:pPr>
        <w:pStyle w:val="CSILevel7"/>
      </w:pPr>
      <w:r>
        <w:t>Diagnostic LED</w:t>
      </w:r>
    </w:p>
    <w:p w14:paraId="3CC6212C" w14:textId="7883242A" w:rsidR="00CE4433" w:rsidRDefault="00884211" w:rsidP="00CC7461">
      <w:pPr>
        <w:pStyle w:val="CSILevel7"/>
        <w:tabs>
          <w:tab w:val="clear" w:pos="2340"/>
          <w:tab w:val="left" w:pos="2610"/>
        </w:tabs>
      </w:pPr>
      <w:r>
        <w:t>(1)</w:t>
      </w:r>
      <w:r w:rsidR="00CE4433">
        <w:t xml:space="preserve"> Class 2 dry contact inputs, consisting of 1x14 AWG screw terminal.</w:t>
      </w:r>
    </w:p>
    <w:p w14:paraId="17F36469" w14:textId="77777777" w:rsidR="00CE4433" w:rsidRDefault="00CE4433" w:rsidP="00FA736E">
      <w:pPr>
        <w:pStyle w:val="CSILevel7"/>
      </w:pPr>
      <w:r>
        <w:t xml:space="preserve">Dry Contact input shall be rated </w:t>
      </w:r>
      <w:proofErr w:type="gramStart"/>
      <w:r>
        <w:t>0-10 volt</w:t>
      </w:r>
      <w:proofErr w:type="gramEnd"/>
      <w:r>
        <w:t xml:space="preserve"> DC 0.7mA per input.</w:t>
      </w:r>
    </w:p>
    <w:p w14:paraId="6F5FD84C" w14:textId="77777777" w:rsidR="00CE4433" w:rsidRDefault="00CE4433" w:rsidP="00FA736E">
      <w:pPr>
        <w:pStyle w:val="CSILevel7"/>
      </w:pPr>
      <w:r>
        <w:t xml:space="preserve">The </w:t>
      </w:r>
      <w:proofErr w:type="spellStart"/>
      <w:r>
        <w:t>DyNet</w:t>
      </w:r>
      <w:proofErr w:type="spellEnd"/>
      <w:r>
        <w:t xml:space="preserve"> RS-485 Serial Port connections provided by six (6) 1x14 AWG screw terminals.</w:t>
      </w:r>
    </w:p>
    <w:p w14:paraId="6DFCB1AF" w14:textId="77777777" w:rsidR="00CE4433" w:rsidRDefault="00CE4433" w:rsidP="00CE4433">
      <w:pPr>
        <w:pStyle w:val="CSILevel5"/>
      </w:pPr>
      <w:r>
        <w:t>Electrical</w:t>
      </w:r>
    </w:p>
    <w:p w14:paraId="12397D6A" w14:textId="04C1284D" w:rsidR="00CE4433" w:rsidRDefault="00CE4433" w:rsidP="00FA736E">
      <w:pPr>
        <w:pStyle w:val="CSILevel6"/>
      </w:pPr>
      <w:proofErr w:type="spellStart"/>
      <w:r>
        <w:t>DyNet</w:t>
      </w:r>
      <w:proofErr w:type="spellEnd"/>
      <w:r>
        <w:t xml:space="preserve"> DC supply Input power shall be </w:t>
      </w:r>
      <w:r w:rsidR="00714B8B">
        <w:t xml:space="preserve">twelve </w:t>
      </w:r>
      <w:r>
        <w:t>volts DC (</w:t>
      </w:r>
      <w:r w:rsidR="00872822">
        <w:t>12</w:t>
      </w:r>
      <w:r>
        <w:t>VDC).</w:t>
      </w:r>
    </w:p>
    <w:p w14:paraId="428D0248" w14:textId="3C862BF6" w:rsidR="00CE4433" w:rsidRDefault="00CE4433" w:rsidP="00FA736E">
      <w:pPr>
        <w:pStyle w:val="CSILevel6"/>
      </w:pPr>
      <w:r>
        <w:t xml:space="preserve">Nominal </w:t>
      </w:r>
      <w:proofErr w:type="spellStart"/>
      <w:r>
        <w:t>DyNet</w:t>
      </w:r>
      <w:proofErr w:type="spellEnd"/>
      <w:r>
        <w:t xml:space="preserve"> power rating shall not exceed </w:t>
      </w:r>
      <w:r w:rsidR="00714B8B">
        <w:t xml:space="preserve">one </w:t>
      </w:r>
      <w:r>
        <w:t xml:space="preserve">hundred </w:t>
      </w:r>
      <w:r w:rsidR="00714B8B">
        <w:t xml:space="preserve">and twenty </w:t>
      </w:r>
      <w:r>
        <w:t>milliamps (</w:t>
      </w:r>
      <w:r w:rsidR="00872822">
        <w:t>120</w:t>
      </w:r>
      <w:r>
        <w:t>mA).</w:t>
      </w:r>
    </w:p>
    <w:p w14:paraId="369D5587" w14:textId="77777777" w:rsidR="00CE4433" w:rsidRDefault="00CE4433" w:rsidP="00FA736E">
      <w:pPr>
        <w:pStyle w:val="CSILevel6"/>
      </w:pPr>
      <w:r>
        <w:t>Control Circuit Supply shall be rated:</w:t>
      </w:r>
    </w:p>
    <w:p w14:paraId="4CE6FFEC" w14:textId="37E25CB7" w:rsidR="00CE4433" w:rsidRDefault="00CE4433" w:rsidP="00FA736E">
      <w:pPr>
        <w:pStyle w:val="CSILevel6"/>
      </w:pPr>
      <w:r>
        <w:t>120V-</w:t>
      </w:r>
      <w:r w:rsidR="00884211">
        <w:t>240</w:t>
      </w:r>
      <w:r>
        <w:t>VAC (+10%/-15%) 50/60 Hz</w:t>
      </w:r>
    </w:p>
    <w:p w14:paraId="54F4DF71" w14:textId="77777777" w:rsidR="00CE4433" w:rsidRDefault="00CE4433" w:rsidP="00FA736E">
      <w:pPr>
        <w:pStyle w:val="CSILevel6"/>
      </w:pPr>
      <w:r>
        <w:t>Single phase and Neutral</w:t>
      </w:r>
    </w:p>
    <w:p w14:paraId="4200942F" w14:textId="75FADBA3" w:rsidR="00CE4433" w:rsidRDefault="00CE4433" w:rsidP="00FA736E">
      <w:pPr>
        <w:pStyle w:val="CSILevel6"/>
      </w:pPr>
      <w:r>
        <w:t>Input current Max. 0.</w:t>
      </w:r>
      <w:r w:rsidR="00884211">
        <w:t>25A</w:t>
      </w:r>
    </w:p>
    <w:p w14:paraId="2B41B5A7" w14:textId="77777777" w:rsidR="00CE4433" w:rsidRDefault="00CE4433" w:rsidP="00FA736E">
      <w:pPr>
        <w:pStyle w:val="CSILevel6"/>
      </w:pPr>
      <w:r>
        <w:t>Line voltage supply terminals (Line, Neutral, and Ground) shall accept 8-#24 AWG copper wire.</w:t>
      </w:r>
    </w:p>
    <w:p w14:paraId="12E294B3" w14:textId="77777777" w:rsidR="00CE4433" w:rsidRDefault="00CE4433" w:rsidP="00FA736E">
      <w:pPr>
        <w:pStyle w:val="CSILevel6"/>
      </w:pPr>
      <w:r>
        <w:t>Relay Output Channels:</w:t>
      </w:r>
    </w:p>
    <w:p w14:paraId="196F4004" w14:textId="1E86075F" w:rsidR="00CE4433" w:rsidRDefault="00884211" w:rsidP="00FA736E">
      <w:pPr>
        <w:pStyle w:val="CSILevel7"/>
      </w:pPr>
      <w:r>
        <w:t>One</w:t>
      </w:r>
      <w:r w:rsidR="00CE4433">
        <w:t xml:space="preserve"> (</w:t>
      </w:r>
      <w:r>
        <w:t>1</w:t>
      </w:r>
      <w:r w:rsidR="00CE4433">
        <w:t xml:space="preserve">) load </w:t>
      </w:r>
      <w:proofErr w:type="gramStart"/>
      <w:r w:rsidR="00CE4433">
        <w:t>channels</w:t>
      </w:r>
      <w:proofErr w:type="gramEnd"/>
      <w:r w:rsidR="00CE4433">
        <w:t xml:space="preserve"> rated at </w:t>
      </w:r>
      <w:r>
        <w:t>20</w:t>
      </w:r>
      <w:r w:rsidR="00CE4433">
        <w:t xml:space="preserve"> amperes for DALI ballast power supply</w:t>
      </w:r>
    </w:p>
    <w:p w14:paraId="6E259BBB" w14:textId="77777777" w:rsidR="00CE4433" w:rsidRDefault="00CE4433" w:rsidP="00FA736E">
      <w:pPr>
        <w:pStyle w:val="CSILevel7"/>
      </w:pPr>
      <w:r>
        <w:t>Channel terminals (channel IN &amp; channel OUT) shall accept 8-#24 AWG copper wire.</w:t>
      </w:r>
    </w:p>
    <w:p w14:paraId="33D4415B" w14:textId="77777777" w:rsidR="00CE4433" w:rsidRDefault="00CE4433" w:rsidP="00FA736E">
      <w:pPr>
        <w:pStyle w:val="CSILevel6"/>
      </w:pPr>
      <w:r>
        <w:t>Control Output Loops (data buses):</w:t>
      </w:r>
    </w:p>
    <w:p w14:paraId="70DC139A" w14:textId="04DDE90C" w:rsidR="00CE4433" w:rsidRDefault="00884211" w:rsidP="00FA736E">
      <w:pPr>
        <w:pStyle w:val="CSILevel7"/>
      </w:pPr>
      <w:r>
        <w:t>One</w:t>
      </w:r>
      <w:r w:rsidR="00CE4433">
        <w:t xml:space="preserve"> (</w:t>
      </w:r>
      <w:r>
        <w:t>1</w:t>
      </w:r>
      <w:r w:rsidR="00CE4433">
        <w:t>) DALI control loops (data buses).</w:t>
      </w:r>
    </w:p>
    <w:p w14:paraId="45E8E917" w14:textId="77777777" w:rsidR="00CE4433" w:rsidRDefault="00CE4433" w:rsidP="00FA736E">
      <w:pPr>
        <w:pStyle w:val="CSILevel7"/>
      </w:pPr>
      <w:r>
        <w:t>Sixty-four (64) control channels per loop.</w:t>
      </w:r>
    </w:p>
    <w:p w14:paraId="0A42DBCE" w14:textId="77777777" w:rsidR="00CE4433" w:rsidRDefault="00CE4433" w:rsidP="00FA736E">
      <w:pPr>
        <w:pStyle w:val="CSILevel7"/>
      </w:pPr>
      <w:r>
        <w:t xml:space="preserve">Loops include </w:t>
      </w:r>
      <w:proofErr w:type="gramStart"/>
      <w:r>
        <w:t>two way</w:t>
      </w:r>
      <w:proofErr w:type="gramEnd"/>
      <w:r>
        <w:t xml:space="preserve"> communication capabilities.</w:t>
      </w:r>
    </w:p>
    <w:p w14:paraId="41838333" w14:textId="77777777" w:rsidR="00CE4433" w:rsidRDefault="00CE4433" w:rsidP="00FA736E">
      <w:pPr>
        <w:pStyle w:val="CSILevel7"/>
      </w:pPr>
      <w:r>
        <w:lastRenderedPageBreak/>
        <w:t xml:space="preserve">DALI output terminals: 12-22 AWG copper wire,  </w:t>
      </w:r>
    </w:p>
    <w:p w14:paraId="6D4D1178" w14:textId="77777777" w:rsidR="00CE4433" w:rsidRDefault="00CE4433" w:rsidP="00FA736E">
      <w:pPr>
        <w:pStyle w:val="CSILevel7"/>
      </w:pPr>
      <w:r>
        <w:t xml:space="preserve">Low Voltage Class 1 or 2 </w:t>
      </w:r>
    </w:p>
    <w:p w14:paraId="40A40F8C" w14:textId="77777777" w:rsidR="00CE4433" w:rsidRDefault="00CE4433" w:rsidP="00FB515D">
      <w:pPr>
        <w:pStyle w:val="CSILevel7"/>
        <w:tabs>
          <w:tab w:val="clear" w:pos="2340"/>
          <w:tab w:val="left" w:pos="2610"/>
        </w:tabs>
      </w:pPr>
      <w:r>
        <w:t xml:space="preserve">Reference Data Cable: Belden 1502R / 1502P or equivalent as approved by Philips. </w:t>
      </w:r>
    </w:p>
    <w:p w14:paraId="5F268E0A" w14:textId="77777777" w:rsidR="00CE4433" w:rsidRDefault="00CE4433" w:rsidP="00CE4433">
      <w:pPr>
        <w:pStyle w:val="CSILevel5"/>
      </w:pPr>
      <w:r>
        <w:t>Diagnostic Functions:</w:t>
      </w:r>
    </w:p>
    <w:p w14:paraId="6523F8E9" w14:textId="77777777" w:rsidR="00CE4433" w:rsidRDefault="00CE4433" w:rsidP="00FA736E">
      <w:pPr>
        <w:pStyle w:val="CSILevel6"/>
      </w:pPr>
      <w:r>
        <w:t>Lamp failure reporting.</w:t>
      </w:r>
    </w:p>
    <w:p w14:paraId="3010F656" w14:textId="50A240A7" w:rsidR="00CE4433" w:rsidRDefault="00BE0C0F" w:rsidP="00FA736E">
      <w:pPr>
        <w:pStyle w:val="CSILevel6"/>
      </w:pPr>
      <w:r>
        <w:t xml:space="preserve">Driver &amp; </w:t>
      </w:r>
      <w:r w:rsidR="00CE4433">
        <w:t>Ballast failure reporting.</w:t>
      </w:r>
    </w:p>
    <w:p w14:paraId="15C7061B" w14:textId="5E0C3656" w:rsidR="00CE4433" w:rsidRDefault="00BE0C0F" w:rsidP="00FA736E">
      <w:pPr>
        <w:pStyle w:val="CSILevel6"/>
      </w:pPr>
      <w:r>
        <w:t xml:space="preserve">Driver &amp; </w:t>
      </w:r>
      <w:r w:rsidR="00CE4433">
        <w:t>Ballast run time tracking for each ballast and switched output.</w:t>
      </w:r>
    </w:p>
    <w:p w14:paraId="34143B98" w14:textId="131A799E" w:rsidR="00BE0C0F" w:rsidRDefault="00BE0C0F" w:rsidP="00FA736E">
      <w:pPr>
        <w:pStyle w:val="CSILevel6"/>
      </w:pPr>
      <w:r>
        <w:t>Driver runtime tracking</w:t>
      </w:r>
    </w:p>
    <w:p w14:paraId="0F41EA84" w14:textId="77777777" w:rsidR="00CE4433" w:rsidRDefault="00CE4433" w:rsidP="00FA736E">
      <w:pPr>
        <w:pStyle w:val="CSILevel6"/>
      </w:pPr>
      <w:r>
        <w:t>Device Online/Off-line status.</w:t>
      </w:r>
    </w:p>
    <w:p w14:paraId="6ECE7FF9" w14:textId="77777777" w:rsidR="00CE4433" w:rsidRDefault="00CE4433" w:rsidP="00FA736E">
      <w:pPr>
        <w:pStyle w:val="CSILevel6"/>
      </w:pPr>
      <w:r>
        <w:t>Diagnostic Functions, indicating device Online/Offline status, shall be accessible thru Philips Envision Project and Envision Manager, Touch Screen, or BAS interface.</w:t>
      </w:r>
    </w:p>
    <w:p w14:paraId="0310723D" w14:textId="77777777" w:rsidR="00CE4433" w:rsidRDefault="00CE4433" w:rsidP="00FA736E">
      <w:pPr>
        <w:pStyle w:val="CSILevel6"/>
      </w:pPr>
      <w:r>
        <w:t>Availability of some diagnostics is dependent on ballast type.</w:t>
      </w:r>
    </w:p>
    <w:p w14:paraId="28FB4E86" w14:textId="77777777" w:rsidR="00CE4433" w:rsidRDefault="00CE4433" w:rsidP="00CE4433">
      <w:pPr>
        <w:pStyle w:val="CSILevel5"/>
      </w:pPr>
      <w:r>
        <w:t>Equipment List (quantities as shown in schedules, tables, and drawings):</w:t>
      </w:r>
    </w:p>
    <w:p w14:paraId="2382ECB8" w14:textId="0DFD32B8" w:rsidR="00CE4433" w:rsidRDefault="00CE4433" w:rsidP="00FA736E">
      <w:pPr>
        <w:pStyle w:val="CSILevel6"/>
      </w:pPr>
      <w:r>
        <w:t>D</w:t>
      </w:r>
      <w:r w:rsidR="00BE0C0F">
        <w:t xml:space="preserve">DBC120 </w:t>
      </w:r>
      <w:r>
        <w:t>-DALI</w:t>
      </w:r>
      <w:r w:rsidR="00342354">
        <w:t xml:space="preserve"> </w:t>
      </w:r>
      <w:r w:rsidR="00342354">
        <w:tab/>
      </w:r>
      <w:r w:rsidR="00342354">
        <w:tab/>
      </w:r>
      <w:r w:rsidR="00342354">
        <w:tab/>
        <w:t xml:space="preserve">(Philips 12NC – </w:t>
      </w:r>
      <w:r w:rsidR="00342354" w:rsidRPr="00342354">
        <w:t>913703685109</w:t>
      </w:r>
      <w:r w:rsidR="00342354">
        <w:t>)</w:t>
      </w:r>
    </w:p>
    <w:p w14:paraId="318B5DBF" w14:textId="77777777" w:rsidR="00937CF4" w:rsidRDefault="00937CF4" w:rsidP="00FA736E">
      <w:pPr>
        <w:pStyle w:val="CSILevel7"/>
        <w:numPr>
          <w:ilvl w:val="0"/>
          <w:numId w:val="0"/>
        </w:numPr>
        <w:ind w:left="2520"/>
      </w:pPr>
    </w:p>
    <w:p w14:paraId="6DAC53D1" w14:textId="7093113F" w:rsidR="00BE0C0F" w:rsidRDefault="00BE0C0F" w:rsidP="00BE0C0F">
      <w:pPr>
        <w:pStyle w:val="CSILevel4"/>
      </w:pPr>
      <w:r>
        <w:t>DALI broadcast or 0-10V load controller DDBC1200</w:t>
      </w:r>
    </w:p>
    <w:p w14:paraId="071867D3" w14:textId="77777777" w:rsidR="00BE0C0F" w:rsidRDefault="00BE0C0F" w:rsidP="00BE0C0F">
      <w:pPr>
        <w:pStyle w:val="CSILevel5"/>
      </w:pPr>
      <w:r>
        <w:t>General</w:t>
      </w:r>
    </w:p>
    <w:p w14:paraId="4E53B689" w14:textId="7B0BCA82" w:rsidR="00BE0C0F" w:rsidRDefault="00BE0C0F" w:rsidP="00BE0C0F">
      <w:pPr>
        <w:pStyle w:val="CSILevel6"/>
      </w:pPr>
      <w:r>
        <w:t>The Philips DDBC1200 is designed to control 12 independent output channels, each selectable to DALI Broadcast or 0-10 V.</w:t>
      </w:r>
    </w:p>
    <w:p w14:paraId="7C8E780A" w14:textId="69CB845F" w:rsidR="00BE0C0F" w:rsidRDefault="00BE0C0F" w:rsidP="00BE0C0F">
      <w:pPr>
        <w:pStyle w:val="CSILevel6"/>
      </w:pPr>
      <w:r>
        <w:t>The Load Controller shall handle up to 80 DALI drivers</w:t>
      </w:r>
      <w:r w:rsidR="00872822">
        <w:t xml:space="preserve"> per channel and a total of 300 DALI </w:t>
      </w:r>
      <w:proofErr w:type="gramStart"/>
      <w:r w:rsidR="00872822">
        <w:t>drivers</w:t>
      </w:r>
      <w:proofErr w:type="gramEnd"/>
    </w:p>
    <w:p w14:paraId="1589237B" w14:textId="77777777" w:rsidR="00BE0C0F" w:rsidRDefault="00BE0C0F" w:rsidP="00BE0C0F">
      <w:pPr>
        <w:pStyle w:val="CSILevel5"/>
      </w:pPr>
      <w:r>
        <w:t xml:space="preserve">Mechanical </w:t>
      </w:r>
    </w:p>
    <w:p w14:paraId="4922D50A" w14:textId="77777777" w:rsidR="00BE0C0F" w:rsidRDefault="00BE0C0F" w:rsidP="00BE0C0F">
      <w:pPr>
        <w:pStyle w:val="CSILevel6"/>
      </w:pPr>
      <w:r>
        <w:t>Each module shall be labeled with manufacturer’s name, catalog number, and ratings.</w:t>
      </w:r>
    </w:p>
    <w:p w14:paraId="5853BE2E" w14:textId="77777777" w:rsidR="00BE0C0F" w:rsidRDefault="00BE0C0F" w:rsidP="00BE0C0F">
      <w:pPr>
        <w:pStyle w:val="CSILevel6"/>
      </w:pPr>
      <w:r>
        <w:t>The load controller enclosure shall be designed for mounting on thirty-five (35mm) millimeter DIN rail.</w:t>
      </w:r>
    </w:p>
    <w:p w14:paraId="1FB3CF44" w14:textId="77777777" w:rsidR="00BE0C0F" w:rsidRDefault="00BE0C0F" w:rsidP="00BE0C0F">
      <w:pPr>
        <w:pStyle w:val="CSILevel6"/>
      </w:pPr>
      <w:r>
        <w:t xml:space="preserve">The load controller is designed for installation into the Philips CE Series Enclosure, a NEMA-1 approved enclosure or switchboards near the circuit breakers without the use of DIN rail. </w:t>
      </w:r>
    </w:p>
    <w:p w14:paraId="50233466" w14:textId="77777777" w:rsidR="00BE0C0F" w:rsidRDefault="00BE0C0F" w:rsidP="00BE0C0F">
      <w:pPr>
        <w:pStyle w:val="CSILevel6"/>
      </w:pPr>
      <w:r>
        <w:t>The load controller’s construction shall be Lexan 920, UL94-VO in a DIN Rail style case.</w:t>
      </w:r>
    </w:p>
    <w:p w14:paraId="719E1EF1" w14:textId="342A6319" w:rsidR="00BE0C0F" w:rsidRDefault="00BE0C0F" w:rsidP="00BE0C0F">
      <w:pPr>
        <w:pStyle w:val="CSILevel6"/>
      </w:pPr>
      <w:r>
        <w:t>The load controller shall measure no more than 8.46 x 3.66 x 2.52 inches (215 x 93 x 64 mm).</w:t>
      </w:r>
    </w:p>
    <w:p w14:paraId="5A160759" w14:textId="0623F583" w:rsidR="00BE0C0F" w:rsidRDefault="00BE0C0F" w:rsidP="00BE0C0F">
      <w:pPr>
        <w:pStyle w:val="CSILevel6"/>
      </w:pPr>
      <w:r>
        <w:t>The load controller shall weigh no more than 1.19 pounds (0.54 kg).</w:t>
      </w:r>
    </w:p>
    <w:p w14:paraId="1A24CEA8" w14:textId="29152DFE" w:rsidR="00BE0C0F" w:rsidRDefault="00BE0C0F" w:rsidP="00BE0C0F">
      <w:pPr>
        <w:pStyle w:val="CSILevel6"/>
      </w:pPr>
      <w:r>
        <w:t xml:space="preserve">The load controller shall operate </w:t>
      </w:r>
      <w:proofErr w:type="gramStart"/>
      <w:r>
        <w:t>within:</w:t>
      </w:r>
      <w:proofErr w:type="gramEnd"/>
      <w:r>
        <w:t xml:space="preserve"> 32 to 104 degrees Fahrenheit (0 - 40°C) in zero (0) to 90 percent relative humidity, non-condensing.</w:t>
      </w:r>
    </w:p>
    <w:p w14:paraId="1118B709" w14:textId="77777777" w:rsidR="00BE0C0F" w:rsidRDefault="00BE0C0F" w:rsidP="00BE0C0F">
      <w:pPr>
        <w:pStyle w:val="CSILevel6"/>
      </w:pPr>
      <w:r>
        <w:t>Interface shall be UL, FCC, and RoHS compliant.</w:t>
      </w:r>
    </w:p>
    <w:p w14:paraId="7C3289FD" w14:textId="77777777" w:rsidR="00BE0C0F" w:rsidRDefault="00BE0C0F" w:rsidP="00BE0C0F">
      <w:pPr>
        <w:pStyle w:val="CSILevel6"/>
      </w:pPr>
      <w:r>
        <w:t xml:space="preserve">User controls shall provide: </w:t>
      </w:r>
    </w:p>
    <w:p w14:paraId="39E4B82E" w14:textId="77777777" w:rsidR="00BE0C0F" w:rsidRDefault="00BE0C0F" w:rsidP="00BE0C0F">
      <w:pPr>
        <w:pStyle w:val="CSILevel7"/>
      </w:pPr>
      <w:r>
        <w:t>Service Switch</w:t>
      </w:r>
    </w:p>
    <w:p w14:paraId="167A8D90" w14:textId="77777777" w:rsidR="00BE0C0F" w:rsidRDefault="00BE0C0F" w:rsidP="00BE0C0F">
      <w:pPr>
        <w:pStyle w:val="CSILevel7"/>
      </w:pPr>
      <w:r>
        <w:t>Diagnostic LED</w:t>
      </w:r>
    </w:p>
    <w:p w14:paraId="76958069" w14:textId="77777777" w:rsidR="00BE0C0F" w:rsidRDefault="00BE0C0F" w:rsidP="00CC7461">
      <w:pPr>
        <w:pStyle w:val="CSILevel7"/>
        <w:tabs>
          <w:tab w:val="clear" w:pos="2340"/>
        </w:tabs>
      </w:pPr>
      <w:r>
        <w:t>(1) Class 2 dry contact inputs, consisting of 1x14 AWG screw terminal.</w:t>
      </w:r>
    </w:p>
    <w:p w14:paraId="606C37B3" w14:textId="77777777" w:rsidR="00BE0C0F" w:rsidRDefault="00BE0C0F" w:rsidP="00BE0C0F">
      <w:pPr>
        <w:pStyle w:val="CSILevel7"/>
      </w:pPr>
      <w:r>
        <w:t xml:space="preserve">Dry Contact input shall be rated </w:t>
      </w:r>
      <w:proofErr w:type="gramStart"/>
      <w:r>
        <w:t>0-10 volt</w:t>
      </w:r>
      <w:proofErr w:type="gramEnd"/>
      <w:r>
        <w:t xml:space="preserve"> DC 0.7mA per input.</w:t>
      </w:r>
    </w:p>
    <w:p w14:paraId="32A1BC19" w14:textId="77777777" w:rsidR="00BE0C0F" w:rsidRDefault="00BE0C0F" w:rsidP="00BE0C0F">
      <w:pPr>
        <w:pStyle w:val="CSILevel7"/>
      </w:pPr>
      <w:r>
        <w:t xml:space="preserve">The </w:t>
      </w:r>
      <w:proofErr w:type="spellStart"/>
      <w:r>
        <w:t>DyNet</w:t>
      </w:r>
      <w:proofErr w:type="spellEnd"/>
      <w:r>
        <w:t xml:space="preserve"> RS-485 Serial Port connections provided by six (6) 1x14 AWG screw terminals.</w:t>
      </w:r>
    </w:p>
    <w:p w14:paraId="01B9DE68" w14:textId="77777777" w:rsidR="00BE0C0F" w:rsidRDefault="00BE0C0F" w:rsidP="00BE0C0F">
      <w:pPr>
        <w:pStyle w:val="CSILevel5"/>
      </w:pPr>
      <w:r>
        <w:t>Electrical</w:t>
      </w:r>
    </w:p>
    <w:p w14:paraId="5295EEA8" w14:textId="0DC8E549" w:rsidR="00BE0C0F" w:rsidRDefault="00BE0C0F" w:rsidP="00BE0C0F">
      <w:pPr>
        <w:pStyle w:val="CSILevel6"/>
      </w:pPr>
      <w:proofErr w:type="spellStart"/>
      <w:r>
        <w:t>DyNet</w:t>
      </w:r>
      <w:proofErr w:type="spellEnd"/>
      <w:r>
        <w:t xml:space="preserve"> DC supply Input power shall be </w:t>
      </w:r>
      <w:r w:rsidR="00E348CF">
        <w:t xml:space="preserve">twelve </w:t>
      </w:r>
      <w:r>
        <w:t>volts DC (</w:t>
      </w:r>
      <w:r w:rsidR="00872822">
        <w:t>12</w:t>
      </w:r>
      <w:r>
        <w:t>VDC).</w:t>
      </w:r>
    </w:p>
    <w:p w14:paraId="5CF189AF" w14:textId="20FC1C9F" w:rsidR="00BE0C0F" w:rsidRDefault="00BE0C0F" w:rsidP="00BE0C0F">
      <w:pPr>
        <w:pStyle w:val="CSILevel6"/>
      </w:pPr>
      <w:r>
        <w:t xml:space="preserve">Nominal </w:t>
      </w:r>
      <w:proofErr w:type="spellStart"/>
      <w:r>
        <w:t>DyNet</w:t>
      </w:r>
      <w:proofErr w:type="spellEnd"/>
      <w:r>
        <w:t xml:space="preserve"> power rating shall not exceed </w:t>
      </w:r>
      <w:r w:rsidR="00E348CF">
        <w:t>two</w:t>
      </w:r>
      <w:r>
        <w:t xml:space="preserve"> hundred milliamps (</w:t>
      </w:r>
      <w:r w:rsidR="00872822">
        <w:t>200</w:t>
      </w:r>
      <w:r>
        <w:t>mA).</w:t>
      </w:r>
    </w:p>
    <w:p w14:paraId="393BE993" w14:textId="77777777" w:rsidR="00BE0C0F" w:rsidRDefault="00BE0C0F" w:rsidP="00BE0C0F">
      <w:pPr>
        <w:pStyle w:val="CSILevel6"/>
      </w:pPr>
      <w:r>
        <w:t>Control Circuit Supply shall be rated:</w:t>
      </w:r>
    </w:p>
    <w:p w14:paraId="4A7C6E90" w14:textId="77777777" w:rsidR="00BE0C0F" w:rsidRDefault="00BE0C0F" w:rsidP="00BE0C0F">
      <w:pPr>
        <w:pStyle w:val="CSILevel6"/>
      </w:pPr>
      <w:r>
        <w:t>120V-240VAC (+10%/-15%) 50/60 Hz</w:t>
      </w:r>
    </w:p>
    <w:p w14:paraId="22AA7310" w14:textId="77777777" w:rsidR="00BE0C0F" w:rsidRDefault="00BE0C0F" w:rsidP="00BE0C0F">
      <w:pPr>
        <w:pStyle w:val="CSILevel6"/>
      </w:pPr>
      <w:r>
        <w:t>Single phase and Neutral</w:t>
      </w:r>
    </w:p>
    <w:p w14:paraId="0E634ABE" w14:textId="77777777" w:rsidR="00BE0C0F" w:rsidRDefault="00BE0C0F" w:rsidP="00BE0C0F">
      <w:pPr>
        <w:pStyle w:val="CSILevel6"/>
      </w:pPr>
      <w:r>
        <w:lastRenderedPageBreak/>
        <w:t>Input current Max. 0.25A</w:t>
      </w:r>
    </w:p>
    <w:p w14:paraId="123700B8" w14:textId="77777777" w:rsidR="00BE0C0F" w:rsidRDefault="00BE0C0F" w:rsidP="00BE0C0F">
      <w:pPr>
        <w:pStyle w:val="CSILevel6"/>
      </w:pPr>
      <w:r>
        <w:t>Line voltage supply terminals (Line, Neutral, and Ground) shall accept 8-#24 AWG copper wire.</w:t>
      </w:r>
    </w:p>
    <w:p w14:paraId="6B953A49" w14:textId="77777777" w:rsidR="00BE0C0F" w:rsidRDefault="00BE0C0F" w:rsidP="00BE0C0F">
      <w:pPr>
        <w:pStyle w:val="CSILevel6"/>
      </w:pPr>
      <w:r>
        <w:t>Control Output Loops (data buses):</w:t>
      </w:r>
    </w:p>
    <w:p w14:paraId="56EA033F" w14:textId="7B96F8F9" w:rsidR="00BE0C0F" w:rsidRDefault="00872822" w:rsidP="00BE0C0F">
      <w:pPr>
        <w:pStyle w:val="CSILevel7"/>
      </w:pPr>
      <w:r>
        <w:t>12</w:t>
      </w:r>
      <w:r w:rsidR="00BE0C0F">
        <w:t xml:space="preserve"> DALI </w:t>
      </w:r>
      <w:r>
        <w:t xml:space="preserve">Broadcast or 0-10V </w:t>
      </w:r>
      <w:r w:rsidR="00BE0C0F">
        <w:t>control loops (data buses).</w:t>
      </w:r>
    </w:p>
    <w:p w14:paraId="38FDD66A" w14:textId="087C19EF" w:rsidR="00BE0C0F" w:rsidRDefault="00872822" w:rsidP="00BE0C0F">
      <w:pPr>
        <w:pStyle w:val="CSILevel7"/>
      </w:pPr>
      <w:r>
        <w:t>O</w:t>
      </w:r>
      <w:r w:rsidR="00BE0C0F">
        <w:t xml:space="preserve">utput terminals: 12-22 AWG copper wire,  </w:t>
      </w:r>
    </w:p>
    <w:p w14:paraId="7D177AB8" w14:textId="77777777" w:rsidR="00BE0C0F" w:rsidRDefault="00BE0C0F" w:rsidP="00CC7461">
      <w:pPr>
        <w:pStyle w:val="CSILevel7"/>
        <w:tabs>
          <w:tab w:val="clear" w:pos="2340"/>
        </w:tabs>
      </w:pPr>
      <w:r>
        <w:t xml:space="preserve">Low Voltage Class 1 or 2 </w:t>
      </w:r>
    </w:p>
    <w:p w14:paraId="08CBE4D3" w14:textId="77777777" w:rsidR="00BE0C0F" w:rsidRDefault="00BE0C0F" w:rsidP="00BE0C0F">
      <w:pPr>
        <w:pStyle w:val="CSILevel7"/>
      </w:pPr>
      <w:r>
        <w:t xml:space="preserve">Reference Data Cable: Belden 1502R / 1502P or equivalent as approved by Philips. </w:t>
      </w:r>
    </w:p>
    <w:p w14:paraId="11162F6C" w14:textId="77777777" w:rsidR="00BE0C0F" w:rsidRDefault="00BE0C0F" w:rsidP="00BE0C0F">
      <w:pPr>
        <w:pStyle w:val="CSILevel5"/>
      </w:pPr>
      <w:r>
        <w:t>Diagnostic Functions:</w:t>
      </w:r>
    </w:p>
    <w:p w14:paraId="4FD3E5F4" w14:textId="77777777" w:rsidR="00BE0C0F" w:rsidRDefault="00BE0C0F" w:rsidP="00BE0C0F">
      <w:pPr>
        <w:pStyle w:val="CSILevel6"/>
      </w:pPr>
      <w:r>
        <w:t>Device Online/Off-line status.</w:t>
      </w:r>
    </w:p>
    <w:p w14:paraId="0F29A4A0" w14:textId="77777777" w:rsidR="00BE0C0F" w:rsidRDefault="00BE0C0F" w:rsidP="00BE0C0F">
      <w:pPr>
        <w:pStyle w:val="CSILevel6"/>
      </w:pPr>
      <w:r>
        <w:t>Diagnostic Functions, indicating device Online/Offline status, shall be accessible thru Philips Envision Project and Envision Manager, Touch Screen, or BAS interface.</w:t>
      </w:r>
    </w:p>
    <w:p w14:paraId="6A9CE61B" w14:textId="77777777" w:rsidR="00BE0C0F" w:rsidRDefault="00BE0C0F" w:rsidP="00BE0C0F">
      <w:pPr>
        <w:pStyle w:val="CSILevel5"/>
      </w:pPr>
      <w:r>
        <w:t>Equipment List (quantities as shown in schedules, tables, and drawings):</w:t>
      </w:r>
    </w:p>
    <w:p w14:paraId="203495BE" w14:textId="032C265D" w:rsidR="00BE0C0F" w:rsidRDefault="00BE0C0F" w:rsidP="00BE0C0F">
      <w:pPr>
        <w:pStyle w:val="CSILevel6"/>
      </w:pPr>
      <w:r>
        <w:t>DDBC120</w:t>
      </w:r>
      <w:r w:rsidR="00872822">
        <w:t>0</w:t>
      </w:r>
      <w:r w:rsidR="00342354">
        <w:tab/>
      </w:r>
      <w:r w:rsidR="00342354">
        <w:tab/>
      </w:r>
      <w:r w:rsidR="00342354">
        <w:tab/>
        <w:t xml:space="preserve"> (Philips 12NC – </w:t>
      </w:r>
      <w:r w:rsidR="00342354" w:rsidRPr="00342354">
        <w:t>913703333909</w:t>
      </w:r>
      <w:r w:rsidR="00342354">
        <w:t>)</w:t>
      </w:r>
    </w:p>
    <w:p w14:paraId="5BE5021A" w14:textId="77777777" w:rsidR="00FF7B66" w:rsidRDefault="00FF7B66" w:rsidP="00FA736E">
      <w:pPr>
        <w:pStyle w:val="CSILevel4"/>
        <w:numPr>
          <w:ilvl w:val="0"/>
          <w:numId w:val="0"/>
        </w:numPr>
        <w:ind w:left="1440"/>
      </w:pPr>
    </w:p>
    <w:p w14:paraId="42F83BEE" w14:textId="66EEA4F8" w:rsidR="00FF7B66" w:rsidRDefault="00FF7B66" w:rsidP="00FA736E">
      <w:pPr>
        <w:pStyle w:val="CSILevel4"/>
      </w:pPr>
      <w:r>
        <w:t>DALI broadcast or 0-10V load controller DDBC516-FR</w:t>
      </w:r>
    </w:p>
    <w:p w14:paraId="481FE2F7" w14:textId="77777777" w:rsidR="00FF7B66" w:rsidRDefault="00FF7B66" w:rsidP="00FF7B66">
      <w:pPr>
        <w:pStyle w:val="CSILevel5"/>
      </w:pPr>
      <w:r>
        <w:t>General</w:t>
      </w:r>
    </w:p>
    <w:p w14:paraId="0A52FED7" w14:textId="522A8D46" w:rsidR="00FF7B66" w:rsidRDefault="00FF7B66" w:rsidP="00FF7B66">
      <w:pPr>
        <w:pStyle w:val="CSILevel6"/>
      </w:pPr>
      <w:r>
        <w:t>The Philips DDBC516-FR is designed to control 5 independent output channels, each selectable to DALI Broadcast, DALI Addressable or 0-10 V.</w:t>
      </w:r>
    </w:p>
    <w:p w14:paraId="2D07412B" w14:textId="1E6AD958" w:rsidR="00FF7B66" w:rsidRDefault="00FF7B66" w:rsidP="00FF7B66">
      <w:pPr>
        <w:pStyle w:val="CSILevel6"/>
      </w:pPr>
      <w:r>
        <w:t xml:space="preserve">The Load Controller shall handle up to 10 DALI drivers per channel and a total of 50 DALI </w:t>
      </w:r>
      <w:proofErr w:type="gramStart"/>
      <w:r>
        <w:t>drivers</w:t>
      </w:r>
      <w:proofErr w:type="gramEnd"/>
    </w:p>
    <w:p w14:paraId="0A5BD7E8" w14:textId="77777777" w:rsidR="00FF7B66" w:rsidRDefault="00FF7B66" w:rsidP="00FF7B66">
      <w:pPr>
        <w:pStyle w:val="CSILevel5"/>
      </w:pPr>
      <w:r>
        <w:t xml:space="preserve">Mechanical </w:t>
      </w:r>
    </w:p>
    <w:p w14:paraId="00768520" w14:textId="77777777" w:rsidR="00FF7B66" w:rsidRDefault="00FF7B66" w:rsidP="00FF7B66">
      <w:pPr>
        <w:pStyle w:val="CSILevel6"/>
      </w:pPr>
      <w:r>
        <w:t>Each module shall be labeled with manufacturer’s name, catalog number, and ratings.</w:t>
      </w:r>
    </w:p>
    <w:p w14:paraId="5DDDC5AF" w14:textId="77777777" w:rsidR="00FF7B66" w:rsidRDefault="00FF7B66" w:rsidP="00FF7B66">
      <w:pPr>
        <w:pStyle w:val="CSILevel6"/>
      </w:pPr>
      <w:r>
        <w:t>The load controller enclosure shall be designed for mounting on thirty-five (35mm) millimeter DIN rail.</w:t>
      </w:r>
    </w:p>
    <w:p w14:paraId="1FF5B919" w14:textId="77777777" w:rsidR="00FF7B66" w:rsidRDefault="00FF7B66" w:rsidP="00FF7B66">
      <w:pPr>
        <w:pStyle w:val="CSILevel6"/>
      </w:pPr>
      <w:r>
        <w:t xml:space="preserve">The load controller is designed for installation into the Philips CE Series Enclosure, a NEMA-1 approved enclosure or switchboards near the circuit breakers without the use of DIN rail. </w:t>
      </w:r>
    </w:p>
    <w:p w14:paraId="30CAAFF3" w14:textId="77777777" w:rsidR="00FF7B66" w:rsidRDefault="00FF7B66" w:rsidP="00FF7B66">
      <w:pPr>
        <w:pStyle w:val="CSILevel6"/>
      </w:pPr>
      <w:r>
        <w:t>The load controller’s construction shall be Lexan 920, UL94-VO in a DIN Rail style case.</w:t>
      </w:r>
    </w:p>
    <w:p w14:paraId="6ACCDC22" w14:textId="4F6FAF3D" w:rsidR="00FF7B66" w:rsidRDefault="00FF7B66" w:rsidP="00FF7B66">
      <w:pPr>
        <w:pStyle w:val="CSILevel6"/>
      </w:pPr>
      <w:r>
        <w:t>The load controller shall measure no more than 3.70 x 8.31 x 2.95 inches (94 x 211 x 75 mm).</w:t>
      </w:r>
    </w:p>
    <w:p w14:paraId="502602E8" w14:textId="5926DD4E" w:rsidR="00FF7B66" w:rsidRDefault="00FF7B66" w:rsidP="00FF7B66">
      <w:pPr>
        <w:pStyle w:val="CSILevel6"/>
      </w:pPr>
      <w:r>
        <w:t>The load controller shall weigh no more than 1.76 pounds (0.8 kg).</w:t>
      </w:r>
    </w:p>
    <w:p w14:paraId="5D4A502D" w14:textId="77777777" w:rsidR="00FF7B66" w:rsidRDefault="00FF7B66" w:rsidP="00FF7B66">
      <w:pPr>
        <w:pStyle w:val="CSILevel6"/>
      </w:pPr>
      <w:r>
        <w:t xml:space="preserve">The load controller shall operate </w:t>
      </w:r>
      <w:proofErr w:type="gramStart"/>
      <w:r>
        <w:t>within:</w:t>
      </w:r>
      <w:proofErr w:type="gramEnd"/>
      <w:r>
        <w:t xml:space="preserve"> 32 to 104 degrees Fahrenheit (0 - 40°C) in zero (0) to 90 percent relative humidity, non-condensing.</w:t>
      </w:r>
    </w:p>
    <w:p w14:paraId="06F2BCA5" w14:textId="77777777" w:rsidR="00FF7B66" w:rsidRDefault="00FF7B66" w:rsidP="00FF7B66">
      <w:pPr>
        <w:pStyle w:val="CSILevel6"/>
      </w:pPr>
      <w:r>
        <w:t>Interface shall be UL, FCC, and RoHS compliant.</w:t>
      </w:r>
    </w:p>
    <w:p w14:paraId="293BC7CE" w14:textId="77777777" w:rsidR="00FF7B66" w:rsidRDefault="00FF7B66" w:rsidP="00FF7B66">
      <w:pPr>
        <w:pStyle w:val="CSILevel6"/>
      </w:pPr>
      <w:r>
        <w:t xml:space="preserve">User controls shall provide: </w:t>
      </w:r>
    </w:p>
    <w:p w14:paraId="756CF6B6" w14:textId="4304D44D" w:rsidR="00FF7B66" w:rsidRDefault="00FF7B66" w:rsidP="00FF7B66">
      <w:pPr>
        <w:pStyle w:val="CSILevel7"/>
      </w:pPr>
      <w:r>
        <w:t>Service Switch</w:t>
      </w:r>
    </w:p>
    <w:p w14:paraId="2B515515" w14:textId="2EEA4979" w:rsidR="00FF7B66" w:rsidRDefault="00FF7B66" w:rsidP="00FF7B66">
      <w:pPr>
        <w:pStyle w:val="CSILevel7"/>
      </w:pPr>
      <w:r>
        <w:t xml:space="preserve">5 channel override </w:t>
      </w:r>
      <w:proofErr w:type="gramStart"/>
      <w:r>
        <w:t>switch</w:t>
      </w:r>
      <w:proofErr w:type="gramEnd"/>
    </w:p>
    <w:p w14:paraId="70418BE4" w14:textId="6D117D0C" w:rsidR="00FF7B66" w:rsidRDefault="00FF7B66" w:rsidP="00CC7461">
      <w:pPr>
        <w:pStyle w:val="CSILevel7"/>
        <w:tabs>
          <w:tab w:val="clear" w:pos="2340"/>
        </w:tabs>
      </w:pPr>
      <w:r>
        <w:t>Diagnostic LED</w:t>
      </w:r>
    </w:p>
    <w:p w14:paraId="52F72A3F" w14:textId="42BE28E7" w:rsidR="00FF7B66" w:rsidRDefault="00FF7B66" w:rsidP="00FF7B66">
      <w:pPr>
        <w:pStyle w:val="CSILevel7"/>
      </w:pPr>
      <w:r>
        <w:t>5 channel status LED</w:t>
      </w:r>
    </w:p>
    <w:p w14:paraId="1DA099B3" w14:textId="77777777" w:rsidR="00FF7B66" w:rsidRDefault="00FF7B66" w:rsidP="00FF7B66">
      <w:pPr>
        <w:pStyle w:val="CSILevel7"/>
      </w:pPr>
      <w:r>
        <w:t>(1) Class 2 dry contact inputs, consisting of 1x14 AWG screw terminal.</w:t>
      </w:r>
    </w:p>
    <w:p w14:paraId="353522D9" w14:textId="77777777" w:rsidR="00FF7B66" w:rsidRDefault="00FF7B66" w:rsidP="00FB515D">
      <w:pPr>
        <w:pStyle w:val="CSILevel7"/>
        <w:tabs>
          <w:tab w:val="clear" w:pos="2340"/>
        </w:tabs>
      </w:pPr>
      <w:r>
        <w:t xml:space="preserve">Dry Contact input shall be rated </w:t>
      </w:r>
      <w:proofErr w:type="gramStart"/>
      <w:r>
        <w:t>0-10 volt</w:t>
      </w:r>
      <w:proofErr w:type="gramEnd"/>
      <w:r>
        <w:t xml:space="preserve"> DC 0.7mA per input.</w:t>
      </w:r>
    </w:p>
    <w:p w14:paraId="5286A8DC" w14:textId="77777777" w:rsidR="00FF7B66" w:rsidRDefault="00FF7B66" w:rsidP="00FF7B66">
      <w:pPr>
        <w:pStyle w:val="CSILevel7"/>
      </w:pPr>
      <w:r>
        <w:t xml:space="preserve">The </w:t>
      </w:r>
      <w:proofErr w:type="spellStart"/>
      <w:r>
        <w:t>DyNet</w:t>
      </w:r>
      <w:proofErr w:type="spellEnd"/>
      <w:r>
        <w:t xml:space="preserve"> RS-485 Serial Port connections provided by six (6) 1x14 AWG screw terminals.</w:t>
      </w:r>
    </w:p>
    <w:p w14:paraId="1308EB72" w14:textId="77777777" w:rsidR="00FF7B66" w:rsidRDefault="00FF7B66" w:rsidP="00FF7B66">
      <w:pPr>
        <w:pStyle w:val="CSILevel5"/>
      </w:pPr>
      <w:r>
        <w:t>Electrical</w:t>
      </w:r>
    </w:p>
    <w:p w14:paraId="583D40FD" w14:textId="77777777" w:rsidR="00FF7B66" w:rsidRDefault="00FF7B66" w:rsidP="00FF7B66">
      <w:pPr>
        <w:pStyle w:val="CSILevel6"/>
      </w:pPr>
      <w:proofErr w:type="spellStart"/>
      <w:r>
        <w:t>DyNet</w:t>
      </w:r>
      <w:proofErr w:type="spellEnd"/>
      <w:r>
        <w:t xml:space="preserve"> DC supply Input power shall be twelve volts DC (12VDC).</w:t>
      </w:r>
    </w:p>
    <w:p w14:paraId="40F31C2D" w14:textId="77777777" w:rsidR="00FF7B66" w:rsidRDefault="00FF7B66" w:rsidP="00FF7B66">
      <w:pPr>
        <w:pStyle w:val="CSILevel6"/>
      </w:pPr>
      <w:r>
        <w:t xml:space="preserve">Nominal </w:t>
      </w:r>
      <w:proofErr w:type="spellStart"/>
      <w:r>
        <w:t>DyNet</w:t>
      </w:r>
      <w:proofErr w:type="spellEnd"/>
      <w:r>
        <w:t xml:space="preserve"> power rating shall not exceed two hundred milliamps (200mA).</w:t>
      </w:r>
    </w:p>
    <w:p w14:paraId="498CC443" w14:textId="77777777" w:rsidR="00FF7B66" w:rsidRDefault="00FF7B66" w:rsidP="00FF7B66">
      <w:pPr>
        <w:pStyle w:val="CSILevel6"/>
      </w:pPr>
      <w:r>
        <w:t>Control Circuit Supply shall be rated:</w:t>
      </w:r>
    </w:p>
    <w:p w14:paraId="385216FB" w14:textId="77777777" w:rsidR="00FF7B66" w:rsidRDefault="00FF7B66" w:rsidP="00FF7B66">
      <w:pPr>
        <w:pStyle w:val="CSILevel6"/>
      </w:pPr>
      <w:r>
        <w:lastRenderedPageBreak/>
        <w:t>120V-240VAC (+10%/-15%) 50/60 Hz</w:t>
      </w:r>
    </w:p>
    <w:p w14:paraId="40487074" w14:textId="77777777" w:rsidR="00FF7B66" w:rsidRDefault="00FF7B66" w:rsidP="00FF7B66">
      <w:pPr>
        <w:pStyle w:val="CSILevel6"/>
      </w:pPr>
      <w:r>
        <w:t>Single phase and Neutral</w:t>
      </w:r>
    </w:p>
    <w:p w14:paraId="360EE0BE" w14:textId="77777777" w:rsidR="00FF7B66" w:rsidRDefault="00FF7B66" w:rsidP="00FF7B66">
      <w:pPr>
        <w:pStyle w:val="CSILevel6"/>
      </w:pPr>
      <w:r>
        <w:t>Input current Max. 0.25A</w:t>
      </w:r>
    </w:p>
    <w:p w14:paraId="73D0A140" w14:textId="77777777" w:rsidR="00FF7B66" w:rsidRDefault="00FF7B66" w:rsidP="00FF7B66">
      <w:pPr>
        <w:pStyle w:val="CSILevel6"/>
      </w:pPr>
      <w:r>
        <w:t>Line voltage supply terminals (Line, Neutral, and Ground) shall accept 8-#24 AWG copper wire.</w:t>
      </w:r>
    </w:p>
    <w:p w14:paraId="25C7185A" w14:textId="77777777" w:rsidR="00FF7B66" w:rsidRDefault="00FF7B66" w:rsidP="00FF7B66">
      <w:pPr>
        <w:pStyle w:val="CSILevel6"/>
      </w:pPr>
      <w:r>
        <w:t>Control Output Loops (data buses):</w:t>
      </w:r>
    </w:p>
    <w:p w14:paraId="22E0854A" w14:textId="77777777" w:rsidR="00FF7B66" w:rsidRDefault="00FF7B66" w:rsidP="00FF7B66">
      <w:pPr>
        <w:pStyle w:val="CSILevel7"/>
      </w:pPr>
      <w:r>
        <w:t>5 DALI Broadcast, DALI addressable or 0-10V control loops (data buses)</w:t>
      </w:r>
    </w:p>
    <w:p w14:paraId="61FDF129" w14:textId="4C409DF6" w:rsidR="00FF7B66" w:rsidRDefault="00FF7B66" w:rsidP="00FF7B66">
      <w:pPr>
        <w:pStyle w:val="CSILevel7"/>
      </w:pPr>
      <w:r>
        <w:t>5 relay outputs, up to 16 Amps.</w:t>
      </w:r>
    </w:p>
    <w:p w14:paraId="6619A223" w14:textId="77777777" w:rsidR="00FF7B66" w:rsidRDefault="00FF7B66" w:rsidP="00CC7461">
      <w:pPr>
        <w:pStyle w:val="CSILevel7"/>
        <w:tabs>
          <w:tab w:val="clear" w:pos="2340"/>
        </w:tabs>
      </w:pPr>
      <w:r>
        <w:t xml:space="preserve">Output terminals: 12-22 AWG copper wire,  </w:t>
      </w:r>
    </w:p>
    <w:p w14:paraId="006DF64E" w14:textId="77777777" w:rsidR="00FF7B66" w:rsidRDefault="00FF7B66" w:rsidP="00FF7B66">
      <w:pPr>
        <w:pStyle w:val="CSILevel7"/>
      </w:pPr>
      <w:r>
        <w:t xml:space="preserve">Low Voltage Class 1 or 2 </w:t>
      </w:r>
    </w:p>
    <w:p w14:paraId="158EBCCB" w14:textId="77777777" w:rsidR="00FF7B66" w:rsidRDefault="00FF7B66" w:rsidP="00FF7B66">
      <w:pPr>
        <w:pStyle w:val="CSILevel7"/>
      </w:pPr>
      <w:r>
        <w:t xml:space="preserve">Reference Data Cable: Belden 1502R / 1502P or equivalent as approved by Philips. </w:t>
      </w:r>
    </w:p>
    <w:p w14:paraId="1FED82E7" w14:textId="77777777" w:rsidR="00FF7B66" w:rsidRDefault="00FF7B66" w:rsidP="00FF7B66">
      <w:pPr>
        <w:pStyle w:val="CSILevel5"/>
      </w:pPr>
      <w:r>
        <w:t>Diagnostic Functions:</w:t>
      </w:r>
    </w:p>
    <w:p w14:paraId="00127533" w14:textId="77777777" w:rsidR="00FF7B66" w:rsidRDefault="00FF7B66" w:rsidP="00FF7B66">
      <w:pPr>
        <w:pStyle w:val="CSILevel6"/>
      </w:pPr>
      <w:r>
        <w:t xml:space="preserve">Lamp failure reporting </w:t>
      </w:r>
    </w:p>
    <w:p w14:paraId="6DADEC12" w14:textId="77777777" w:rsidR="00FF7B66" w:rsidRDefault="00FF7B66" w:rsidP="00FF7B66">
      <w:pPr>
        <w:pStyle w:val="CSILevel6"/>
      </w:pPr>
      <w:r>
        <w:t xml:space="preserve">Driver failure reporting </w:t>
      </w:r>
    </w:p>
    <w:p w14:paraId="5DCB387E" w14:textId="77777777" w:rsidR="00FF7B66" w:rsidRDefault="00FF7B66" w:rsidP="00FF7B66">
      <w:pPr>
        <w:pStyle w:val="CSILevel6"/>
      </w:pPr>
      <w:r>
        <w:t xml:space="preserve">Driver runtime tracking </w:t>
      </w:r>
    </w:p>
    <w:p w14:paraId="22064C2E" w14:textId="77777777" w:rsidR="00FF7B66" w:rsidRDefault="00FF7B66" w:rsidP="00FF7B66">
      <w:pPr>
        <w:pStyle w:val="CSILevel6"/>
      </w:pPr>
      <w:r>
        <w:t>Device online/offline status</w:t>
      </w:r>
    </w:p>
    <w:p w14:paraId="6C91C339" w14:textId="58431EED" w:rsidR="00FF7B66" w:rsidRDefault="00FF7B66" w:rsidP="00FF7B66">
      <w:pPr>
        <w:pStyle w:val="CSILevel6"/>
      </w:pPr>
      <w:r>
        <w:t>Diagnostic Functions, indicating device Online/Offline status, shall be accessible thru Philips Envision Project and Envision Manager, Touch Screen, or BAS interface.</w:t>
      </w:r>
    </w:p>
    <w:p w14:paraId="2EFB5A1E" w14:textId="77777777" w:rsidR="00FF7B66" w:rsidRDefault="00FF7B66" w:rsidP="00FF7B66">
      <w:pPr>
        <w:pStyle w:val="CSILevel5"/>
      </w:pPr>
      <w:r>
        <w:t>Equipment List (quantities as shown in schedules, tables, and drawings):</w:t>
      </w:r>
    </w:p>
    <w:p w14:paraId="7BBD06D6" w14:textId="617D2C16" w:rsidR="00FF7B66" w:rsidRDefault="00FF7B66" w:rsidP="00FF7B66">
      <w:pPr>
        <w:pStyle w:val="CSILevel6"/>
      </w:pPr>
      <w:r>
        <w:t>DDRC516-FR</w:t>
      </w:r>
      <w:r>
        <w:tab/>
      </w:r>
      <w:r>
        <w:tab/>
      </w:r>
      <w:r>
        <w:tab/>
        <w:t>(Philips 12NC – 913703031509)</w:t>
      </w:r>
    </w:p>
    <w:p w14:paraId="2E62148C" w14:textId="77777777" w:rsidR="00FF7B66" w:rsidRDefault="00FF7B66" w:rsidP="00FA736E">
      <w:pPr>
        <w:pStyle w:val="CSILevel4"/>
        <w:numPr>
          <w:ilvl w:val="0"/>
          <w:numId w:val="0"/>
        </w:numPr>
        <w:ind w:left="1440" w:hanging="360"/>
      </w:pPr>
    </w:p>
    <w:p w14:paraId="5D4C7827" w14:textId="4E42902E" w:rsidR="007B31E7" w:rsidRDefault="007B31E7" w:rsidP="009350ED">
      <w:pPr>
        <w:pStyle w:val="CSILevel2"/>
        <w:numPr>
          <w:ilvl w:val="0"/>
          <w:numId w:val="0"/>
        </w:numPr>
        <w:ind w:left="720" w:hanging="720"/>
      </w:pPr>
    </w:p>
    <w:p w14:paraId="64CA77C4" w14:textId="769DFD04" w:rsidR="00872822" w:rsidRDefault="00872822" w:rsidP="00872822">
      <w:pPr>
        <w:pStyle w:val="CSILevel4"/>
      </w:pPr>
      <w:r>
        <w:t>Relay load controller</w:t>
      </w:r>
      <w:r w:rsidR="00E348CF">
        <w:t>s</w:t>
      </w:r>
      <w:r>
        <w:t xml:space="preserve"> </w:t>
      </w:r>
      <w:r w:rsidR="00E348CF">
        <w:t xml:space="preserve">DDRC </w:t>
      </w:r>
      <w:proofErr w:type="gramStart"/>
      <w:r w:rsidR="00E348CF">
        <w:t>series</w:t>
      </w:r>
      <w:proofErr w:type="gramEnd"/>
    </w:p>
    <w:p w14:paraId="46618128" w14:textId="77777777" w:rsidR="00872822" w:rsidRDefault="00872822" w:rsidP="00872822">
      <w:pPr>
        <w:pStyle w:val="CSILevel5"/>
      </w:pPr>
      <w:r>
        <w:t>General</w:t>
      </w:r>
    </w:p>
    <w:p w14:paraId="25A4A50A" w14:textId="0532C770" w:rsidR="00872822" w:rsidRDefault="00872822" w:rsidP="00872822">
      <w:pPr>
        <w:pStyle w:val="CSILevel6"/>
      </w:pPr>
      <w:r>
        <w:t xml:space="preserve">The Philips </w:t>
      </w:r>
      <w:r w:rsidR="00E348CF">
        <w:t>relay controllers are</w:t>
      </w:r>
      <w:r>
        <w:t xml:space="preserve"> designed to control </w:t>
      </w:r>
      <w:r w:rsidR="00E348CF">
        <w:t xml:space="preserve">up to </w:t>
      </w:r>
      <w:r>
        <w:t xml:space="preserve">12 independent output channels, </w:t>
      </w:r>
      <w:r w:rsidR="00E348CF">
        <w:t>up to 20A per channel and 180A max per device</w:t>
      </w:r>
      <w:r>
        <w:t>.</w:t>
      </w:r>
    </w:p>
    <w:p w14:paraId="42F8EB4D" w14:textId="77777777" w:rsidR="00872822" w:rsidRDefault="00872822" w:rsidP="00872822">
      <w:pPr>
        <w:pStyle w:val="CSILevel5"/>
      </w:pPr>
      <w:r>
        <w:t xml:space="preserve">Mechanical </w:t>
      </w:r>
    </w:p>
    <w:p w14:paraId="6267B240" w14:textId="77777777" w:rsidR="00872822" w:rsidRDefault="00872822" w:rsidP="00872822">
      <w:pPr>
        <w:pStyle w:val="CSILevel6"/>
      </w:pPr>
      <w:r>
        <w:t>Each module shall be labeled with manufacturer’s name, catalog number, and ratings.</w:t>
      </w:r>
    </w:p>
    <w:p w14:paraId="3F2E33D1" w14:textId="77777777" w:rsidR="00872822" w:rsidRDefault="00872822" w:rsidP="00872822">
      <w:pPr>
        <w:pStyle w:val="CSILevel6"/>
      </w:pPr>
      <w:r>
        <w:t>The load controller enclosure shall be designed for mounting on thirty-five (35mm) millimeter DIN rail.</w:t>
      </w:r>
    </w:p>
    <w:p w14:paraId="6A86A859" w14:textId="77777777" w:rsidR="00872822" w:rsidRDefault="00872822" w:rsidP="00872822">
      <w:pPr>
        <w:pStyle w:val="CSILevel6"/>
      </w:pPr>
      <w:r>
        <w:t xml:space="preserve">The load controller is designed for installation into the Philips CE Series Enclosure, a NEMA-1 approved enclosure or switchboards near the circuit breakers without the use of DIN rail. </w:t>
      </w:r>
    </w:p>
    <w:p w14:paraId="4AF54CDA" w14:textId="77777777" w:rsidR="00872822" w:rsidRDefault="00872822" w:rsidP="00872822">
      <w:pPr>
        <w:pStyle w:val="CSILevel6"/>
      </w:pPr>
      <w:r>
        <w:t>The load controller’s construction shall be Lexan 920, UL94-VO in a DIN Rail style case.</w:t>
      </w:r>
    </w:p>
    <w:p w14:paraId="63944D3E" w14:textId="0176C400" w:rsidR="00872822" w:rsidRDefault="00872822" w:rsidP="00872822">
      <w:pPr>
        <w:pStyle w:val="CSILevel6"/>
      </w:pPr>
      <w:r>
        <w:t>The load controller shall weigh no more than 1.1 pounds (</w:t>
      </w:r>
      <w:r w:rsidR="00E348CF">
        <w:t>2.43</w:t>
      </w:r>
      <w:r>
        <w:t xml:space="preserve"> kg).</w:t>
      </w:r>
    </w:p>
    <w:p w14:paraId="4B642C6C" w14:textId="0B595614" w:rsidR="00872822" w:rsidRDefault="00872822" w:rsidP="00872822">
      <w:pPr>
        <w:pStyle w:val="CSILevel6"/>
      </w:pPr>
      <w:r>
        <w:t xml:space="preserve">The load controller shall operate </w:t>
      </w:r>
      <w:proofErr w:type="gramStart"/>
      <w:r>
        <w:t>within:</w:t>
      </w:r>
      <w:proofErr w:type="gramEnd"/>
      <w:r>
        <w:t xml:space="preserve"> 32 to </w:t>
      </w:r>
      <w:r w:rsidR="00E348CF">
        <w:t>122</w:t>
      </w:r>
      <w:r>
        <w:t xml:space="preserve"> degrees Fahrenheit (0 - </w:t>
      </w:r>
      <w:r w:rsidR="00E348CF">
        <w:t>50</w:t>
      </w:r>
      <w:r>
        <w:t>°C) in zero (0) to 90 percent relative humidity, non-condensing.</w:t>
      </w:r>
    </w:p>
    <w:p w14:paraId="5D091076" w14:textId="77777777" w:rsidR="00872822" w:rsidRDefault="00872822" w:rsidP="00872822">
      <w:pPr>
        <w:pStyle w:val="CSILevel6"/>
      </w:pPr>
      <w:r>
        <w:t>Interface shall be UL, FCC, and RoHS compliant.</w:t>
      </w:r>
    </w:p>
    <w:p w14:paraId="3FC967EB" w14:textId="77777777" w:rsidR="00872822" w:rsidRDefault="00872822" w:rsidP="00872822">
      <w:pPr>
        <w:pStyle w:val="CSILevel6"/>
      </w:pPr>
      <w:r>
        <w:t xml:space="preserve">User controls shall provide: </w:t>
      </w:r>
    </w:p>
    <w:p w14:paraId="2CA46F2D" w14:textId="7D47F3E3" w:rsidR="00872822" w:rsidRDefault="00872822" w:rsidP="00872822">
      <w:pPr>
        <w:pStyle w:val="CSILevel7"/>
      </w:pPr>
      <w:r>
        <w:t>Service Switch</w:t>
      </w:r>
    </w:p>
    <w:p w14:paraId="4C643543" w14:textId="44E76F0B" w:rsidR="00E348CF" w:rsidRDefault="00E348CF" w:rsidP="00872822">
      <w:pPr>
        <w:pStyle w:val="CSILevel7"/>
      </w:pPr>
      <w:r>
        <w:t>Manual override switch for each channel</w:t>
      </w:r>
    </w:p>
    <w:p w14:paraId="3B49CBCB" w14:textId="77777777" w:rsidR="00872822" w:rsidRDefault="00872822" w:rsidP="00CC7461">
      <w:pPr>
        <w:pStyle w:val="CSILevel7"/>
        <w:tabs>
          <w:tab w:val="clear" w:pos="2340"/>
        </w:tabs>
      </w:pPr>
      <w:r>
        <w:t>Diagnostic LED</w:t>
      </w:r>
    </w:p>
    <w:p w14:paraId="191BF84D" w14:textId="77777777" w:rsidR="00872822" w:rsidRDefault="00872822" w:rsidP="00872822">
      <w:pPr>
        <w:pStyle w:val="CSILevel7"/>
      </w:pPr>
      <w:r>
        <w:t>(1) Class 2 dry contact inputs, consisting of 1x14 AWG screw terminal.</w:t>
      </w:r>
    </w:p>
    <w:p w14:paraId="6111555F" w14:textId="77777777" w:rsidR="00872822" w:rsidRDefault="00872822" w:rsidP="00872822">
      <w:pPr>
        <w:pStyle w:val="CSILevel7"/>
      </w:pPr>
      <w:r>
        <w:t xml:space="preserve">Dry Contact input shall be rated </w:t>
      </w:r>
      <w:proofErr w:type="gramStart"/>
      <w:r>
        <w:t>0-10 volt</w:t>
      </w:r>
      <w:proofErr w:type="gramEnd"/>
      <w:r>
        <w:t xml:space="preserve"> DC 0.7mA per input.</w:t>
      </w:r>
    </w:p>
    <w:p w14:paraId="71050E93" w14:textId="77777777" w:rsidR="00872822" w:rsidRDefault="00872822" w:rsidP="00FB515D">
      <w:pPr>
        <w:pStyle w:val="CSILevel7"/>
        <w:tabs>
          <w:tab w:val="clear" w:pos="2340"/>
        </w:tabs>
      </w:pPr>
      <w:r>
        <w:t xml:space="preserve">The </w:t>
      </w:r>
      <w:proofErr w:type="spellStart"/>
      <w:r>
        <w:t>DyNet</w:t>
      </w:r>
      <w:proofErr w:type="spellEnd"/>
      <w:r>
        <w:t xml:space="preserve"> RS-485 Serial Port connections provided by six (6) 1x14 AWG screw terminals.</w:t>
      </w:r>
    </w:p>
    <w:p w14:paraId="6A0D2146" w14:textId="77777777" w:rsidR="00872822" w:rsidRDefault="00872822" w:rsidP="00872822">
      <w:pPr>
        <w:pStyle w:val="CSILevel5"/>
      </w:pPr>
      <w:r>
        <w:t>Electrical</w:t>
      </w:r>
    </w:p>
    <w:p w14:paraId="14C26EA5" w14:textId="16B7D1FC" w:rsidR="00872822" w:rsidRDefault="00872822" w:rsidP="00872822">
      <w:pPr>
        <w:pStyle w:val="CSILevel6"/>
      </w:pPr>
      <w:proofErr w:type="spellStart"/>
      <w:r>
        <w:t>DyNet</w:t>
      </w:r>
      <w:proofErr w:type="spellEnd"/>
      <w:r>
        <w:t xml:space="preserve"> DC supply Input power shall be </w:t>
      </w:r>
      <w:r w:rsidR="00E348CF">
        <w:t>twelve</w:t>
      </w:r>
      <w:r>
        <w:t xml:space="preserve"> volts DC (12VDC).</w:t>
      </w:r>
    </w:p>
    <w:p w14:paraId="021B7F38" w14:textId="5D9BACA4" w:rsidR="00872822" w:rsidRDefault="00872822" w:rsidP="00872822">
      <w:pPr>
        <w:pStyle w:val="CSILevel6"/>
      </w:pPr>
      <w:r>
        <w:lastRenderedPageBreak/>
        <w:t xml:space="preserve">Nominal </w:t>
      </w:r>
      <w:proofErr w:type="spellStart"/>
      <w:r>
        <w:t>DyNet</w:t>
      </w:r>
      <w:proofErr w:type="spellEnd"/>
      <w:r>
        <w:t xml:space="preserve"> power rating shall not exceed </w:t>
      </w:r>
      <w:r w:rsidR="00E348CF">
        <w:t>two</w:t>
      </w:r>
      <w:r>
        <w:t xml:space="preserve"> hundred milliamps (200mA).</w:t>
      </w:r>
    </w:p>
    <w:p w14:paraId="73EC418F" w14:textId="77777777" w:rsidR="00872822" w:rsidRDefault="00872822" w:rsidP="00872822">
      <w:pPr>
        <w:pStyle w:val="CSILevel6"/>
      </w:pPr>
      <w:r>
        <w:t>Control Circuit Supply shall be rated:</w:t>
      </w:r>
    </w:p>
    <w:p w14:paraId="499C1053" w14:textId="77777777" w:rsidR="00872822" w:rsidRDefault="00872822" w:rsidP="00872822">
      <w:pPr>
        <w:pStyle w:val="CSILevel6"/>
      </w:pPr>
      <w:r>
        <w:t>120V-240VAC (+10%/-15%) 50/60 Hz</w:t>
      </w:r>
    </w:p>
    <w:p w14:paraId="032B1700" w14:textId="77777777" w:rsidR="00872822" w:rsidRDefault="00872822" w:rsidP="00872822">
      <w:pPr>
        <w:pStyle w:val="CSILevel6"/>
      </w:pPr>
      <w:r>
        <w:t>Single phase and Neutral</w:t>
      </w:r>
    </w:p>
    <w:p w14:paraId="271DFC1F" w14:textId="77777777" w:rsidR="00872822" w:rsidRDefault="00872822" w:rsidP="00872822">
      <w:pPr>
        <w:pStyle w:val="CSILevel6"/>
      </w:pPr>
      <w:r>
        <w:t>Input current Max. 0.25A</w:t>
      </w:r>
    </w:p>
    <w:p w14:paraId="445DEFAE" w14:textId="77777777" w:rsidR="00872822" w:rsidRDefault="00872822" w:rsidP="00872822">
      <w:pPr>
        <w:pStyle w:val="CSILevel6"/>
      </w:pPr>
      <w:r>
        <w:t>Line voltage supply terminals (Line, Neutral, and Ground) shall accept 8-#24 AWG copper wire.</w:t>
      </w:r>
    </w:p>
    <w:p w14:paraId="62C0BC74" w14:textId="77777777" w:rsidR="00872822" w:rsidRDefault="00872822" w:rsidP="00872822">
      <w:pPr>
        <w:pStyle w:val="CSILevel6"/>
      </w:pPr>
      <w:r>
        <w:t>Control Output Loops (data buses):</w:t>
      </w:r>
    </w:p>
    <w:p w14:paraId="170A8A9B" w14:textId="1F404B79" w:rsidR="00872822" w:rsidRDefault="00E348CF" w:rsidP="00872822">
      <w:pPr>
        <w:pStyle w:val="CSILevel7"/>
      </w:pPr>
      <w:r>
        <w:t xml:space="preserve">Up to </w:t>
      </w:r>
      <w:r w:rsidR="00872822">
        <w:t xml:space="preserve">12 </w:t>
      </w:r>
      <w:r>
        <w:t>relay output channels,</w:t>
      </w:r>
    </w:p>
    <w:p w14:paraId="0A741555" w14:textId="77777777" w:rsidR="00872822" w:rsidRDefault="00872822" w:rsidP="00872822">
      <w:pPr>
        <w:pStyle w:val="CSILevel7"/>
      </w:pPr>
      <w:r>
        <w:t xml:space="preserve">Output terminals: 12-22 AWG copper wire,  </w:t>
      </w:r>
    </w:p>
    <w:p w14:paraId="22631A20" w14:textId="77777777" w:rsidR="00872822" w:rsidRDefault="00872822" w:rsidP="00CC7461">
      <w:pPr>
        <w:pStyle w:val="CSILevel7"/>
        <w:tabs>
          <w:tab w:val="clear" w:pos="2340"/>
          <w:tab w:val="left" w:pos="2610"/>
        </w:tabs>
      </w:pPr>
      <w:r>
        <w:t xml:space="preserve">Low Voltage Class 1 or 2 </w:t>
      </w:r>
    </w:p>
    <w:p w14:paraId="4EEDF299" w14:textId="77777777" w:rsidR="00872822" w:rsidRDefault="00872822" w:rsidP="00872822">
      <w:pPr>
        <w:pStyle w:val="CSILevel7"/>
      </w:pPr>
      <w:r>
        <w:t xml:space="preserve">Reference Data Cable: Belden 1502R / 1502P or equivalent as approved by Philips. </w:t>
      </w:r>
    </w:p>
    <w:p w14:paraId="1980C189" w14:textId="77777777" w:rsidR="00872822" w:rsidRDefault="00872822" w:rsidP="00872822">
      <w:pPr>
        <w:pStyle w:val="CSILevel5"/>
      </w:pPr>
      <w:r>
        <w:t>Diagnostic Functions:</w:t>
      </w:r>
    </w:p>
    <w:p w14:paraId="7B8D5219" w14:textId="77777777" w:rsidR="00872822" w:rsidRDefault="00872822" w:rsidP="00872822">
      <w:pPr>
        <w:pStyle w:val="CSILevel6"/>
      </w:pPr>
      <w:r>
        <w:t>Device Online/Off-line status.</w:t>
      </w:r>
    </w:p>
    <w:p w14:paraId="77938529" w14:textId="77777777" w:rsidR="00872822" w:rsidRDefault="00872822" w:rsidP="00872822">
      <w:pPr>
        <w:pStyle w:val="CSILevel6"/>
      </w:pPr>
      <w:r>
        <w:t>Diagnostic Functions, indicating device Online/Offline status, shall be accessible thru Philips Envision Project and Envision Manager, Touch Screen, or BAS interface.</w:t>
      </w:r>
    </w:p>
    <w:p w14:paraId="71686E4D" w14:textId="77777777" w:rsidR="00872822" w:rsidRDefault="00872822" w:rsidP="00872822">
      <w:pPr>
        <w:pStyle w:val="CSILevel5"/>
      </w:pPr>
      <w:r>
        <w:t>Equipment List (quantities as shown in schedules, tables, and drawings):</w:t>
      </w:r>
    </w:p>
    <w:p w14:paraId="4E5C7C47" w14:textId="196CCA50" w:rsidR="00872822" w:rsidRDefault="00872822" w:rsidP="00872822">
      <w:pPr>
        <w:pStyle w:val="CSILevel6"/>
      </w:pPr>
      <w:r>
        <w:t>DDBC12</w:t>
      </w:r>
      <w:r w:rsidR="00E348CF">
        <w:t>20FR-GL</w:t>
      </w:r>
      <w:r w:rsidR="00714B8B">
        <w:tab/>
      </w:r>
      <w:r w:rsidR="00714B8B">
        <w:tab/>
        <w:t xml:space="preserve">(Philips 12NC – </w:t>
      </w:r>
      <w:r w:rsidR="00714B8B" w:rsidRPr="00714B8B">
        <w:t>913703243009</w:t>
      </w:r>
      <w:r w:rsidR="00714B8B">
        <w:t>)</w:t>
      </w:r>
    </w:p>
    <w:p w14:paraId="499681ED" w14:textId="0C76BF64" w:rsidR="00E348CF" w:rsidRDefault="00714B8B" w:rsidP="00872822">
      <w:pPr>
        <w:pStyle w:val="CSILevel6"/>
      </w:pPr>
      <w:r>
        <w:t xml:space="preserve">DDBC420FR </w:t>
      </w:r>
      <w:r>
        <w:tab/>
      </w:r>
      <w:r>
        <w:tab/>
      </w:r>
      <w:r>
        <w:tab/>
        <w:t xml:space="preserve">(Philips 12NC – 913703244609) </w:t>
      </w:r>
    </w:p>
    <w:p w14:paraId="6AA205EE" w14:textId="55E3ACB3" w:rsidR="00872822" w:rsidRDefault="00872822" w:rsidP="009350ED">
      <w:pPr>
        <w:pStyle w:val="CSILevel2"/>
        <w:numPr>
          <w:ilvl w:val="0"/>
          <w:numId w:val="0"/>
        </w:numPr>
        <w:ind w:left="720" w:hanging="720"/>
      </w:pPr>
    </w:p>
    <w:p w14:paraId="36E6126C" w14:textId="006493DF" w:rsidR="00714B8B" w:rsidRDefault="00714B8B" w:rsidP="00714B8B">
      <w:pPr>
        <w:pStyle w:val="CSILevel4"/>
      </w:pPr>
      <w:r>
        <w:t>Multi-protocol load controllers DDRC-GRMS-E</w:t>
      </w:r>
    </w:p>
    <w:p w14:paraId="335D971F" w14:textId="77777777" w:rsidR="00714B8B" w:rsidRDefault="00714B8B" w:rsidP="00714B8B">
      <w:pPr>
        <w:pStyle w:val="CSILevel5"/>
      </w:pPr>
      <w:r>
        <w:t>General</w:t>
      </w:r>
    </w:p>
    <w:p w14:paraId="287B4A98" w14:textId="05174D07" w:rsidR="00714B8B" w:rsidRDefault="00714B8B" w:rsidP="00714B8B">
      <w:pPr>
        <w:pStyle w:val="CSILevel6"/>
      </w:pPr>
      <w:r>
        <w:t>The Philips multi-protocol load controllers are designed to control up to 13 switched outputs and inbuilt ethernet bridge.</w:t>
      </w:r>
    </w:p>
    <w:p w14:paraId="1CE963E4" w14:textId="77777777" w:rsidR="00714B8B" w:rsidRDefault="00714B8B" w:rsidP="00714B8B">
      <w:pPr>
        <w:pStyle w:val="CSILevel5"/>
      </w:pPr>
      <w:r>
        <w:t xml:space="preserve">Mechanical </w:t>
      </w:r>
    </w:p>
    <w:p w14:paraId="40A9DDEC" w14:textId="77777777" w:rsidR="00714B8B" w:rsidRDefault="00714B8B" w:rsidP="00714B8B">
      <w:pPr>
        <w:pStyle w:val="CSILevel6"/>
      </w:pPr>
      <w:r>
        <w:t>Each module shall be labeled with manufacturer’s name, catalog number, and ratings.</w:t>
      </w:r>
    </w:p>
    <w:p w14:paraId="4FB37422" w14:textId="77777777" w:rsidR="00714B8B" w:rsidRDefault="00714B8B" w:rsidP="00714B8B">
      <w:pPr>
        <w:pStyle w:val="CSILevel6"/>
      </w:pPr>
      <w:r>
        <w:t>The load controller enclosure shall be designed for mounting on thirty-five (35mm) millimeter DIN rail.</w:t>
      </w:r>
    </w:p>
    <w:p w14:paraId="327B2E8B" w14:textId="77777777" w:rsidR="00714B8B" w:rsidRDefault="00714B8B" w:rsidP="00714B8B">
      <w:pPr>
        <w:pStyle w:val="CSILevel6"/>
      </w:pPr>
      <w:r>
        <w:t xml:space="preserve">The load controller is designed for installation into the Philips CE Series Enclosure, a NEMA-1 approved enclosure or switchboards near the circuit breakers without the use of DIN rail. </w:t>
      </w:r>
    </w:p>
    <w:p w14:paraId="3AB55D71" w14:textId="683944C5" w:rsidR="00714B8B" w:rsidRDefault="00714B8B" w:rsidP="00714B8B">
      <w:pPr>
        <w:pStyle w:val="CSILevel6"/>
      </w:pPr>
      <w:r>
        <w:t>The load controller’s construction shall be Lexan 920, UL94-VO in a DIN Rail style case.</w:t>
      </w:r>
    </w:p>
    <w:p w14:paraId="20E9D339" w14:textId="2B95FC95" w:rsidR="00714B8B" w:rsidRDefault="00714B8B" w:rsidP="00714B8B">
      <w:pPr>
        <w:pStyle w:val="CSILevel6"/>
      </w:pPr>
      <w:r>
        <w:t xml:space="preserve">The load controller shall measure no more than 4.13 x </w:t>
      </w:r>
      <w:r w:rsidR="008769D2">
        <w:t>8.50</w:t>
      </w:r>
      <w:r>
        <w:t xml:space="preserve"> x 2.91 inches (105 x 216 x 74 mm).</w:t>
      </w:r>
    </w:p>
    <w:p w14:paraId="5ACE94D0" w14:textId="21C5C35C" w:rsidR="00714B8B" w:rsidRDefault="00714B8B" w:rsidP="00714B8B">
      <w:pPr>
        <w:pStyle w:val="CSILevel6"/>
      </w:pPr>
      <w:r>
        <w:t>The load controller shall weigh no more than 1.48 pounds (0.67 kg).</w:t>
      </w:r>
    </w:p>
    <w:p w14:paraId="422FC475" w14:textId="77777777" w:rsidR="00714B8B" w:rsidRDefault="00714B8B" w:rsidP="00714B8B">
      <w:pPr>
        <w:pStyle w:val="CSILevel6"/>
      </w:pPr>
      <w:r>
        <w:t xml:space="preserve">The load controller shall operate </w:t>
      </w:r>
      <w:proofErr w:type="gramStart"/>
      <w:r>
        <w:t>within:</w:t>
      </w:r>
      <w:proofErr w:type="gramEnd"/>
      <w:r>
        <w:t xml:space="preserve"> 32 to 122 degrees Fahrenheit (0 - 50°C) in zero (0) to 90 percent relative humidity, non-condensing.</w:t>
      </w:r>
    </w:p>
    <w:p w14:paraId="3D908EA0" w14:textId="77777777" w:rsidR="00714B8B" w:rsidRDefault="00714B8B" w:rsidP="00714B8B">
      <w:pPr>
        <w:pStyle w:val="CSILevel6"/>
      </w:pPr>
      <w:r>
        <w:t>Interface shall be UL, FCC, and RoHS compliant.</w:t>
      </w:r>
    </w:p>
    <w:p w14:paraId="6DBC6CF5" w14:textId="77777777" w:rsidR="00714B8B" w:rsidRDefault="00714B8B" w:rsidP="00714B8B">
      <w:pPr>
        <w:pStyle w:val="CSILevel6"/>
      </w:pPr>
      <w:r>
        <w:t xml:space="preserve">User controls shall provide: </w:t>
      </w:r>
    </w:p>
    <w:p w14:paraId="70ACF53A" w14:textId="04C91D52" w:rsidR="00714B8B" w:rsidRDefault="00714B8B" w:rsidP="00714B8B">
      <w:pPr>
        <w:pStyle w:val="CSILevel7"/>
      </w:pPr>
      <w:r>
        <w:t>Service Switch</w:t>
      </w:r>
    </w:p>
    <w:p w14:paraId="08D6C367" w14:textId="77777777" w:rsidR="009F38A7" w:rsidRDefault="009F38A7" w:rsidP="009F38A7">
      <w:pPr>
        <w:pStyle w:val="CSILevel7"/>
      </w:pPr>
      <w:r>
        <w:t xml:space="preserve">Two (2) </w:t>
      </w:r>
      <w:proofErr w:type="gramStart"/>
      <w:r>
        <w:t>8 bit</w:t>
      </w:r>
      <w:proofErr w:type="gramEnd"/>
      <w:r>
        <w:t xml:space="preserve"> dip switches </w:t>
      </w:r>
    </w:p>
    <w:p w14:paraId="1C2B8D5B" w14:textId="1AB0B9DB" w:rsidR="00714B8B" w:rsidRDefault="00714B8B" w:rsidP="00CC7461">
      <w:pPr>
        <w:pStyle w:val="CSILevel7"/>
        <w:tabs>
          <w:tab w:val="clear" w:pos="2340"/>
          <w:tab w:val="left" w:pos="2610"/>
        </w:tabs>
      </w:pPr>
      <w:r>
        <w:t>Diagnostic LED</w:t>
      </w:r>
    </w:p>
    <w:p w14:paraId="7A251B01" w14:textId="6CE24A2F" w:rsidR="009F38A7" w:rsidRDefault="009F38A7" w:rsidP="00714B8B">
      <w:pPr>
        <w:pStyle w:val="CSILevel7"/>
      </w:pPr>
      <w:r>
        <w:t>Two (2) Ethernet activity LED</w:t>
      </w:r>
    </w:p>
    <w:p w14:paraId="4DDA8CC3" w14:textId="2156B0B9" w:rsidR="00714B8B" w:rsidRDefault="009F38A7" w:rsidP="00714B8B">
      <w:pPr>
        <w:pStyle w:val="CSILevel7"/>
      </w:pPr>
      <w:r>
        <w:t xml:space="preserve">Eighteen </w:t>
      </w:r>
      <w:r w:rsidR="00714B8B">
        <w:t>(</w:t>
      </w:r>
      <w:r>
        <w:t>18</w:t>
      </w:r>
      <w:r w:rsidR="00714B8B">
        <w:t>) Class 2 dry contact inputs, consisting of 1x14 AWG screw terminal.</w:t>
      </w:r>
    </w:p>
    <w:p w14:paraId="0E8B8A1E" w14:textId="5D17B69E" w:rsidR="009F38A7" w:rsidRDefault="009F38A7" w:rsidP="00CC7461">
      <w:pPr>
        <w:pStyle w:val="CSILevel7"/>
        <w:tabs>
          <w:tab w:val="clear" w:pos="2340"/>
        </w:tabs>
      </w:pPr>
      <w:r>
        <w:t>One (1) UL924 input</w:t>
      </w:r>
    </w:p>
    <w:p w14:paraId="5456F13A" w14:textId="77777777" w:rsidR="00714B8B" w:rsidRDefault="00714B8B" w:rsidP="00714B8B">
      <w:pPr>
        <w:pStyle w:val="CSILevel7"/>
      </w:pPr>
      <w:r>
        <w:t xml:space="preserve">Dry Contact input shall be rated </w:t>
      </w:r>
      <w:proofErr w:type="gramStart"/>
      <w:r>
        <w:t>0-10 volt</w:t>
      </w:r>
      <w:proofErr w:type="gramEnd"/>
      <w:r>
        <w:t xml:space="preserve"> DC 0.7mA per input.</w:t>
      </w:r>
    </w:p>
    <w:p w14:paraId="2671167D" w14:textId="77777777" w:rsidR="00714B8B" w:rsidRDefault="00714B8B" w:rsidP="00714B8B">
      <w:pPr>
        <w:pStyle w:val="CSILevel7"/>
      </w:pPr>
      <w:r>
        <w:t xml:space="preserve">The </w:t>
      </w:r>
      <w:proofErr w:type="spellStart"/>
      <w:r>
        <w:t>DyNet</w:t>
      </w:r>
      <w:proofErr w:type="spellEnd"/>
      <w:r>
        <w:t xml:space="preserve"> RS-485 Serial Port connections provided by six (6) 1x14 AWG </w:t>
      </w:r>
      <w:r>
        <w:lastRenderedPageBreak/>
        <w:t>screw terminals.</w:t>
      </w:r>
    </w:p>
    <w:p w14:paraId="5B7879C6" w14:textId="77777777" w:rsidR="00714B8B" w:rsidRDefault="00714B8B" w:rsidP="00714B8B">
      <w:pPr>
        <w:pStyle w:val="CSILevel5"/>
      </w:pPr>
      <w:r>
        <w:t>Electrical</w:t>
      </w:r>
    </w:p>
    <w:p w14:paraId="37E47BE5" w14:textId="77777777" w:rsidR="00714B8B" w:rsidRDefault="00714B8B" w:rsidP="00714B8B">
      <w:pPr>
        <w:pStyle w:val="CSILevel6"/>
      </w:pPr>
      <w:proofErr w:type="spellStart"/>
      <w:r>
        <w:t>DyNet</w:t>
      </w:r>
      <w:proofErr w:type="spellEnd"/>
      <w:r>
        <w:t xml:space="preserve"> DC supply Input power shall be twelve volts DC (12VDC).</w:t>
      </w:r>
    </w:p>
    <w:p w14:paraId="5371C74C" w14:textId="2E2E073C" w:rsidR="00714B8B" w:rsidRDefault="00714B8B" w:rsidP="00714B8B">
      <w:pPr>
        <w:pStyle w:val="CSILevel6"/>
      </w:pPr>
      <w:r>
        <w:t xml:space="preserve">Nominal </w:t>
      </w:r>
      <w:proofErr w:type="spellStart"/>
      <w:r>
        <w:t>DyNet</w:t>
      </w:r>
      <w:proofErr w:type="spellEnd"/>
      <w:r>
        <w:t xml:space="preserve"> power rating shall not exceed t</w:t>
      </w:r>
      <w:r w:rsidR="009F38A7">
        <w:t>hree</w:t>
      </w:r>
      <w:r>
        <w:t xml:space="preserve"> hundred milliamps (</w:t>
      </w:r>
      <w:r w:rsidR="009F38A7">
        <w:t>3</w:t>
      </w:r>
      <w:r>
        <w:t>00mA).</w:t>
      </w:r>
    </w:p>
    <w:p w14:paraId="4EF796E9" w14:textId="77777777" w:rsidR="00714B8B" w:rsidRDefault="00714B8B" w:rsidP="00714B8B">
      <w:pPr>
        <w:pStyle w:val="CSILevel6"/>
      </w:pPr>
      <w:r>
        <w:t>Control Circuit Supply shall be rated:</w:t>
      </w:r>
    </w:p>
    <w:p w14:paraId="0B653C7E" w14:textId="77777777" w:rsidR="00714B8B" w:rsidRDefault="00714B8B" w:rsidP="00714B8B">
      <w:pPr>
        <w:pStyle w:val="CSILevel6"/>
      </w:pPr>
      <w:r>
        <w:t>120V-240VAC (+10%/-15%) 50/60 Hz</w:t>
      </w:r>
    </w:p>
    <w:p w14:paraId="45CE6B11" w14:textId="77777777" w:rsidR="00714B8B" w:rsidRDefault="00714B8B" w:rsidP="00714B8B">
      <w:pPr>
        <w:pStyle w:val="CSILevel6"/>
      </w:pPr>
      <w:r>
        <w:t>Single phase and Neutral</w:t>
      </w:r>
    </w:p>
    <w:p w14:paraId="1AEE34FC" w14:textId="77777777" w:rsidR="00714B8B" w:rsidRDefault="00714B8B" w:rsidP="00714B8B">
      <w:pPr>
        <w:pStyle w:val="CSILevel6"/>
      </w:pPr>
      <w:r>
        <w:t>Input current Max. 0.25A</w:t>
      </w:r>
    </w:p>
    <w:p w14:paraId="3F7357CD" w14:textId="255051CC" w:rsidR="00714B8B" w:rsidRDefault="00714B8B" w:rsidP="00714B8B">
      <w:pPr>
        <w:pStyle w:val="CSILevel6"/>
      </w:pPr>
      <w:r>
        <w:t>Line voltage supply terminals (Line, Neutral, and Ground) shall accept 8-#24 AWG copper wire.</w:t>
      </w:r>
    </w:p>
    <w:p w14:paraId="46FC2C6A" w14:textId="14E13383" w:rsidR="00714B8B" w:rsidRDefault="00714B8B" w:rsidP="00714B8B">
      <w:pPr>
        <w:pStyle w:val="CSILevel6"/>
      </w:pPr>
      <w:r>
        <w:t>Control Output</w:t>
      </w:r>
      <w:r w:rsidR="009F38A7">
        <w:t>s</w:t>
      </w:r>
      <w:r>
        <w:t>:</w:t>
      </w:r>
    </w:p>
    <w:p w14:paraId="5340A949" w14:textId="29CD8D4A" w:rsidR="00714B8B" w:rsidRDefault="00714B8B" w:rsidP="00714B8B">
      <w:pPr>
        <w:pStyle w:val="CSILevel7"/>
      </w:pPr>
      <w:r>
        <w:t xml:space="preserve">Up to </w:t>
      </w:r>
      <w:r w:rsidR="009F38A7">
        <w:t>13</w:t>
      </w:r>
      <w:r>
        <w:t xml:space="preserve"> </w:t>
      </w:r>
      <w:r w:rsidR="009F38A7">
        <w:t>switched outputs</w:t>
      </w:r>
      <w:r>
        <w:t>,</w:t>
      </w:r>
    </w:p>
    <w:p w14:paraId="4DB211F8" w14:textId="1E81D374" w:rsidR="009F38A7" w:rsidRDefault="009F38A7" w:rsidP="00714B8B">
      <w:pPr>
        <w:pStyle w:val="CSILevel7"/>
      </w:pPr>
      <w:r>
        <w:t xml:space="preserve">64 channel DMX output </w:t>
      </w:r>
    </w:p>
    <w:p w14:paraId="72AB39FF" w14:textId="5191683C" w:rsidR="00714B8B" w:rsidRDefault="00714B8B" w:rsidP="00003C96">
      <w:pPr>
        <w:pStyle w:val="CSILevel7"/>
        <w:tabs>
          <w:tab w:val="clear" w:pos="2340"/>
        </w:tabs>
      </w:pPr>
      <w:r>
        <w:t xml:space="preserve">Output terminals: 12-22 AWG copper wire,  </w:t>
      </w:r>
    </w:p>
    <w:p w14:paraId="2DDCDBBB" w14:textId="77777777" w:rsidR="00714B8B" w:rsidRDefault="00714B8B" w:rsidP="00714B8B">
      <w:pPr>
        <w:pStyle w:val="CSILevel7"/>
      </w:pPr>
      <w:r>
        <w:t xml:space="preserve">Low Voltage Class 1 or 2 </w:t>
      </w:r>
    </w:p>
    <w:p w14:paraId="0CE66496" w14:textId="77777777" w:rsidR="00714B8B" w:rsidRDefault="00714B8B" w:rsidP="00714B8B">
      <w:pPr>
        <w:pStyle w:val="CSILevel7"/>
      </w:pPr>
      <w:r>
        <w:t xml:space="preserve">Reference Data Cable: Belden 1502R / 1502P or equivalent as approved by Philips. </w:t>
      </w:r>
    </w:p>
    <w:p w14:paraId="7DAD8530" w14:textId="77777777" w:rsidR="00714B8B" w:rsidRDefault="00714B8B" w:rsidP="00714B8B">
      <w:pPr>
        <w:pStyle w:val="CSILevel5"/>
      </w:pPr>
      <w:r>
        <w:t>Diagnostic Functions:</w:t>
      </w:r>
    </w:p>
    <w:p w14:paraId="04DB7335" w14:textId="77777777" w:rsidR="00714B8B" w:rsidRDefault="00714B8B" w:rsidP="00714B8B">
      <w:pPr>
        <w:pStyle w:val="CSILevel6"/>
      </w:pPr>
      <w:r>
        <w:t>Device Online/Off-line status.</w:t>
      </w:r>
    </w:p>
    <w:p w14:paraId="71DF79F7" w14:textId="77777777" w:rsidR="00714B8B" w:rsidRDefault="00714B8B" w:rsidP="00714B8B">
      <w:pPr>
        <w:pStyle w:val="CSILevel6"/>
      </w:pPr>
      <w:r>
        <w:t>Diagnostic Functions, indicating device Online/Offline status, shall be accessible thru Philips Envision Project and Envision Manager, Touch Screen, or BAS interface.</w:t>
      </w:r>
    </w:p>
    <w:p w14:paraId="2556DE09" w14:textId="77777777" w:rsidR="00714B8B" w:rsidRDefault="00714B8B" w:rsidP="00714B8B">
      <w:pPr>
        <w:pStyle w:val="CSILevel5"/>
      </w:pPr>
      <w:r>
        <w:t>Equipment List (quantities as shown in schedules, tables, and drawings):</w:t>
      </w:r>
    </w:p>
    <w:p w14:paraId="1D78F4C8" w14:textId="6B872403" w:rsidR="00714B8B" w:rsidRDefault="009F38A7" w:rsidP="00714B8B">
      <w:pPr>
        <w:pStyle w:val="CSILevel6"/>
      </w:pPr>
      <w:r>
        <w:t>DDRC-GRMS-E</w:t>
      </w:r>
      <w:r w:rsidR="00714B8B">
        <w:tab/>
      </w:r>
      <w:r w:rsidR="00714B8B">
        <w:tab/>
      </w:r>
      <w:r w:rsidR="00714B8B">
        <w:tab/>
        <w:t xml:space="preserve">(Philips 12NC – </w:t>
      </w:r>
      <w:r>
        <w:t>913703334009</w:t>
      </w:r>
      <w:r w:rsidR="00714B8B">
        <w:t xml:space="preserve">) </w:t>
      </w:r>
    </w:p>
    <w:p w14:paraId="1A652FC3" w14:textId="77777777" w:rsidR="00714B8B" w:rsidRDefault="00714B8B" w:rsidP="00FA736E">
      <w:pPr>
        <w:pStyle w:val="CSILevel2"/>
        <w:numPr>
          <w:ilvl w:val="0"/>
          <w:numId w:val="0"/>
        </w:numPr>
        <w:ind w:left="720" w:hanging="720"/>
      </w:pPr>
    </w:p>
    <w:p w14:paraId="0347CFA7" w14:textId="31011E87" w:rsidR="008769D2" w:rsidRDefault="008769D2" w:rsidP="008769D2">
      <w:pPr>
        <w:pStyle w:val="CSILevel4"/>
      </w:pPr>
      <w:r>
        <w:t>Multipurpose modular controller DDMC802</w:t>
      </w:r>
    </w:p>
    <w:p w14:paraId="74F5DCF5" w14:textId="77777777" w:rsidR="008769D2" w:rsidRDefault="008769D2" w:rsidP="008769D2">
      <w:pPr>
        <w:pStyle w:val="CSILevel5"/>
      </w:pPr>
      <w:r>
        <w:t>General</w:t>
      </w:r>
    </w:p>
    <w:p w14:paraId="172A920E" w14:textId="33221E42" w:rsidR="008769D2" w:rsidRDefault="008769D2" w:rsidP="008769D2">
      <w:pPr>
        <w:pStyle w:val="CSILevel6"/>
      </w:pPr>
      <w:r>
        <w:t>The Philips multipurpose modular load controllers are designed to control up to 8 configurable output channels.</w:t>
      </w:r>
    </w:p>
    <w:p w14:paraId="3EEF9B6D" w14:textId="3BB26A90" w:rsidR="008769D2" w:rsidRDefault="008769D2" w:rsidP="008769D2">
      <w:pPr>
        <w:pStyle w:val="CSILevel6"/>
      </w:pPr>
      <w:r>
        <w:t xml:space="preserve">The controller shall support up to 4 module bays - accommodating any combination of up to four single modules or two double-size </w:t>
      </w:r>
      <w:proofErr w:type="gramStart"/>
      <w:r>
        <w:t>modules</w:t>
      </w:r>
      <w:proofErr w:type="gramEnd"/>
    </w:p>
    <w:p w14:paraId="5731CE9E" w14:textId="77777777" w:rsidR="008769D2" w:rsidRDefault="008769D2" w:rsidP="008769D2">
      <w:pPr>
        <w:pStyle w:val="CSILevel5"/>
      </w:pPr>
      <w:r>
        <w:t xml:space="preserve">Mechanical </w:t>
      </w:r>
    </w:p>
    <w:p w14:paraId="2CD071B2" w14:textId="77777777" w:rsidR="008769D2" w:rsidRDefault="008769D2" w:rsidP="008769D2">
      <w:pPr>
        <w:pStyle w:val="CSILevel6"/>
      </w:pPr>
      <w:r>
        <w:t>Each module shall be labeled with manufacturer’s name, catalog number, and ratings.</w:t>
      </w:r>
    </w:p>
    <w:p w14:paraId="53A67B86" w14:textId="77777777" w:rsidR="008769D2" w:rsidRDefault="008769D2" w:rsidP="008769D2">
      <w:pPr>
        <w:pStyle w:val="CSILevel6"/>
      </w:pPr>
      <w:r>
        <w:t>The load controller enclosure shall be designed for mounting on thirty-five (35mm) millimeter DIN rail.</w:t>
      </w:r>
    </w:p>
    <w:p w14:paraId="34DDB6EC" w14:textId="77777777" w:rsidR="008769D2" w:rsidRDefault="008769D2" w:rsidP="008769D2">
      <w:pPr>
        <w:pStyle w:val="CSILevel6"/>
      </w:pPr>
      <w:r>
        <w:t xml:space="preserve">The load controller is designed for installation into the Philips CE Series Enclosure, a NEMA-1 approved enclosure or switchboards near the circuit breakers without the use of DIN rail. </w:t>
      </w:r>
    </w:p>
    <w:p w14:paraId="38BF3D26" w14:textId="77777777" w:rsidR="008769D2" w:rsidRDefault="008769D2" w:rsidP="008769D2">
      <w:pPr>
        <w:pStyle w:val="CSILevel6"/>
      </w:pPr>
      <w:r>
        <w:t>The load controller’s construction shall be Lexan 920, UL94-VO in a DIN Rail style case.</w:t>
      </w:r>
    </w:p>
    <w:p w14:paraId="1B99A43D" w14:textId="5D31E6A9" w:rsidR="008769D2" w:rsidRDefault="008769D2" w:rsidP="008769D2">
      <w:pPr>
        <w:pStyle w:val="CSILevel6"/>
      </w:pPr>
      <w:r>
        <w:t>The load controller shall measure no more than 4.13 x 8.50 x 2.91 inches (105 x 216 x 74 mm).</w:t>
      </w:r>
    </w:p>
    <w:p w14:paraId="703E6BEF" w14:textId="2AD5F3EA" w:rsidR="008769D2" w:rsidRDefault="008769D2" w:rsidP="008769D2">
      <w:pPr>
        <w:pStyle w:val="CSILevel6"/>
      </w:pPr>
      <w:r>
        <w:t>The load controller shall weigh no more than 1.14 pounds (0.52 kg).</w:t>
      </w:r>
    </w:p>
    <w:p w14:paraId="25BF9D5F" w14:textId="0506B42E" w:rsidR="008769D2" w:rsidRDefault="008769D2" w:rsidP="008769D2">
      <w:pPr>
        <w:pStyle w:val="CSILevel6"/>
      </w:pPr>
      <w:r>
        <w:t xml:space="preserve">The load controller shall operate </w:t>
      </w:r>
      <w:proofErr w:type="gramStart"/>
      <w:r>
        <w:t>within:</w:t>
      </w:r>
      <w:proofErr w:type="gramEnd"/>
      <w:r>
        <w:t xml:space="preserve"> 32 to 1</w:t>
      </w:r>
      <w:r w:rsidR="00136AA5">
        <w:t>04</w:t>
      </w:r>
      <w:r>
        <w:t xml:space="preserve"> degrees Fahrenheit (0 - </w:t>
      </w:r>
      <w:r w:rsidR="00136AA5">
        <w:t>4</w:t>
      </w:r>
      <w:r>
        <w:t>0°C) in zero (0) to 90 percent relative humidity, non-condensing.</w:t>
      </w:r>
    </w:p>
    <w:p w14:paraId="43050E91" w14:textId="77777777" w:rsidR="008769D2" w:rsidRDefault="008769D2" w:rsidP="008769D2">
      <w:pPr>
        <w:pStyle w:val="CSILevel6"/>
      </w:pPr>
      <w:r>
        <w:t>Interface shall be UL, FCC, and RoHS compliant.</w:t>
      </w:r>
    </w:p>
    <w:p w14:paraId="340CAE56" w14:textId="77777777" w:rsidR="008769D2" w:rsidRDefault="008769D2" w:rsidP="008769D2">
      <w:pPr>
        <w:pStyle w:val="CSILevel6"/>
      </w:pPr>
      <w:r>
        <w:t xml:space="preserve">User controls shall provide: </w:t>
      </w:r>
    </w:p>
    <w:p w14:paraId="6588F507" w14:textId="77777777" w:rsidR="008769D2" w:rsidRDefault="008769D2" w:rsidP="008769D2">
      <w:pPr>
        <w:pStyle w:val="CSILevel7"/>
      </w:pPr>
      <w:r>
        <w:t>Service Switch</w:t>
      </w:r>
    </w:p>
    <w:p w14:paraId="522CFAF0" w14:textId="7E980994" w:rsidR="008769D2" w:rsidRDefault="00136AA5" w:rsidP="008769D2">
      <w:pPr>
        <w:pStyle w:val="CSILevel7"/>
      </w:pPr>
      <w:r>
        <w:t xml:space="preserve">Eight </w:t>
      </w:r>
      <w:r w:rsidR="008769D2">
        <w:t>(</w:t>
      </w:r>
      <w:r>
        <w:t>8</w:t>
      </w:r>
      <w:r w:rsidR="008769D2">
        <w:t xml:space="preserve">) </w:t>
      </w:r>
      <w:r>
        <w:t xml:space="preserve">manual override </w:t>
      </w:r>
      <w:r w:rsidR="008769D2">
        <w:t xml:space="preserve">switches </w:t>
      </w:r>
    </w:p>
    <w:p w14:paraId="22A3AA85" w14:textId="77777777" w:rsidR="008769D2" w:rsidRDefault="008769D2" w:rsidP="00003C96">
      <w:pPr>
        <w:pStyle w:val="CSILevel7"/>
        <w:tabs>
          <w:tab w:val="clear" w:pos="2340"/>
          <w:tab w:val="left" w:pos="2610"/>
        </w:tabs>
      </w:pPr>
      <w:r>
        <w:t>Diagnostic LED</w:t>
      </w:r>
    </w:p>
    <w:p w14:paraId="7BD18847" w14:textId="01B0C8D6" w:rsidR="008769D2" w:rsidRDefault="00136AA5" w:rsidP="008769D2">
      <w:pPr>
        <w:pStyle w:val="CSILevel7"/>
      </w:pPr>
      <w:r>
        <w:t xml:space="preserve">Eight </w:t>
      </w:r>
      <w:r w:rsidR="008769D2">
        <w:t>(</w:t>
      </w:r>
      <w:r>
        <w:t>8</w:t>
      </w:r>
      <w:r w:rsidR="008769D2">
        <w:t xml:space="preserve">) </w:t>
      </w:r>
      <w:r>
        <w:t>channel status LEDs</w:t>
      </w:r>
    </w:p>
    <w:p w14:paraId="30661570" w14:textId="0465F3F9" w:rsidR="008769D2" w:rsidRDefault="00136AA5" w:rsidP="008769D2">
      <w:pPr>
        <w:pStyle w:val="CSILevel7"/>
      </w:pPr>
      <w:r>
        <w:lastRenderedPageBreak/>
        <w:t>Nine</w:t>
      </w:r>
      <w:r w:rsidR="008769D2">
        <w:t xml:space="preserve"> (</w:t>
      </w:r>
      <w:r>
        <w:t>9</w:t>
      </w:r>
      <w:r w:rsidR="008769D2">
        <w:t>) Class 2 dry contact inputs, consisting of 1x14 AWG screw terminal.</w:t>
      </w:r>
    </w:p>
    <w:p w14:paraId="61BB392E" w14:textId="77777777" w:rsidR="008769D2" w:rsidRDefault="008769D2" w:rsidP="00FA736E">
      <w:pPr>
        <w:pStyle w:val="CSILevel8"/>
      </w:pPr>
      <w:r>
        <w:t xml:space="preserve">Dry Contact input shall be rated </w:t>
      </w:r>
      <w:proofErr w:type="gramStart"/>
      <w:r>
        <w:t>0-10 volt</w:t>
      </w:r>
      <w:proofErr w:type="gramEnd"/>
      <w:r>
        <w:t xml:space="preserve"> DC 0.7mA per input.</w:t>
      </w:r>
    </w:p>
    <w:p w14:paraId="668D9305" w14:textId="77777777" w:rsidR="008769D2" w:rsidRDefault="008769D2" w:rsidP="008769D2">
      <w:pPr>
        <w:pStyle w:val="CSILevel7"/>
      </w:pPr>
      <w:r>
        <w:t xml:space="preserve">The </w:t>
      </w:r>
      <w:proofErr w:type="spellStart"/>
      <w:r>
        <w:t>DyNet</w:t>
      </w:r>
      <w:proofErr w:type="spellEnd"/>
      <w:r>
        <w:t xml:space="preserve"> RS-485 Serial Port connections provided by six (6) 1x14 AWG screw terminals.</w:t>
      </w:r>
    </w:p>
    <w:p w14:paraId="604E0393" w14:textId="77777777" w:rsidR="008769D2" w:rsidRDefault="008769D2" w:rsidP="008769D2">
      <w:pPr>
        <w:pStyle w:val="CSILevel5"/>
      </w:pPr>
      <w:r>
        <w:t>Electrical</w:t>
      </w:r>
    </w:p>
    <w:p w14:paraId="2BEC19A9" w14:textId="77777777" w:rsidR="008769D2" w:rsidRDefault="008769D2" w:rsidP="008769D2">
      <w:pPr>
        <w:pStyle w:val="CSILevel6"/>
      </w:pPr>
      <w:proofErr w:type="spellStart"/>
      <w:r>
        <w:t>DyNet</w:t>
      </w:r>
      <w:proofErr w:type="spellEnd"/>
      <w:r>
        <w:t xml:space="preserve"> DC supply Input power shall be twelve volts DC (12VDC).</w:t>
      </w:r>
    </w:p>
    <w:p w14:paraId="1BA13A85" w14:textId="48945675" w:rsidR="008769D2" w:rsidRDefault="008769D2" w:rsidP="008769D2">
      <w:pPr>
        <w:pStyle w:val="CSILevel6"/>
      </w:pPr>
      <w:r>
        <w:t xml:space="preserve">Nominal </w:t>
      </w:r>
      <w:proofErr w:type="spellStart"/>
      <w:r>
        <w:t>DyNet</w:t>
      </w:r>
      <w:proofErr w:type="spellEnd"/>
      <w:r>
        <w:t xml:space="preserve"> power rating shall not exceed </w:t>
      </w:r>
      <w:r w:rsidR="00136AA5">
        <w:t>two</w:t>
      </w:r>
      <w:r>
        <w:t xml:space="preserve"> hundred milliamps (</w:t>
      </w:r>
      <w:r w:rsidR="00136AA5">
        <w:t>2</w:t>
      </w:r>
      <w:r>
        <w:t>00mA).</w:t>
      </w:r>
    </w:p>
    <w:p w14:paraId="134EB6CB" w14:textId="77777777" w:rsidR="008769D2" w:rsidRDefault="008769D2" w:rsidP="008769D2">
      <w:pPr>
        <w:pStyle w:val="CSILevel6"/>
      </w:pPr>
      <w:r>
        <w:t>Control Circuit Supply shall be rated:</w:t>
      </w:r>
    </w:p>
    <w:p w14:paraId="4DC73F3F" w14:textId="77777777" w:rsidR="008769D2" w:rsidRDefault="008769D2" w:rsidP="008769D2">
      <w:pPr>
        <w:pStyle w:val="CSILevel6"/>
      </w:pPr>
      <w:r>
        <w:t>120V-240VAC (+10%/-15%) 50/60 Hz</w:t>
      </w:r>
    </w:p>
    <w:p w14:paraId="6FD221E2" w14:textId="77777777" w:rsidR="008769D2" w:rsidRDefault="008769D2" w:rsidP="008769D2">
      <w:pPr>
        <w:pStyle w:val="CSILevel6"/>
      </w:pPr>
      <w:r>
        <w:t>Single phase and Neutral</w:t>
      </w:r>
    </w:p>
    <w:p w14:paraId="6B6ADEAC" w14:textId="0083F4E2" w:rsidR="008769D2" w:rsidRDefault="008769D2" w:rsidP="008769D2">
      <w:pPr>
        <w:pStyle w:val="CSILevel6"/>
      </w:pPr>
      <w:r>
        <w:t xml:space="preserve">Input current Max. </w:t>
      </w:r>
      <w:proofErr w:type="gramStart"/>
      <w:r w:rsidR="00136AA5">
        <w:t>16</w:t>
      </w:r>
      <w:r>
        <w:t>A</w:t>
      </w:r>
      <w:proofErr w:type="gramEnd"/>
    </w:p>
    <w:p w14:paraId="7DED6B2F" w14:textId="77777777" w:rsidR="008769D2" w:rsidRDefault="008769D2" w:rsidP="008769D2">
      <w:pPr>
        <w:pStyle w:val="CSILevel6"/>
      </w:pPr>
      <w:r>
        <w:t>Line voltage supply terminals (Line, Neutral, and Ground) shall accept 8-#24 AWG copper wire.</w:t>
      </w:r>
    </w:p>
    <w:p w14:paraId="3443B2B6" w14:textId="77777777" w:rsidR="00136AA5" w:rsidRPr="008D2224" w:rsidRDefault="00136AA5" w:rsidP="00136AA5">
      <w:pPr>
        <w:pStyle w:val="CSILevel5"/>
      </w:pPr>
      <w:r w:rsidRPr="008D2224">
        <w:t>Control Modules</w:t>
      </w:r>
    </w:p>
    <w:p w14:paraId="242BAD43" w14:textId="7AF96DDB" w:rsidR="00136AA5" w:rsidRPr="00003C96" w:rsidRDefault="00136AA5" w:rsidP="00136AA5">
      <w:pPr>
        <w:pStyle w:val="CSILevel4"/>
        <w:numPr>
          <w:ilvl w:val="0"/>
          <w:numId w:val="0"/>
        </w:numPr>
        <w:ind w:left="1800"/>
        <w:rPr>
          <w:color w:val="000000" w:themeColor="text1"/>
        </w:rPr>
      </w:pPr>
      <w:r w:rsidRPr="00003C96">
        <w:rPr>
          <w:color w:val="000000" w:themeColor="text1"/>
        </w:rPr>
        <w:t>Four control module bays — provides a tailored combination of forward and reverse phase dimming, 1-10V/DALI Broadcast, and relay/motor control options. Universal load control module provides output of 120/230 VAC per output.</w:t>
      </w:r>
    </w:p>
    <w:p w14:paraId="3AA29F35" w14:textId="77777777" w:rsidR="00136AA5" w:rsidRPr="008D2224" w:rsidRDefault="00136AA5" w:rsidP="00136AA5">
      <w:pPr>
        <w:pStyle w:val="CSILevel6"/>
      </w:pPr>
      <w:r w:rsidRPr="008D2224">
        <w:t xml:space="preserve">DGTM104 </w:t>
      </w:r>
    </w:p>
    <w:p w14:paraId="0BC2931E" w14:textId="77777777" w:rsidR="00136AA5" w:rsidRPr="008D2224" w:rsidRDefault="00136AA5" w:rsidP="00136AA5">
      <w:pPr>
        <w:pStyle w:val="CSILevel7"/>
      </w:pPr>
      <w:r w:rsidRPr="008D2224">
        <w:t xml:space="preserve">Trailing Edge 1 x 4 A, occupies 1 </w:t>
      </w:r>
      <w:proofErr w:type="gramStart"/>
      <w:r w:rsidRPr="008D2224">
        <w:t>slot</w:t>
      </w:r>
      <w:proofErr w:type="gramEnd"/>
      <w:r w:rsidRPr="008D2224">
        <w:t xml:space="preserve"> </w:t>
      </w:r>
    </w:p>
    <w:p w14:paraId="429297BA" w14:textId="77777777" w:rsidR="00136AA5" w:rsidRPr="008D2224" w:rsidRDefault="00136AA5" w:rsidP="00136AA5">
      <w:pPr>
        <w:pStyle w:val="CSILevel6"/>
      </w:pPr>
      <w:r w:rsidRPr="008D2224">
        <w:t xml:space="preserve">DGTM202 </w:t>
      </w:r>
    </w:p>
    <w:p w14:paraId="0CD38C65" w14:textId="4DF86EA8" w:rsidR="00136AA5" w:rsidRDefault="00136AA5" w:rsidP="00136AA5">
      <w:pPr>
        <w:pStyle w:val="CSILevel7"/>
      </w:pPr>
      <w:r w:rsidRPr="008D2224">
        <w:t xml:space="preserve">Trailing Edge 2 x 2 A, occupies 1 </w:t>
      </w:r>
      <w:proofErr w:type="gramStart"/>
      <w:r w:rsidRPr="008D2224">
        <w:t>slot</w:t>
      </w:r>
      <w:proofErr w:type="gramEnd"/>
      <w:r w:rsidRPr="008D2224">
        <w:t xml:space="preserve"> </w:t>
      </w:r>
    </w:p>
    <w:p w14:paraId="4EBA05DC" w14:textId="65C985D3" w:rsidR="00136AA5" w:rsidRDefault="00136AA5" w:rsidP="00136AA5">
      <w:pPr>
        <w:pStyle w:val="CSILevel6"/>
      </w:pPr>
      <w:r>
        <w:t>DGTM402</w:t>
      </w:r>
    </w:p>
    <w:p w14:paraId="7F1FE882" w14:textId="553C53CA" w:rsidR="00136AA5" w:rsidRPr="008D2224" w:rsidRDefault="00136AA5" w:rsidP="00136AA5">
      <w:pPr>
        <w:pStyle w:val="CSILevel7"/>
      </w:pPr>
      <w:r>
        <w:t xml:space="preserve">Trailing Edge </w:t>
      </w:r>
      <w:r w:rsidR="008A43DA">
        <w:t>4 x 2 A occupie</w:t>
      </w:r>
      <w:r w:rsidR="00194F6C">
        <w:t>s</w:t>
      </w:r>
      <w:r w:rsidR="008A43DA">
        <w:t xml:space="preserve"> 2 </w:t>
      </w:r>
      <w:proofErr w:type="gramStart"/>
      <w:r w:rsidR="008A43DA">
        <w:t>slots</w:t>
      </w:r>
      <w:proofErr w:type="gramEnd"/>
    </w:p>
    <w:p w14:paraId="2ABDBFA8" w14:textId="77777777" w:rsidR="00136AA5" w:rsidRPr="008D2224" w:rsidRDefault="00136AA5" w:rsidP="00136AA5">
      <w:pPr>
        <w:pStyle w:val="CSILevel6"/>
      </w:pPr>
      <w:r w:rsidRPr="008D2224">
        <w:t xml:space="preserve">DGLM202 </w:t>
      </w:r>
    </w:p>
    <w:p w14:paraId="4C6E5604" w14:textId="3E774219" w:rsidR="00136AA5" w:rsidRDefault="00136AA5" w:rsidP="00136AA5">
      <w:pPr>
        <w:pStyle w:val="CSILevel7"/>
      </w:pPr>
      <w:r w:rsidRPr="008D2224">
        <w:t xml:space="preserve">Leading Edge 2 x 2 A, occupies 1 </w:t>
      </w:r>
      <w:proofErr w:type="gramStart"/>
      <w:r w:rsidRPr="008D2224">
        <w:t>slot</w:t>
      </w:r>
      <w:proofErr w:type="gramEnd"/>
    </w:p>
    <w:p w14:paraId="002FA1B0" w14:textId="4DDC540C" w:rsidR="008A43DA" w:rsidRDefault="008A43DA" w:rsidP="008A43DA">
      <w:pPr>
        <w:pStyle w:val="CSILevel6"/>
      </w:pPr>
      <w:r>
        <w:t>DGLM105</w:t>
      </w:r>
    </w:p>
    <w:p w14:paraId="189121A9" w14:textId="1EA49975" w:rsidR="008A43DA" w:rsidRPr="008D2224" w:rsidRDefault="008A43DA" w:rsidP="008A43DA">
      <w:pPr>
        <w:pStyle w:val="CSILevel7"/>
      </w:pPr>
      <w:r>
        <w:t xml:space="preserve">Leading Edge 1 x 5 A, occupies 2 </w:t>
      </w:r>
      <w:proofErr w:type="gramStart"/>
      <w:r>
        <w:t>slots</w:t>
      </w:r>
      <w:proofErr w:type="gramEnd"/>
    </w:p>
    <w:p w14:paraId="3FE6A3F5" w14:textId="77777777" w:rsidR="00136AA5" w:rsidRPr="008D2224" w:rsidRDefault="00136AA5" w:rsidP="00136AA5">
      <w:pPr>
        <w:pStyle w:val="CSILevel6"/>
      </w:pPr>
      <w:r w:rsidRPr="008D2224">
        <w:t xml:space="preserve">DGLM402 </w:t>
      </w:r>
    </w:p>
    <w:p w14:paraId="0E2CB2F1" w14:textId="77777777" w:rsidR="00136AA5" w:rsidRPr="008D2224" w:rsidRDefault="00136AA5" w:rsidP="00136AA5">
      <w:pPr>
        <w:pStyle w:val="CSILevel7"/>
      </w:pPr>
      <w:r w:rsidRPr="008D2224">
        <w:t xml:space="preserve">Leading Edge 4 x 2 A, occupies 2 </w:t>
      </w:r>
      <w:proofErr w:type="gramStart"/>
      <w:r w:rsidRPr="008D2224">
        <w:t>slots</w:t>
      </w:r>
      <w:proofErr w:type="gramEnd"/>
    </w:p>
    <w:p w14:paraId="580A7A3F" w14:textId="77777777" w:rsidR="00136AA5" w:rsidRPr="008D2224" w:rsidRDefault="00136AA5" w:rsidP="00136AA5">
      <w:pPr>
        <w:pStyle w:val="CSILevel6"/>
      </w:pPr>
      <w:r w:rsidRPr="008D2224">
        <w:t xml:space="preserve">DGRM204 </w:t>
      </w:r>
    </w:p>
    <w:p w14:paraId="2500A618" w14:textId="77777777" w:rsidR="00136AA5" w:rsidRPr="008D2224" w:rsidRDefault="00136AA5" w:rsidP="00136AA5">
      <w:pPr>
        <w:pStyle w:val="CSILevel7"/>
      </w:pPr>
      <w:r w:rsidRPr="008D2224">
        <w:t xml:space="preserve">Switched 2 x 4 A, occupies 1 </w:t>
      </w:r>
      <w:proofErr w:type="gramStart"/>
      <w:r w:rsidRPr="008D2224">
        <w:t>slot</w:t>
      </w:r>
      <w:proofErr w:type="gramEnd"/>
    </w:p>
    <w:p w14:paraId="24F0AD14" w14:textId="77777777" w:rsidR="00136AA5" w:rsidRPr="008D2224" w:rsidRDefault="00136AA5" w:rsidP="00136AA5">
      <w:pPr>
        <w:pStyle w:val="CSILevel6"/>
      </w:pPr>
      <w:r w:rsidRPr="008D2224">
        <w:t xml:space="preserve">DGBM200 </w:t>
      </w:r>
    </w:p>
    <w:p w14:paraId="402CA13F" w14:textId="77777777" w:rsidR="00136AA5" w:rsidRPr="008D2224" w:rsidRDefault="00136AA5" w:rsidP="00136AA5">
      <w:pPr>
        <w:pStyle w:val="CSILevel7"/>
      </w:pPr>
      <w:r w:rsidRPr="008D2224">
        <w:t xml:space="preserve">Signal Dimming, 2 Channel, occupies 1 </w:t>
      </w:r>
      <w:proofErr w:type="gramStart"/>
      <w:r w:rsidRPr="008D2224">
        <w:t>slot</w:t>
      </w:r>
      <w:proofErr w:type="gramEnd"/>
    </w:p>
    <w:p w14:paraId="0B32C495" w14:textId="77777777" w:rsidR="00136AA5" w:rsidRPr="008D2224" w:rsidRDefault="00136AA5" w:rsidP="00003C96">
      <w:pPr>
        <w:pStyle w:val="CSILevel8"/>
      </w:pPr>
      <w:r w:rsidRPr="008D2224">
        <w:t>1-10V: 10mA sink/source, ≤10 ballasts per channel</w:t>
      </w:r>
    </w:p>
    <w:p w14:paraId="35AC41AD" w14:textId="259B2409" w:rsidR="00136AA5" w:rsidRDefault="00136AA5" w:rsidP="008A43DA">
      <w:pPr>
        <w:pStyle w:val="CSILevel8"/>
      </w:pPr>
      <w:r w:rsidRPr="008D2224">
        <w:t>DALI Broadcast / DSI: 13VDC 10mA nom, 250mA max - ≤5 ballasts per channel</w:t>
      </w:r>
    </w:p>
    <w:p w14:paraId="4BC24576" w14:textId="40EB7808" w:rsidR="00194F6C" w:rsidRDefault="00194F6C" w:rsidP="00194F6C">
      <w:pPr>
        <w:pStyle w:val="CSILevel6"/>
      </w:pPr>
      <w:r>
        <w:t>DGCM102</w:t>
      </w:r>
    </w:p>
    <w:p w14:paraId="24689A68" w14:textId="355AE9CF" w:rsidR="00194F6C" w:rsidRPr="008D2224" w:rsidRDefault="00194F6C" w:rsidP="00003C96">
      <w:pPr>
        <w:pStyle w:val="CSILevel7"/>
      </w:pPr>
      <w:r>
        <w:t xml:space="preserve">Motorized curtain / blind control 1 x 2 A, occupies 1 </w:t>
      </w:r>
      <w:proofErr w:type="gramStart"/>
      <w:r>
        <w:t>slot</w:t>
      </w:r>
      <w:proofErr w:type="gramEnd"/>
    </w:p>
    <w:p w14:paraId="504A22EC" w14:textId="77777777" w:rsidR="00136AA5" w:rsidRPr="008D2224" w:rsidRDefault="00136AA5" w:rsidP="00136AA5">
      <w:pPr>
        <w:pStyle w:val="CSILevel5"/>
      </w:pPr>
      <w:r w:rsidRPr="008D2224">
        <w:t>Certification</w:t>
      </w:r>
    </w:p>
    <w:p w14:paraId="472A96E5" w14:textId="7CBC1520" w:rsidR="00136AA5" w:rsidRPr="008D2224" w:rsidRDefault="00194F6C" w:rsidP="00136AA5">
      <w:pPr>
        <w:pStyle w:val="CSILevel6"/>
      </w:pPr>
      <w:r>
        <w:t xml:space="preserve">Multipurpose </w:t>
      </w:r>
      <w:r w:rsidR="00136AA5" w:rsidRPr="008D2224">
        <w:t>Modular Controller shall meet appropriate standards of:</w:t>
      </w:r>
    </w:p>
    <w:p w14:paraId="47EB9CE4" w14:textId="77777777" w:rsidR="00136AA5" w:rsidRPr="008D2224" w:rsidRDefault="00136AA5" w:rsidP="00136AA5">
      <w:pPr>
        <w:pStyle w:val="CSILevel7"/>
      </w:pPr>
      <w:r w:rsidRPr="008D2224">
        <w:t>UL/</w:t>
      </w:r>
      <w:proofErr w:type="spellStart"/>
      <w:r w:rsidRPr="008D2224">
        <w:t>cUL</w:t>
      </w:r>
      <w:proofErr w:type="spellEnd"/>
    </w:p>
    <w:p w14:paraId="34EEBE88" w14:textId="77777777" w:rsidR="00136AA5" w:rsidRPr="008D2224" w:rsidRDefault="00136AA5" w:rsidP="00136AA5">
      <w:pPr>
        <w:pStyle w:val="CSILevel7"/>
      </w:pPr>
      <w:r w:rsidRPr="008D2224">
        <w:t>CE</w:t>
      </w:r>
    </w:p>
    <w:p w14:paraId="461029DE" w14:textId="77777777" w:rsidR="00136AA5" w:rsidRPr="008D2224" w:rsidRDefault="00136AA5" w:rsidP="00003C96">
      <w:pPr>
        <w:pStyle w:val="CSILevel7"/>
        <w:tabs>
          <w:tab w:val="clear" w:pos="2340"/>
        </w:tabs>
      </w:pPr>
      <w:r w:rsidRPr="008D2224">
        <w:t>Underwriters Laborator</w:t>
      </w:r>
      <w:r>
        <w:t>ies</w:t>
      </w:r>
    </w:p>
    <w:p w14:paraId="752307E8" w14:textId="77777777" w:rsidR="00136AA5" w:rsidRPr="008D2224" w:rsidRDefault="00136AA5" w:rsidP="00136AA5">
      <w:pPr>
        <w:pStyle w:val="CSILevel7"/>
      </w:pPr>
      <w:r w:rsidRPr="008D2224">
        <w:t>RCM</w:t>
      </w:r>
    </w:p>
    <w:p w14:paraId="5BF33C73" w14:textId="77777777" w:rsidR="00136AA5" w:rsidRPr="008D2224" w:rsidRDefault="00136AA5" w:rsidP="00136AA5">
      <w:pPr>
        <w:pStyle w:val="CSILevel7"/>
      </w:pPr>
      <w:r w:rsidRPr="008D2224">
        <w:t>FCC</w:t>
      </w:r>
    </w:p>
    <w:p w14:paraId="1D62FAA5" w14:textId="77777777" w:rsidR="00136AA5" w:rsidRPr="008D2224" w:rsidRDefault="00136AA5" w:rsidP="00003C96">
      <w:pPr>
        <w:pStyle w:val="CSILevel7"/>
        <w:tabs>
          <w:tab w:val="clear" w:pos="2340"/>
          <w:tab w:val="left" w:pos="2610"/>
        </w:tabs>
      </w:pPr>
      <w:r w:rsidRPr="008D2224">
        <w:t>ICES-003</w:t>
      </w:r>
    </w:p>
    <w:p w14:paraId="793650DF" w14:textId="77777777" w:rsidR="00136AA5" w:rsidRPr="008D2224" w:rsidRDefault="00136AA5" w:rsidP="00136AA5">
      <w:pPr>
        <w:pStyle w:val="CSILevel7"/>
      </w:pPr>
      <w:r w:rsidRPr="008D2224">
        <w:t>RoHS</w:t>
      </w:r>
    </w:p>
    <w:p w14:paraId="33C97F69" w14:textId="77777777" w:rsidR="00136AA5" w:rsidRPr="008D2224" w:rsidRDefault="00136AA5" w:rsidP="00136AA5">
      <w:pPr>
        <w:pStyle w:val="CSILevel5"/>
      </w:pPr>
      <w:r w:rsidRPr="008D2224">
        <w:t>Equipment List (quantities as shown in schedules, tables, and drawings):</w:t>
      </w:r>
    </w:p>
    <w:p w14:paraId="5429B77C" w14:textId="2F427BB6" w:rsidR="00136AA5" w:rsidRPr="008D2224" w:rsidRDefault="00194F6C" w:rsidP="00136AA5">
      <w:pPr>
        <w:pStyle w:val="CSILevel6"/>
      </w:pPr>
      <w:r>
        <w:t>DDMC802</w:t>
      </w:r>
      <w:r>
        <w:tab/>
      </w:r>
      <w:r>
        <w:tab/>
      </w:r>
      <w:r w:rsidR="00136AA5" w:rsidRPr="008D2224">
        <w:tab/>
        <w:t xml:space="preserve">(Philips 12NC - </w:t>
      </w:r>
      <w:r>
        <w:t>913703243509</w:t>
      </w:r>
      <w:r w:rsidR="00136AA5" w:rsidRPr="008D2224">
        <w:t>)</w:t>
      </w:r>
    </w:p>
    <w:p w14:paraId="5F70EFCE" w14:textId="77777777" w:rsidR="00136AA5" w:rsidRPr="008D2224" w:rsidRDefault="00136AA5" w:rsidP="00136AA5">
      <w:pPr>
        <w:pStyle w:val="CSILevel6"/>
      </w:pPr>
      <w:r w:rsidRPr="008D2224">
        <w:t xml:space="preserve">DGTM104 </w:t>
      </w:r>
      <w:r w:rsidRPr="008D2224">
        <w:tab/>
      </w:r>
      <w:r w:rsidRPr="008D2224">
        <w:tab/>
      </w:r>
      <w:r w:rsidRPr="008D2224">
        <w:tab/>
        <w:t>(Philips 12NC - 913703260609)</w:t>
      </w:r>
    </w:p>
    <w:p w14:paraId="0AAC90EC" w14:textId="77777777" w:rsidR="00136AA5" w:rsidRDefault="00136AA5" w:rsidP="00136AA5">
      <w:pPr>
        <w:pStyle w:val="CSILevel6"/>
      </w:pPr>
      <w:r w:rsidRPr="008D2224">
        <w:t xml:space="preserve">DGTM202 </w:t>
      </w:r>
      <w:r w:rsidRPr="008D2224">
        <w:tab/>
      </w:r>
      <w:r w:rsidRPr="008D2224">
        <w:tab/>
      </w:r>
      <w:r w:rsidRPr="008D2224">
        <w:tab/>
        <w:t>(Philips 12NC - 913703260709)</w:t>
      </w:r>
    </w:p>
    <w:p w14:paraId="19407478" w14:textId="77777777" w:rsidR="00136AA5" w:rsidRPr="008D2224" w:rsidRDefault="00136AA5" w:rsidP="00136AA5">
      <w:pPr>
        <w:pStyle w:val="CSILevel6"/>
      </w:pPr>
      <w:r>
        <w:lastRenderedPageBreak/>
        <w:t>DGTM402 v2</w:t>
      </w:r>
      <w:r>
        <w:tab/>
      </w:r>
      <w:r>
        <w:tab/>
        <w:t xml:space="preserve">(Philips 12NC - </w:t>
      </w:r>
      <w:r w:rsidRPr="00BA3294">
        <w:t>913703024309</w:t>
      </w:r>
      <w:r>
        <w:t>)</w:t>
      </w:r>
    </w:p>
    <w:p w14:paraId="58C0E50D" w14:textId="77777777" w:rsidR="00136AA5" w:rsidRPr="008D2224" w:rsidRDefault="00136AA5" w:rsidP="00136AA5">
      <w:pPr>
        <w:pStyle w:val="CSILevel6"/>
      </w:pPr>
      <w:r w:rsidRPr="008D2224">
        <w:t xml:space="preserve">DGLM202 </w:t>
      </w:r>
      <w:r w:rsidRPr="008D2224">
        <w:tab/>
      </w:r>
      <w:r w:rsidRPr="008D2224">
        <w:tab/>
      </w:r>
      <w:r w:rsidRPr="008D2224">
        <w:tab/>
        <w:t>(Philips 12NC - 913703260909)</w:t>
      </w:r>
    </w:p>
    <w:p w14:paraId="7B200C2B" w14:textId="77777777" w:rsidR="00136AA5" w:rsidRPr="008D2224" w:rsidRDefault="00136AA5" w:rsidP="00136AA5">
      <w:pPr>
        <w:pStyle w:val="CSILevel6"/>
      </w:pPr>
      <w:r w:rsidRPr="008D2224">
        <w:t xml:space="preserve">DGLM402 </w:t>
      </w:r>
      <w:r w:rsidRPr="008D2224">
        <w:tab/>
      </w:r>
      <w:r w:rsidRPr="008D2224">
        <w:tab/>
      </w:r>
      <w:r w:rsidRPr="008D2224">
        <w:tab/>
        <w:t>(Philips 12NC - 913703261009)</w:t>
      </w:r>
    </w:p>
    <w:p w14:paraId="177FD5C5" w14:textId="77777777" w:rsidR="00136AA5" w:rsidRDefault="00136AA5" w:rsidP="00136AA5">
      <w:pPr>
        <w:pStyle w:val="CSILevel6"/>
      </w:pPr>
      <w:r w:rsidRPr="008D2224">
        <w:t xml:space="preserve">DGLM105 </w:t>
      </w:r>
      <w:r w:rsidRPr="008D2224">
        <w:tab/>
      </w:r>
      <w:r w:rsidRPr="008D2224">
        <w:tab/>
      </w:r>
      <w:r w:rsidRPr="008D2224">
        <w:tab/>
        <w:t>(Philips 12NC - 913703260809)</w:t>
      </w:r>
    </w:p>
    <w:p w14:paraId="1E389BB1" w14:textId="77777777" w:rsidR="00136AA5" w:rsidRPr="008D2224" w:rsidRDefault="00136AA5" w:rsidP="00136AA5">
      <w:pPr>
        <w:pStyle w:val="CSILevel6"/>
      </w:pPr>
      <w:r>
        <w:t>DGCM102 v2</w:t>
      </w:r>
      <w:r>
        <w:tab/>
      </w:r>
      <w:r>
        <w:tab/>
        <w:t xml:space="preserve">(Philips 12NC - </w:t>
      </w:r>
      <w:r w:rsidRPr="00BA3294">
        <w:t>913703024409</w:t>
      </w:r>
      <w:r>
        <w:t>)</w:t>
      </w:r>
    </w:p>
    <w:p w14:paraId="7CB9A6D2" w14:textId="77777777" w:rsidR="00136AA5" w:rsidRDefault="00136AA5" w:rsidP="00136AA5">
      <w:pPr>
        <w:pStyle w:val="CSILevel6"/>
      </w:pPr>
      <w:r w:rsidRPr="008D2224">
        <w:t xml:space="preserve">DGRM204 </w:t>
      </w:r>
      <w:r w:rsidRPr="008D2224">
        <w:tab/>
      </w:r>
      <w:r w:rsidRPr="008D2224">
        <w:tab/>
        <w:t>(Philips 12NC - 913703261109)</w:t>
      </w:r>
    </w:p>
    <w:p w14:paraId="7941B81A" w14:textId="77777777" w:rsidR="00136AA5" w:rsidRPr="00003C96" w:rsidRDefault="00136AA5" w:rsidP="00136AA5">
      <w:pPr>
        <w:pStyle w:val="CSILevel6"/>
        <w:rPr>
          <w:color w:val="000000" w:themeColor="text1"/>
        </w:rPr>
      </w:pPr>
      <w:r w:rsidRPr="00003C96">
        <w:rPr>
          <w:color w:val="000000" w:themeColor="text1"/>
        </w:rPr>
        <w:t xml:space="preserve">DGBM200 </w:t>
      </w:r>
      <w:r w:rsidRPr="00003C96">
        <w:rPr>
          <w:color w:val="000000" w:themeColor="text1"/>
        </w:rPr>
        <w:tab/>
      </w:r>
      <w:r w:rsidRPr="00003C96">
        <w:rPr>
          <w:color w:val="000000" w:themeColor="text1"/>
        </w:rPr>
        <w:tab/>
      </w:r>
      <w:r w:rsidRPr="00003C96">
        <w:rPr>
          <w:color w:val="000000" w:themeColor="text1"/>
        </w:rPr>
        <w:tab/>
        <w:t>(Philips 12NC - 913703261209)</w:t>
      </w:r>
    </w:p>
    <w:p w14:paraId="53C06A6D" w14:textId="77777777" w:rsidR="005B2F12" w:rsidRDefault="005B2F12" w:rsidP="005B2F12">
      <w:pPr>
        <w:pStyle w:val="CSILevel4"/>
        <w:numPr>
          <w:ilvl w:val="0"/>
          <w:numId w:val="0"/>
        </w:numPr>
        <w:ind w:left="1440"/>
      </w:pPr>
    </w:p>
    <w:p w14:paraId="06FC92BE" w14:textId="55FFDCA4" w:rsidR="00194F6C" w:rsidRDefault="00194F6C" w:rsidP="005B2F12">
      <w:pPr>
        <w:pStyle w:val="CSILevel4"/>
      </w:pPr>
      <w:r>
        <w:t>PWM load controller DDLEDC605GL</w:t>
      </w:r>
    </w:p>
    <w:p w14:paraId="229647A9" w14:textId="77777777" w:rsidR="00194F6C" w:rsidRDefault="00194F6C" w:rsidP="00194F6C">
      <w:pPr>
        <w:pStyle w:val="CSILevel5"/>
      </w:pPr>
      <w:r>
        <w:t>General</w:t>
      </w:r>
    </w:p>
    <w:p w14:paraId="7A47E08E" w14:textId="6749EA34" w:rsidR="00194F6C" w:rsidRDefault="00194F6C" w:rsidP="00194F6C">
      <w:pPr>
        <w:pStyle w:val="CSILevel6"/>
      </w:pPr>
      <w:r>
        <w:t xml:space="preserve">The </w:t>
      </w:r>
      <w:r w:rsidR="0045239E">
        <w:t>PWM</w:t>
      </w:r>
      <w:r>
        <w:t xml:space="preserve"> controller </w:t>
      </w:r>
      <w:r w:rsidR="0045239E">
        <w:t>must</w:t>
      </w:r>
      <w:r>
        <w:t xml:space="preserve"> control up to </w:t>
      </w:r>
      <w:r w:rsidR="0045239E">
        <w:t>six PWM common-anode voltage-mode outputs, suitable for directly driving high-intensity LED sources.</w:t>
      </w:r>
    </w:p>
    <w:p w14:paraId="056E65F5" w14:textId="6976E82D" w:rsidR="0045239E" w:rsidRDefault="0045239E" w:rsidP="00194F6C">
      <w:pPr>
        <w:pStyle w:val="CSILevel6"/>
      </w:pPr>
      <w:r>
        <w:t>The PWM controller shall connect to a single or dual external DC power supply, enabling the unit to deliver a range of nominal output voltages.</w:t>
      </w:r>
    </w:p>
    <w:p w14:paraId="04008BCC" w14:textId="53FA4D16" w:rsidR="0045239E" w:rsidRDefault="0045239E" w:rsidP="00194F6C">
      <w:pPr>
        <w:pStyle w:val="CSILevel6"/>
      </w:pPr>
      <w:r>
        <w:t xml:space="preserve">The PWM controller shall be DMX512 compatible and suitable for the high chase speeds commonly found in display </w:t>
      </w:r>
      <w:proofErr w:type="gramStart"/>
      <w:r>
        <w:t>lighting</w:t>
      </w:r>
      <w:proofErr w:type="gramEnd"/>
    </w:p>
    <w:p w14:paraId="327E9056" w14:textId="77777777" w:rsidR="00194F6C" w:rsidRDefault="00194F6C" w:rsidP="00194F6C">
      <w:pPr>
        <w:pStyle w:val="CSILevel5"/>
      </w:pPr>
      <w:r>
        <w:t xml:space="preserve">Mechanical </w:t>
      </w:r>
    </w:p>
    <w:p w14:paraId="3C740AAF" w14:textId="77777777" w:rsidR="00194F6C" w:rsidRDefault="00194F6C" w:rsidP="00194F6C">
      <w:pPr>
        <w:pStyle w:val="CSILevel6"/>
      </w:pPr>
      <w:r>
        <w:t>Each module shall be labeled with manufacturer’s name, catalog number, and ratings.</w:t>
      </w:r>
    </w:p>
    <w:p w14:paraId="4ACAB470" w14:textId="77777777" w:rsidR="00194F6C" w:rsidRDefault="00194F6C" w:rsidP="00194F6C">
      <w:pPr>
        <w:pStyle w:val="CSILevel6"/>
      </w:pPr>
      <w:r>
        <w:t>The load controller enclosure shall be designed for mounting on thirty-five (35mm) millimeter DIN rail.</w:t>
      </w:r>
    </w:p>
    <w:p w14:paraId="5D7916DC" w14:textId="77777777" w:rsidR="00194F6C" w:rsidRDefault="00194F6C" w:rsidP="00194F6C">
      <w:pPr>
        <w:pStyle w:val="CSILevel6"/>
      </w:pPr>
      <w:r>
        <w:t xml:space="preserve">The load controller is designed for installation into the Philips CE Series Enclosure, a NEMA-1 approved enclosure or switchboards near the circuit breakers without the use of DIN rail. </w:t>
      </w:r>
    </w:p>
    <w:p w14:paraId="096EDE87" w14:textId="77777777" w:rsidR="00194F6C" w:rsidRDefault="00194F6C" w:rsidP="00194F6C">
      <w:pPr>
        <w:pStyle w:val="CSILevel6"/>
      </w:pPr>
      <w:r>
        <w:t>The load controller’s construction shall be Lexan 920, UL94-VO in a DIN Rail style case.</w:t>
      </w:r>
    </w:p>
    <w:p w14:paraId="7D5B8408" w14:textId="0DE8E102" w:rsidR="00194F6C" w:rsidRDefault="00194F6C" w:rsidP="00194F6C">
      <w:pPr>
        <w:pStyle w:val="CSILevel6"/>
      </w:pPr>
      <w:r>
        <w:t xml:space="preserve">The load controller shall weigh no more than </w:t>
      </w:r>
      <w:r w:rsidR="0045239E">
        <w:t>2</w:t>
      </w:r>
      <w:r>
        <w:t>.</w:t>
      </w:r>
      <w:r w:rsidR="0045239E">
        <w:t>2</w:t>
      </w:r>
      <w:r>
        <w:t xml:space="preserve"> pounds (</w:t>
      </w:r>
      <w:r w:rsidR="0045239E">
        <w:t>1</w:t>
      </w:r>
      <w:r>
        <w:t xml:space="preserve"> kg).</w:t>
      </w:r>
    </w:p>
    <w:p w14:paraId="3AE52071" w14:textId="7E0E7F5C" w:rsidR="00194F6C" w:rsidRDefault="00194F6C" w:rsidP="00194F6C">
      <w:pPr>
        <w:pStyle w:val="CSILevel6"/>
      </w:pPr>
      <w:r>
        <w:t xml:space="preserve">The load controller shall operate </w:t>
      </w:r>
      <w:proofErr w:type="gramStart"/>
      <w:r>
        <w:t>within:</w:t>
      </w:r>
      <w:proofErr w:type="gramEnd"/>
      <w:r>
        <w:t xml:space="preserve"> 32 to </w:t>
      </w:r>
      <w:r w:rsidR="0045239E">
        <w:t>104</w:t>
      </w:r>
      <w:r>
        <w:t xml:space="preserve"> degrees Fahrenheit (0 - </w:t>
      </w:r>
      <w:r w:rsidR="0045239E">
        <w:t>40</w:t>
      </w:r>
      <w:r>
        <w:t>°C) in zero (0) to 90 percent relative humidity, non-condensing.</w:t>
      </w:r>
    </w:p>
    <w:p w14:paraId="031A5A82" w14:textId="77777777" w:rsidR="00194F6C" w:rsidRDefault="00194F6C" w:rsidP="00194F6C">
      <w:pPr>
        <w:pStyle w:val="CSILevel6"/>
      </w:pPr>
      <w:r>
        <w:t>Interface shall be UL, FCC, and RoHS compliant.</w:t>
      </w:r>
    </w:p>
    <w:p w14:paraId="250EDD55" w14:textId="77777777" w:rsidR="00194F6C" w:rsidRDefault="00194F6C" w:rsidP="00194F6C">
      <w:pPr>
        <w:pStyle w:val="CSILevel6"/>
      </w:pPr>
      <w:r>
        <w:t xml:space="preserve">User controls shall provide: </w:t>
      </w:r>
    </w:p>
    <w:p w14:paraId="464DD0E2" w14:textId="77777777" w:rsidR="00194F6C" w:rsidRDefault="00194F6C" w:rsidP="00194F6C">
      <w:pPr>
        <w:pStyle w:val="CSILevel7"/>
      </w:pPr>
      <w:r>
        <w:t>Service Switch</w:t>
      </w:r>
    </w:p>
    <w:p w14:paraId="344755C5" w14:textId="77777777" w:rsidR="0045239E" w:rsidRDefault="0045239E" w:rsidP="003307AF">
      <w:pPr>
        <w:pStyle w:val="CSILevel7"/>
      </w:pPr>
      <w:r>
        <w:t xml:space="preserve">8 x DMX start address DIP </w:t>
      </w:r>
      <w:proofErr w:type="gramStart"/>
      <w:r>
        <w:t>switch</w:t>
      </w:r>
      <w:proofErr w:type="gramEnd"/>
    </w:p>
    <w:p w14:paraId="42689E4A" w14:textId="17F53036" w:rsidR="00194F6C" w:rsidRDefault="00194F6C" w:rsidP="00003C96">
      <w:pPr>
        <w:pStyle w:val="CSILevel7"/>
        <w:tabs>
          <w:tab w:val="clear" w:pos="2340"/>
        </w:tabs>
      </w:pPr>
      <w:r>
        <w:t>Diagnostic LED</w:t>
      </w:r>
    </w:p>
    <w:p w14:paraId="428D4E7B" w14:textId="77777777" w:rsidR="00194F6C" w:rsidRDefault="00194F6C" w:rsidP="00194F6C">
      <w:pPr>
        <w:pStyle w:val="CSILevel7"/>
      </w:pPr>
      <w:r>
        <w:t>(1) Class 2 dry contact inputs, consisting of 1x14 AWG screw terminal.</w:t>
      </w:r>
    </w:p>
    <w:p w14:paraId="5E99B927" w14:textId="77777777" w:rsidR="00194F6C" w:rsidRDefault="00194F6C" w:rsidP="00194F6C">
      <w:pPr>
        <w:pStyle w:val="CSILevel7"/>
      </w:pPr>
      <w:r>
        <w:t xml:space="preserve">The </w:t>
      </w:r>
      <w:proofErr w:type="spellStart"/>
      <w:r>
        <w:t>DyNet</w:t>
      </w:r>
      <w:proofErr w:type="spellEnd"/>
      <w:r>
        <w:t xml:space="preserve"> RS-485 Serial Port connections provided by six (6) 1x14 AWG screw terminals.</w:t>
      </w:r>
    </w:p>
    <w:p w14:paraId="4A60FEE9" w14:textId="77777777" w:rsidR="00194F6C" w:rsidRDefault="00194F6C" w:rsidP="00194F6C">
      <w:pPr>
        <w:pStyle w:val="CSILevel5"/>
      </w:pPr>
      <w:r>
        <w:t>Electrical</w:t>
      </w:r>
    </w:p>
    <w:p w14:paraId="06200026" w14:textId="77777777" w:rsidR="00194F6C" w:rsidRDefault="00194F6C" w:rsidP="00194F6C">
      <w:pPr>
        <w:pStyle w:val="CSILevel6"/>
      </w:pPr>
      <w:proofErr w:type="spellStart"/>
      <w:r>
        <w:t>DyNet</w:t>
      </w:r>
      <w:proofErr w:type="spellEnd"/>
      <w:r>
        <w:t xml:space="preserve"> DC supply Input power shall be twelve volts DC (12VDC).</w:t>
      </w:r>
    </w:p>
    <w:p w14:paraId="14B25A92" w14:textId="68655F2C" w:rsidR="00194F6C" w:rsidRDefault="00194F6C" w:rsidP="00194F6C">
      <w:pPr>
        <w:pStyle w:val="CSILevel6"/>
      </w:pPr>
      <w:r>
        <w:t xml:space="preserve">Nominal </w:t>
      </w:r>
      <w:proofErr w:type="spellStart"/>
      <w:r>
        <w:t>DyNet</w:t>
      </w:r>
      <w:proofErr w:type="spellEnd"/>
      <w:r>
        <w:t xml:space="preserve"> power rating shall not exceed </w:t>
      </w:r>
      <w:r w:rsidR="0045239E">
        <w:t>one</w:t>
      </w:r>
      <w:r>
        <w:t xml:space="preserve"> hundred </w:t>
      </w:r>
      <w:r w:rsidR="0045239E">
        <w:t xml:space="preserve">and twenty </w:t>
      </w:r>
      <w:r>
        <w:t>milliamps (</w:t>
      </w:r>
      <w:r w:rsidR="0045239E">
        <w:t>12</w:t>
      </w:r>
      <w:r>
        <w:t>0mA).</w:t>
      </w:r>
    </w:p>
    <w:p w14:paraId="19493F53" w14:textId="77777777" w:rsidR="00194F6C" w:rsidRDefault="00194F6C" w:rsidP="00194F6C">
      <w:pPr>
        <w:pStyle w:val="CSILevel6"/>
      </w:pPr>
      <w:r>
        <w:t>Control Circuit Supply shall be rated:</w:t>
      </w:r>
    </w:p>
    <w:p w14:paraId="2A0F140B" w14:textId="77777777" w:rsidR="00194F6C" w:rsidRDefault="00194F6C" w:rsidP="00194F6C">
      <w:pPr>
        <w:pStyle w:val="CSILevel6"/>
      </w:pPr>
      <w:r>
        <w:t>120V-240VAC (+10%/-15%) 50/60 Hz</w:t>
      </w:r>
    </w:p>
    <w:p w14:paraId="1F80A903" w14:textId="77777777" w:rsidR="00194F6C" w:rsidRDefault="00194F6C" w:rsidP="00194F6C">
      <w:pPr>
        <w:pStyle w:val="CSILevel6"/>
      </w:pPr>
      <w:r>
        <w:t>Single phase and Neutral</w:t>
      </w:r>
    </w:p>
    <w:p w14:paraId="25E0A8B7" w14:textId="5978C6AB" w:rsidR="00194F6C" w:rsidRDefault="00194F6C" w:rsidP="00194F6C">
      <w:pPr>
        <w:pStyle w:val="CSILevel6"/>
      </w:pPr>
      <w:r>
        <w:t xml:space="preserve">Input current Max. </w:t>
      </w:r>
      <w:proofErr w:type="gramStart"/>
      <w:r w:rsidR="0045239E">
        <w:t>20</w:t>
      </w:r>
      <w:r>
        <w:t>A</w:t>
      </w:r>
      <w:proofErr w:type="gramEnd"/>
    </w:p>
    <w:p w14:paraId="36B5390A" w14:textId="77777777" w:rsidR="00194F6C" w:rsidRDefault="00194F6C" w:rsidP="00194F6C">
      <w:pPr>
        <w:pStyle w:val="CSILevel6"/>
      </w:pPr>
      <w:r>
        <w:t>Line voltage supply terminals (Line, Neutral, and Ground) shall accept 8-#24 AWG copper wire.</w:t>
      </w:r>
    </w:p>
    <w:p w14:paraId="615A1630" w14:textId="535FD990" w:rsidR="00194F6C" w:rsidRDefault="00194F6C" w:rsidP="00194F6C">
      <w:pPr>
        <w:pStyle w:val="CSILevel6"/>
      </w:pPr>
      <w:r>
        <w:t>Control Output</w:t>
      </w:r>
      <w:r w:rsidR="0045239E">
        <w:t>:</w:t>
      </w:r>
    </w:p>
    <w:p w14:paraId="1F2A3E35" w14:textId="5833DE96" w:rsidR="0045239E" w:rsidRDefault="0045239E" w:rsidP="0045239E">
      <w:pPr>
        <w:pStyle w:val="CSILevel7"/>
      </w:pPr>
      <w:r>
        <w:t>Up to 6 x LED PWM</w:t>
      </w:r>
    </w:p>
    <w:p w14:paraId="58EF0173" w14:textId="6D6F35F4" w:rsidR="0045239E" w:rsidRDefault="0045239E" w:rsidP="0045239E">
      <w:pPr>
        <w:pStyle w:val="CSILevel7"/>
      </w:pPr>
      <w:r>
        <w:t>Output channel current up to 5 A</w:t>
      </w:r>
    </w:p>
    <w:p w14:paraId="5E75BFEF" w14:textId="52687B3E" w:rsidR="0045239E" w:rsidRDefault="0045239E" w:rsidP="00003C96">
      <w:pPr>
        <w:pStyle w:val="CSILevel7"/>
        <w:tabs>
          <w:tab w:val="clear" w:pos="2340"/>
        </w:tabs>
      </w:pPr>
      <w:r>
        <w:t xml:space="preserve">Output channel voltage of 10-24 </w:t>
      </w:r>
      <w:proofErr w:type="gramStart"/>
      <w:r>
        <w:t>VDC</w:t>
      </w:r>
      <w:proofErr w:type="gramEnd"/>
    </w:p>
    <w:p w14:paraId="49D4D99E" w14:textId="77777777" w:rsidR="00194F6C" w:rsidRDefault="00194F6C" w:rsidP="00194F6C">
      <w:pPr>
        <w:pStyle w:val="CSILevel7"/>
      </w:pPr>
      <w:r>
        <w:t xml:space="preserve">Output terminals: 12-22 AWG copper wire,  </w:t>
      </w:r>
    </w:p>
    <w:p w14:paraId="05AD50DA" w14:textId="77777777" w:rsidR="00194F6C" w:rsidRDefault="00194F6C" w:rsidP="00194F6C">
      <w:pPr>
        <w:pStyle w:val="CSILevel7"/>
      </w:pPr>
      <w:r>
        <w:lastRenderedPageBreak/>
        <w:t xml:space="preserve">Low Voltage Class 1 or 2 </w:t>
      </w:r>
    </w:p>
    <w:p w14:paraId="6503757D" w14:textId="77777777" w:rsidR="00194F6C" w:rsidRDefault="00194F6C" w:rsidP="00003C96">
      <w:pPr>
        <w:pStyle w:val="CSILevel7"/>
        <w:tabs>
          <w:tab w:val="clear" w:pos="2340"/>
        </w:tabs>
      </w:pPr>
      <w:r>
        <w:t xml:space="preserve">Reference Data Cable: Belden 1502R / 1502P or equivalent as approved by Philips. </w:t>
      </w:r>
    </w:p>
    <w:p w14:paraId="50BF2263" w14:textId="77777777" w:rsidR="00194F6C" w:rsidRDefault="00194F6C" w:rsidP="00194F6C">
      <w:pPr>
        <w:pStyle w:val="CSILevel5"/>
      </w:pPr>
      <w:r>
        <w:t>Diagnostic Functions:</w:t>
      </w:r>
    </w:p>
    <w:p w14:paraId="4F9711F8" w14:textId="77777777" w:rsidR="00194F6C" w:rsidRDefault="00194F6C" w:rsidP="00194F6C">
      <w:pPr>
        <w:pStyle w:val="CSILevel6"/>
      </w:pPr>
      <w:r>
        <w:t>Device Online/Off-line status.</w:t>
      </w:r>
    </w:p>
    <w:p w14:paraId="71994769" w14:textId="77777777" w:rsidR="00194F6C" w:rsidRDefault="00194F6C" w:rsidP="00194F6C">
      <w:pPr>
        <w:pStyle w:val="CSILevel6"/>
      </w:pPr>
      <w:r>
        <w:t>Diagnostic Functions, indicating device Online/Offline status, shall be accessible thru Philips Envision Project and Envision Manager, Touch Screen, or BAS interface.</w:t>
      </w:r>
    </w:p>
    <w:p w14:paraId="20556BB3" w14:textId="58EDD953" w:rsidR="00194F6C" w:rsidRDefault="00194F6C" w:rsidP="00194F6C">
      <w:pPr>
        <w:pStyle w:val="CSILevel5"/>
      </w:pPr>
      <w:r>
        <w:t>Equipment List (quantities as shown in schedules, tables, and drawings):</w:t>
      </w:r>
    </w:p>
    <w:p w14:paraId="37B72835" w14:textId="05063A2F" w:rsidR="0045239E" w:rsidRDefault="0045239E" w:rsidP="00003C96">
      <w:pPr>
        <w:pStyle w:val="CSILevel6"/>
      </w:pPr>
      <w:r>
        <w:t>DDLEDC605GL</w:t>
      </w:r>
      <w:r>
        <w:tab/>
      </w:r>
      <w:r>
        <w:tab/>
        <w:t>(Philips 12NC – 913703061209)</w:t>
      </w:r>
    </w:p>
    <w:p w14:paraId="01EC8228" w14:textId="77777777" w:rsidR="00186EC9" w:rsidRDefault="00186EC9" w:rsidP="00186EC9">
      <w:pPr>
        <w:pStyle w:val="CSILevel4"/>
        <w:numPr>
          <w:ilvl w:val="0"/>
          <w:numId w:val="0"/>
        </w:numPr>
        <w:ind w:left="1440"/>
      </w:pPr>
    </w:p>
    <w:p w14:paraId="521F10F7" w14:textId="20CB48D0" w:rsidR="005221B5" w:rsidRDefault="00186EC9" w:rsidP="00186EC9">
      <w:pPr>
        <w:pStyle w:val="CSILevel3"/>
      </w:pPr>
      <w:r>
        <w:t>Single zone, J-box mounted controller DDC116</w:t>
      </w:r>
    </w:p>
    <w:p w14:paraId="71BC0C3F" w14:textId="77777777" w:rsidR="002102B1" w:rsidRDefault="002102B1" w:rsidP="002102B1">
      <w:pPr>
        <w:pStyle w:val="CSILevel5"/>
      </w:pPr>
      <w:r>
        <w:t>General</w:t>
      </w:r>
    </w:p>
    <w:p w14:paraId="562ECA77" w14:textId="6CFFD77B" w:rsidR="002102B1" w:rsidRDefault="002102B1" w:rsidP="002102B1">
      <w:pPr>
        <w:pStyle w:val="CSILevel6"/>
      </w:pPr>
      <w:r>
        <w:t xml:space="preserve">The Philips </w:t>
      </w:r>
      <w:r w:rsidR="00FD6F6C">
        <w:t>Dynalite single zone</w:t>
      </w:r>
      <w:r>
        <w:t xml:space="preserve"> controller </w:t>
      </w:r>
      <w:r w:rsidR="00FD6F6C">
        <w:t>is</w:t>
      </w:r>
      <w:r>
        <w:t xml:space="preserve"> designed to control </w:t>
      </w:r>
      <w:r w:rsidR="00FD6F6C">
        <w:t>1</w:t>
      </w:r>
      <w:r>
        <w:t xml:space="preserve"> output channels, up to </w:t>
      </w:r>
      <w:r w:rsidR="00D17F25">
        <w:t>20</w:t>
      </w:r>
      <w:r>
        <w:t>A per channel.</w:t>
      </w:r>
    </w:p>
    <w:p w14:paraId="1BA1116E" w14:textId="225E4AFE" w:rsidR="006B03C9" w:rsidRDefault="006B03C9" w:rsidP="002102B1">
      <w:pPr>
        <w:pStyle w:val="CSILevel6"/>
      </w:pPr>
      <w:r>
        <w:t>The load controller must support standalone mode</w:t>
      </w:r>
      <w:r w:rsidRPr="006B03C9">
        <w:t xml:space="preserve"> for room-based applications</w:t>
      </w:r>
      <w:r>
        <w:t xml:space="preserve"> without requiring any laptop-based configuration tool</w:t>
      </w:r>
      <w:r w:rsidRPr="006B03C9">
        <w:t xml:space="preserve"> or </w:t>
      </w:r>
      <w:r>
        <w:t xml:space="preserve">networked mode for </w:t>
      </w:r>
      <w:r w:rsidRPr="006B03C9">
        <w:t>integration across multiple spaces.</w:t>
      </w:r>
    </w:p>
    <w:p w14:paraId="71E78040" w14:textId="22ECA99D" w:rsidR="00582681" w:rsidRDefault="00582681" w:rsidP="002102B1">
      <w:pPr>
        <w:pStyle w:val="CSILevel6"/>
      </w:pPr>
      <w:r>
        <w:t xml:space="preserve">It must be possible to toggle the dimming output of the controller between 0-10V and DALI broadcast signals. </w:t>
      </w:r>
    </w:p>
    <w:p w14:paraId="77555FAB" w14:textId="5B886112" w:rsidR="005C79D3" w:rsidRDefault="005C79D3" w:rsidP="002102B1">
      <w:pPr>
        <w:pStyle w:val="CSILevel6"/>
      </w:pPr>
      <w:r>
        <w:t xml:space="preserve">The controller must support 1 x DMX 512 input </w:t>
      </w:r>
      <w:proofErr w:type="gramStart"/>
      <w:r w:rsidR="005A3B3B">
        <w:t>addressing</w:t>
      </w:r>
      <w:proofErr w:type="gramEnd"/>
      <w:r w:rsidR="005A3B3B">
        <w:t xml:space="preserve"> </w:t>
      </w:r>
    </w:p>
    <w:p w14:paraId="5C1A218D" w14:textId="77777777" w:rsidR="002102B1" w:rsidRDefault="002102B1" w:rsidP="002102B1">
      <w:pPr>
        <w:pStyle w:val="CSILevel5"/>
      </w:pPr>
      <w:r>
        <w:t xml:space="preserve">Mechanical </w:t>
      </w:r>
    </w:p>
    <w:p w14:paraId="718614C2" w14:textId="77777777" w:rsidR="002102B1" w:rsidRDefault="002102B1" w:rsidP="002102B1">
      <w:pPr>
        <w:pStyle w:val="CSILevel6"/>
      </w:pPr>
      <w:r>
        <w:t>Each module shall be labeled with manufacturer’s name, catalog number, and ratings.</w:t>
      </w:r>
    </w:p>
    <w:p w14:paraId="3FD73DF4" w14:textId="609E7A26" w:rsidR="002102B1" w:rsidRDefault="000420C6" w:rsidP="002102B1">
      <w:pPr>
        <w:pStyle w:val="CSILevel6"/>
      </w:pPr>
      <w:r>
        <w:t xml:space="preserve">The controller must be compliant with </w:t>
      </w:r>
      <w:r w:rsidRPr="000420C6">
        <w:t xml:space="preserve">UL 2043 / Chicago plenum-rated plastic enclosure </w:t>
      </w:r>
      <w:r>
        <w:t xml:space="preserve">and </w:t>
      </w:r>
      <w:r w:rsidRPr="000420C6">
        <w:t>mount directly onto a junction box.</w:t>
      </w:r>
    </w:p>
    <w:p w14:paraId="186AE3FB" w14:textId="2C05DFCB" w:rsidR="002102B1" w:rsidRDefault="002102B1" w:rsidP="002102B1">
      <w:pPr>
        <w:pStyle w:val="CSILevel6"/>
      </w:pPr>
      <w:r>
        <w:t xml:space="preserve">The load controller shall weigh no more than </w:t>
      </w:r>
      <w:r w:rsidR="00182292">
        <w:t>0.6</w:t>
      </w:r>
      <w:r>
        <w:t xml:space="preserve"> pounds (</w:t>
      </w:r>
      <w:r w:rsidR="00182292">
        <w:t>0.27</w:t>
      </w:r>
      <w:r>
        <w:t xml:space="preserve"> kg).</w:t>
      </w:r>
    </w:p>
    <w:p w14:paraId="57B8C530" w14:textId="6CB3EF9A" w:rsidR="002102B1" w:rsidRDefault="002102B1" w:rsidP="002102B1">
      <w:pPr>
        <w:pStyle w:val="CSILevel6"/>
      </w:pPr>
      <w:r>
        <w:t xml:space="preserve">The load controller shall operate </w:t>
      </w:r>
      <w:proofErr w:type="gramStart"/>
      <w:r>
        <w:t>within:</w:t>
      </w:r>
      <w:proofErr w:type="gramEnd"/>
      <w:r>
        <w:t xml:space="preserve"> 32 to </w:t>
      </w:r>
      <w:r w:rsidR="00373E84">
        <w:t>113</w:t>
      </w:r>
      <w:r>
        <w:t xml:space="preserve"> degrees Fahrenheit (0 - </w:t>
      </w:r>
      <w:r w:rsidR="00373E84">
        <w:t>45</w:t>
      </w:r>
      <w:r>
        <w:t>°C) in zero (0) to 90 percent relative humidity, non-condensing.</w:t>
      </w:r>
    </w:p>
    <w:p w14:paraId="66719455" w14:textId="61C27069" w:rsidR="002102B1" w:rsidRDefault="002102B1" w:rsidP="002102B1">
      <w:pPr>
        <w:pStyle w:val="CSILevel6"/>
      </w:pPr>
      <w:r>
        <w:t xml:space="preserve">Interface shall be UL, FCC, </w:t>
      </w:r>
      <w:r w:rsidR="00BA236A">
        <w:t xml:space="preserve">ICES, </w:t>
      </w:r>
      <w:r>
        <w:t>and RoHS compliant.</w:t>
      </w:r>
    </w:p>
    <w:p w14:paraId="2E546F2D" w14:textId="77777777" w:rsidR="002102B1" w:rsidRDefault="002102B1" w:rsidP="002102B1">
      <w:pPr>
        <w:pStyle w:val="CSILevel6"/>
      </w:pPr>
      <w:r>
        <w:t xml:space="preserve">User controls shall provide: </w:t>
      </w:r>
    </w:p>
    <w:p w14:paraId="7839D335" w14:textId="77777777" w:rsidR="002102B1" w:rsidRDefault="002102B1" w:rsidP="002102B1">
      <w:pPr>
        <w:pStyle w:val="CSILevel7"/>
      </w:pPr>
      <w:r>
        <w:t>Service Switch</w:t>
      </w:r>
    </w:p>
    <w:p w14:paraId="0EBC48B4" w14:textId="77777777" w:rsidR="002102B1" w:rsidRDefault="002102B1" w:rsidP="002102B1">
      <w:pPr>
        <w:pStyle w:val="CSILevel7"/>
        <w:tabs>
          <w:tab w:val="clear" w:pos="2340"/>
        </w:tabs>
      </w:pPr>
      <w:r>
        <w:t>Diagnostic LED</w:t>
      </w:r>
    </w:p>
    <w:p w14:paraId="683DD264" w14:textId="77777777" w:rsidR="002102B1" w:rsidRDefault="002102B1" w:rsidP="002102B1">
      <w:pPr>
        <w:pStyle w:val="CSILevel7"/>
      </w:pPr>
      <w:r>
        <w:t>(1) Class 2 dry contact inputs, consisting of 1x14 AWG screw terminal.</w:t>
      </w:r>
    </w:p>
    <w:p w14:paraId="2D2309ED" w14:textId="01D632CD" w:rsidR="005A3B3B" w:rsidRDefault="005A3B3B" w:rsidP="002102B1">
      <w:pPr>
        <w:pStyle w:val="CSILevel7"/>
      </w:pPr>
      <w:r>
        <w:t xml:space="preserve">(1) DMX 512 addressing input </w:t>
      </w:r>
    </w:p>
    <w:p w14:paraId="26BD3E97" w14:textId="77777777" w:rsidR="002102B1" w:rsidRDefault="002102B1" w:rsidP="002102B1">
      <w:pPr>
        <w:pStyle w:val="CSILevel7"/>
      </w:pPr>
      <w:r>
        <w:t xml:space="preserve">Dry Contact input shall be rated </w:t>
      </w:r>
      <w:proofErr w:type="gramStart"/>
      <w:r>
        <w:t>0-10 volt</w:t>
      </w:r>
      <w:proofErr w:type="gramEnd"/>
      <w:r>
        <w:t xml:space="preserve"> DC 0.7mA per input.</w:t>
      </w:r>
    </w:p>
    <w:p w14:paraId="4516EEC9" w14:textId="77777777" w:rsidR="002102B1" w:rsidRDefault="002102B1" w:rsidP="002102B1">
      <w:pPr>
        <w:pStyle w:val="CSILevel7"/>
        <w:tabs>
          <w:tab w:val="clear" w:pos="2340"/>
        </w:tabs>
      </w:pPr>
      <w:r>
        <w:t xml:space="preserve">The </w:t>
      </w:r>
      <w:proofErr w:type="spellStart"/>
      <w:r>
        <w:t>DyNet</w:t>
      </w:r>
      <w:proofErr w:type="spellEnd"/>
      <w:r>
        <w:t xml:space="preserve"> RS-485 Serial Port connections provided by six (6) 1x14 AWG screw terminals.</w:t>
      </w:r>
    </w:p>
    <w:p w14:paraId="1BD37D3F" w14:textId="77777777" w:rsidR="002102B1" w:rsidRDefault="002102B1" w:rsidP="002102B1">
      <w:pPr>
        <w:pStyle w:val="CSILevel5"/>
      </w:pPr>
      <w:r>
        <w:t>Electrical</w:t>
      </w:r>
    </w:p>
    <w:p w14:paraId="1B78A6C4" w14:textId="77777777" w:rsidR="002102B1" w:rsidRDefault="002102B1" w:rsidP="002102B1">
      <w:pPr>
        <w:pStyle w:val="CSILevel6"/>
      </w:pPr>
      <w:proofErr w:type="spellStart"/>
      <w:r>
        <w:t>DyNet</w:t>
      </w:r>
      <w:proofErr w:type="spellEnd"/>
      <w:r>
        <w:t xml:space="preserve"> DC supply Input power shall be twelve volts DC (12VDC).</w:t>
      </w:r>
    </w:p>
    <w:p w14:paraId="7EA26E9D" w14:textId="77777777" w:rsidR="002102B1" w:rsidRDefault="002102B1" w:rsidP="002102B1">
      <w:pPr>
        <w:pStyle w:val="CSILevel6"/>
      </w:pPr>
      <w:r>
        <w:t xml:space="preserve">Nominal </w:t>
      </w:r>
      <w:proofErr w:type="spellStart"/>
      <w:r>
        <w:t>DyNet</w:t>
      </w:r>
      <w:proofErr w:type="spellEnd"/>
      <w:r>
        <w:t xml:space="preserve"> power rating shall not exceed two hundred milliamps (200mA).</w:t>
      </w:r>
    </w:p>
    <w:p w14:paraId="387A6CD4" w14:textId="77777777" w:rsidR="002102B1" w:rsidRDefault="002102B1" w:rsidP="002102B1">
      <w:pPr>
        <w:pStyle w:val="CSILevel6"/>
      </w:pPr>
      <w:r>
        <w:t>Control Circuit Supply shall be rated:</w:t>
      </w:r>
    </w:p>
    <w:p w14:paraId="4BADDB27" w14:textId="472AD48D" w:rsidR="002102B1" w:rsidRDefault="002102B1" w:rsidP="00305D77">
      <w:pPr>
        <w:pStyle w:val="CSILevel7"/>
      </w:pPr>
      <w:r>
        <w:t>120V-</w:t>
      </w:r>
      <w:r w:rsidR="00F4402F">
        <w:t>277</w:t>
      </w:r>
      <w:r>
        <w:t>VAC (+10%/-15%) 50/60 Hz</w:t>
      </w:r>
    </w:p>
    <w:p w14:paraId="67BD54B6" w14:textId="77777777" w:rsidR="002102B1" w:rsidRDefault="002102B1" w:rsidP="00305D77">
      <w:pPr>
        <w:pStyle w:val="CSILevel7"/>
      </w:pPr>
      <w:r>
        <w:t>Single phase and Neutral</w:t>
      </w:r>
    </w:p>
    <w:p w14:paraId="6567B962" w14:textId="2DC7EF3C" w:rsidR="002102B1" w:rsidRDefault="002102B1" w:rsidP="00305D77">
      <w:pPr>
        <w:pStyle w:val="CSILevel7"/>
      </w:pPr>
      <w:r>
        <w:t>Input current Max. 0.</w:t>
      </w:r>
      <w:r w:rsidR="00F4402F">
        <w:t>5</w:t>
      </w:r>
      <w:r>
        <w:t>A</w:t>
      </w:r>
    </w:p>
    <w:p w14:paraId="573FDAB0" w14:textId="77777777" w:rsidR="002102B1" w:rsidRDefault="002102B1" w:rsidP="00305D77">
      <w:pPr>
        <w:pStyle w:val="CSILevel7"/>
      </w:pPr>
      <w:r>
        <w:t>Line voltage supply terminals (Line, Neutral, and Ground) shall accept 8-#24 AWG copper wire.</w:t>
      </w:r>
    </w:p>
    <w:p w14:paraId="47B575F7" w14:textId="77777777" w:rsidR="002102B1" w:rsidRDefault="002102B1" w:rsidP="002102B1">
      <w:pPr>
        <w:pStyle w:val="CSILevel6"/>
      </w:pPr>
      <w:r>
        <w:t>Control Output Loops (data buses):</w:t>
      </w:r>
    </w:p>
    <w:p w14:paraId="177B7161" w14:textId="432307BA" w:rsidR="002102B1" w:rsidRDefault="00D17F25" w:rsidP="002102B1">
      <w:pPr>
        <w:pStyle w:val="CSILevel7"/>
      </w:pPr>
      <w:r>
        <w:t>1</w:t>
      </w:r>
      <w:r w:rsidR="002102B1">
        <w:t xml:space="preserve"> relay output channels</w:t>
      </w:r>
      <w:r>
        <w:t xml:space="preserve"> for 20 A</w:t>
      </w:r>
    </w:p>
    <w:p w14:paraId="75B9583F" w14:textId="77777777" w:rsidR="002102B1" w:rsidRDefault="002102B1" w:rsidP="002102B1">
      <w:pPr>
        <w:pStyle w:val="CSILevel7"/>
      </w:pPr>
      <w:r>
        <w:t xml:space="preserve">Output terminals: 12-22 AWG copper wire,  </w:t>
      </w:r>
    </w:p>
    <w:p w14:paraId="627B6A10" w14:textId="77777777" w:rsidR="002102B1" w:rsidRDefault="002102B1" w:rsidP="002102B1">
      <w:pPr>
        <w:pStyle w:val="CSILevel7"/>
        <w:tabs>
          <w:tab w:val="clear" w:pos="2340"/>
          <w:tab w:val="left" w:pos="2610"/>
        </w:tabs>
      </w:pPr>
      <w:r>
        <w:t xml:space="preserve">Low Voltage Class 1 or 2 </w:t>
      </w:r>
    </w:p>
    <w:p w14:paraId="3DA0DF43" w14:textId="0D0D5E5E" w:rsidR="00305D77" w:rsidRDefault="00305D77" w:rsidP="002102B1">
      <w:pPr>
        <w:pStyle w:val="CSILevel7"/>
        <w:tabs>
          <w:tab w:val="clear" w:pos="2340"/>
          <w:tab w:val="left" w:pos="2610"/>
        </w:tabs>
      </w:pPr>
      <w:r>
        <w:t>Current sink and sourcing capacity of 100 mA</w:t>
      </w:r>
    </w:p>
    <w:p w14:paraId="33A0C759" w14:textId="77777777" w:rsidR="002102B1" w:rsidRDefault="002102B1" w:rsidP="002102B1">
      <w:pPr>
        <w:pStyle w:val="CSILevel7"/>
      </w:pPr>
      <w:r>
        <w:lastRenderedPageBreak/>
        <w:t xml:space="preserve">Reference Data Cable: Belden 1502R / 1502P or equivalent as approved by Philips. </w:t>
      </w:r>
    </w:p>
    <w:p w14:paraId="3A0C6B83" w14:textId="77777777" w:rsidR="002102B1" w:rsidRDefault="002102B1" w:rsidP="002102B1">
      <w:pPr>
        <w:pStyle w:val="CSILevel5"/>
      </w:pPr>
      <w:r>
        <w:t>Diagnostic Functions:</w:t>
      </w:r>
    </w:p>
    <w:p w14:paraId="098553B0" w14:textId="77777777" w:rsidR="002102B1" w:rsidRDefault="002102B1" w:rsidP="002102B1">
      <w:pPr>
        <w:pStyle w:val="CSILevel6"/>
      </w:pPr>
      <w:r>
        <w:t>Device Online/Off-line status.</w:t>
      </w:r>
    </w:p>
    <w:p w14:paraId="5AE84B45" w14:textId="77777777" w:rsidR="002102B1" w:rsidRDefault="002102B1" w:rsidP="002102B1">
      <w:pPr>
        <w:pStyle w:val="CSILevel6"/>
      </w:pPr>
      <w:r>
        <w:t>Diagnostic Functions, indicating device Online/Offline status, shall be accessible thru Philips Envision Project and Envision Manager, Touch Screen, or BAS interface.</w:t>
      </w:r>
    </w:p>
    <w:p w14:paraId="1C9C8915" w14:textId="77777777" w:rsidR="002102B1" w:rsidRDefault="002102B1" w:rsidP="002102B1">
      <w:pPr>
        <w:pStyle w:val="CSILevel5"/>
      </w:pPr>
      <w:r>
        <w:t>Equipment List (quantities as shown in schedules, tables, and drawings):</w:t>
      </w:r>
    </w:p>
    <w:p w14:paraId="3C43BD80" w14:textId="4DD898D8" w:rsidR="002102B1" w:rsidRDefault="002B746B" w:rsidP="002102B1">
      <w:pPr>
        <w:pStyle w:val="CSILevel6"/>
      </w:pPr>
      <w:r>
        <w:t>DDC116</w:t>
      </w:r>
      <w:r w:rsidR="002102B1">
        <w:t>-</w:t>
      </w:r>
      <w:r>
        <w:t>U</w:t>
      </w:r>
      <w:r w:rsidR="002102B1">
        <w:t>L</w:t>
      </w:r>
      <w:r w:rsidR="002102B1">
        <w:tab/>
      </w:r>
      <w:r w:rsidR="002102B1">
        <w:tab/>
        <w:t xml:space="preserve">(Philips 12NC – </w:t>
      </w:r>
      <w:r>
        <w:t>913703376709</w:t>
      </w:r>
      <w:r w:rsidR="002102B1">
        <w:t>)</w:t>
      </w:r>
    </w:p>
    <w:p w14:paraId="3385FD2C" w14:textId="6E38C4C0" w:rsidR="008769D2" w:rsidRDefault="008769D2" w:rsidP="00642DD9">
      <w:pPr>
        <w:pStyle w:val="CSILevel3"/>
        <w:numPr>
          <w:ilvl w:val="0"/>
          <w:numId w:val="0"/>
        </w:numPr>
      </w:pPr>
    </w:p>
    <w:p w14:paraId="12E0E640" w14:textId="77777777" w:rsidR="0045239E" w:rsidRDefault="0045239E" w:rsidP="00003C96">
      <w:pPr>
        <w:pStyle w:val="CSILevel3"/>
        <w:numPr>
          <w:ilvl w:val="0"/>
          <w:numId w:val="0"/>
        </w:numPr>
      </w:pPr>
    </w:p>
    <w:p w14:paraId="3C6E6F94" w14:textId="20EB90D1" w:rsidR="00FE6C7F" w:rsidRPr="00D273ED" w:rsidRDefault="00FE6C7F" w:rsidP="004612AF">
      <w:pPr>
        <w:pStyle w:val="CSILevel2"/>
      </w:pPr>
      <w:bookmarkStart w:id="70" w:name="_Toc380670582"/>
      <w:r w:rsidRPr="00D273ED">
        <w:t>User Interfaces</w:t>
      </w:r>
      <w:bookmarkEnd w:id="70"/>
    </w:p>
    <w:p w14:paraId="73BB5D00" w14:textId="77777777" w:rsidR="00FE6C7F" w:rsidRPr="00D273ED" w:rsidRDefault="00FE6C7F" w:rsidP="00A012BB">
      <w:pPr>
        <w:pStyle w:val="CSILevel3"/>
      </w:pPr>
      <w:r w:rsidRPr="00D273ED">
        <w:t>A range of compatible user interfaces shall be available for direct connection to the control network, including:</w:t>
      </w:r>
    </w:p>
    <w:p w14:paraId="75EBB9D7" w14:textId="77777777" w:rsidR="00FE6C7F" w:rsidRPr="00D273ED" w:rsidRDefault="00FE6C7F" w:rsidP="00A012BB">
      <w:pPr>
        <w:pStyle w:val="CSILevel4"/>
      </w:pPr>
      <w:r w:rsidRPr="00D273ED">
        <w:t>Pushbutton Keypads</w:t>
      </w:r>
    </w:p>
    <w:p w14:paraId="6F455C39" w14:textId="77777777" w:rsidR="00FE6C7F" w:rsidRPr="00D273ED" w:rsidRDefault="00FE6C7F" w:rsidP="00A012BB">
      <w:pPr>
        <w:pStyle w:val="CSILevel4"/>
      </w:pPr>
      <w:r w:rsidRPr="00D273ED">
        <w:t>Fader Potentiometer</w:t>
      </w:r>
    </w:p>
    <w:p w14:paraId="52EFDEEE" w14:textId="77777777" w:rsidR="00FE6C7F" w:rsidRPr="00D273ED" w:rsidRDefault="00FE6C7F" w:rsidP="00A012BB">
      <w:pPr>
        <w:pStyle w:val="CSILevel4"/>
      </w:pPr>
      <w:r w:rsidRPr="00D273ED">
        <w:t>LCD Display with Pushbuttons for navigation through menus and selection of options</w:t>
      </w:r>
    </w:p>
    <w:p w14:paraId="0A5CF1AD" w14:textId="55E20036" w:rsidR="00FE6C7F" w:rsidRPr="00D273ED" w:rsidRDefault="00FE6C7F" w:rsidP="007E132E">
      <w:pPr>
        <w:pStyle w:val="CSILevel4"/>
      </w:pPr>
      <w:r w:rsidRPr="00D273ED">
        <w:t>LCD Touch Sensitive Screens</w:t>
      </w:r>
    </w:p>
    <w:p w14:paraId="2AB03F28" w14:textId="77777777" w:rsidR="00FE6C7F" w:rsidRPr="00D273ED" w:rsidRDefault="00FE6C7F" w:rsidP="00A012BB">
      <w:pPr>
        <w:pStyle w:val="CSILevel4"/>
      </w:pPr>
      <w:r w:rsidRPr="00D273ED">
        <w:t>Infra-red Receivers for Remote Controls</w:t>
      </w:r>
    </w:p>
    <w:p w14:paraId="4673BC0B" w14:textId="77777777" w:rsidR="00FE6C7F" w:rsidRPr="00D273ED" w:rsidRDefault="00FE6C7F" w:rsidP="00A012BB">
      <w:pPr>
        <w:pStyle w:val="CSILevel4"/>
      </w:pPr>
      <w:r w:rsidRPr="00D273ED">
        <w:t xml:space="preserve">Infra-red transmitters for controlling third-party Audio and Video </w:t>
      </w:r>
      <w:proofErr w:type="gramStart"/>
      <w:r w:rsidRPr="00D273ED">
        <w:t>equipment</w:t>
      </w:r>
      <w:proofErr w:type="gramEnd"/>
    </w:p>
    <w:p w14:paraId="3ACDFE90" w14:textId="77777777" w:rsidR="007B31E7" w:rsidRDefault="007B31E7" w:rsidP="00003C96">
      <w:pPr>
        <w:pStyle w:val="CSILevel3"/>
        <w:numPr>
          <w:ilvl w:val="0"/>
          <w:numId w:val="0"/>
        </w:numPr>
        <w:ind w:left="1080"/>
      </w:pPr>
      <w:bookmarkStart w:id="71" w:name="_Toc380670583"/>
    </w:p>
    <w:p w14:paraId="6101DC05" w14:textId="41998D49" w:rsidR="00FE6C7F" w:rsidRPr="00D273ED" w:rsidRDefault="00FE6C7F" w:rsidP="00A012BB">
      <w:pPr>
        <w:pStyle w:val="CSILevel3"/>
      </w:pPr>
      <w:r w:rsidRPr="00D273ED">
        <w:t>Keypads</w:t>
      </w:r>
      <w:bookmarkEnd w:id="71"/>
    </w:p>
    <w:p w14:paraId="1F62867B" w14:textId="77777777" w:rsidR="00FE6C7F" w:rsidRPr="00D273ED" w:rsidRDefault="00FE6C7F" w:rsidP="00A012BB">
      <w:pPr>
        <w:pStyle w:val="CSILevel4"/>
      </w:pPr>
      <w:r w:rsidRPr="00D273ED">
        <w:t>Keypads shall be of the correct size to suit locally available wall boxes. They shall be available in various fascia finishes including stainless steel, gold, brass, chrome, painted, or any common flat architectural surface finish medium to suit the client’s requirements.</w:t>
      </w:r>
    </w:p>
    <w:p w14:paraId="21CDEE48" w14:textId="77777777" w:rsidR="00FE6C7F" w:rsidRPr="00D273ED" w:rsidRDefault="00FE6C7F" w:rsidP="00A012BB">
      <w:pPr>
        <w:pStyle w:val="CSILevel4"/>
      </w:pPr>
      <w:r w:rsidRPr="00D273ED">
        <w:t xml:space="preserve">Button caps of pushbutton keypads must be able to be engraved and available in Silver, Charcoal Grey, or White finish. These shall be readily interchangeable with custom engraving available if required. Keypads shall also be available which provide rear text illuminated engraving. It shall be possible to individually control the rear text illumination for each button </w:t>
      </w:r>
      <w:proofErr w:type="gramStart"/>
      <w:r w:rsidRPr="00D273ED">
        <w:t>independently, and</w:t>
      </w:r>
      <w:proofErr w:type="gramEnd"/>
      <w:r w:rsidRPr="00D273ED">
        <w:t xml:space="preserve"> set via software the text illumination intensity for the whole keypad.</w:t>
      </w:r>
    </w:p>
    <w:p w14:paraId="743B1293" w14:textId="77777777" w:rsidR="00FE6C7F" w:rsidRPr="00D273ED" w:rsidRDefault="00FE6C7F" w:rsidP="00A012BB">
      <w:pPr>
        <w:pStyle w:val="CSILevel4"/>
      </w:pPr>
      <w:r w:rsidRPr="00D273ED">
        <w:t xml:space="preserve">Faders where used shall be capable of controlling any circuit in any </w:t>
      </w:r>
      <w:proofErr w:type="gramStart"/>
      <w:r w:rsidRPr="00D273ED">
        <w:t>area, or</w:t>
      </w:r>
      <w:proofErr w:type="gramEnd"/>
      <w:r w:rsidRPr="00D273ED">
        <w:t xml:space="preserve"> be assigned as a ‘master’ fader to control the overall lighting levels in an area. Facility must be available to accommodate custom keypad requirements.  Keypad assemblies shall be capable of accepting a minimum of 16 buttons, 22 faders, and 4 key switch inputs on one circuit board. It shall be possible to link an unlimited number of keypad circuit boards together to create custom keypads with greater than16 buttons, with all buttons appearing in a regular array.</w:t>
      </w:r>
    </w:p>
    <w:p w14:paraId="19448A1D" w14:textId="77777777" w:rsidR="00FE6C7F" w:rsidRPr="00D273ED" w:rsidRDefault="00FE6C7F" w:rsidP="00A012BB">
      <w:pPr>
        <w:pStyle w:val="CSILevel4"/>
      </w:pPr>
      <w:r w:rsidRPr="00D273ED">
        <w:t>Unless otherwise indicated all keypads shall be ‘universal’ in that any button or key-switch input can initiate the following events:</w:t>
      </w:r>
    </w:p>
    <w:p w14:paraId="757345FC" w14:textId="77777777" w:rsidR="00FE6C7F" w:rsidRPr="00D273ED" w:rsidRDefault="00FE6C7F" w:rsidP="00A012BB">
      <w:pPr>
        <w:pStyle w:val="CSILevel5"/>
      </w:pPr>
      <w:r w:rsidRPr="00D273ED">
        <w:t xml:space="preserve">Select a </w:t>
      </w:r>
      <w:proofErr w:type="gramStart"/>
      <w:r w:rsidRPr="00D273ED">
        <w:t>preset</w:t>
      </w:r>
      <w:proofErr w:type="gramEnd"/>
    </w:p>
    <w:p w14:paraId="6250D160" w14:textId="77777777" w:rsidR="00FE6C7F" w:rsidRPr="00D273ED" w:rsidRDefault="00FE6C7F" w:rsidP="00A012BB">
      <w:pPr>
        <w:pStyle w:val="CSILevel5"/>
      </w:pPr>
      <w:r w:rsidRPr="00D273ED">
        <w:t xml:space="preserve">Set a channel to a </w:t>
      </w:r>
      <w:proofErr w:type="gramStart"/>
      <w:r w:rsidRPr="00D273ED">
        <w:t>level</w:t>
      </w:r>
      <w:proofErr w:type="gramEnd"/>
    </w:p>
    <w:p w14:paraId="517D4164" w14:textId="77777777" w:rsidR="00FE6C7F" w:rsidRPr="00D273ED" w:rsidRDefault="00FE6C7F" w:rsidP="00A012BB">
      <w:pPr>
        <w:pStyle w:val="CSILevel5"/>
      </w:pPr>
      <w:r w:rsidRPr="00D273ED">
        <w:t xml:space="preserve">Start a </w:t>
      </w:r>
      <w:proofErr w:type="gramStart"/>
      <w:r w:rsidRPr="00D273ED">
        <w:t>task</w:t>
      </w:r>
      <w:proofErr w:type="gramEnd"/>
    </w:p>
    <w:p w14:paraId="4D427A49" w14:textId="77777777" w:rsidR="00FE6C7F" w:rsidRPr="00D273ED" w:rsidRDefault="00FE6C7F" w:rsidP="00A012BB">
      <w:pPr>
        <w:pStyle w:val="CSILevel5"/>
      </w:pPr>
      <w:r w:rsidRPr="00D273ED">
        <w:t xml:space="preserve">Stop a </w:t>
      </w:r>
      <w:proofErr w:type="gramStart"/>
      <w:r w:rsidRPr="00D273ED">
        <w:t>task</w:t>
      </w:r>
      <w:proofErr w:type="gramEnd"/>
    </w:p>
    <w:p w14:paraId="0A5A1E03" w14:textId="77777777" w:rsidR="00FE6C7F" w:rsidRPr="00D273ED" w:rsidRDefault="00FE6C7F" w:rsidP="00A012BB">
      <w:pPr>
        <w:pStyle w:val="CSILevel5"/>
      </w:pPr>
      <w:r w:rsidRPr="00D273ED">
        <w:t xml:space="preserve">Link / unlink </w:t>
      </w:r>
      <w:proofErr w:type="gramStart"/>
      <w:r w:rsidRPr="00D273ED">
        <w:t>areas</w:t>
      </w:r>
      <w:proofErr w:type="gramEnd"/>
    </w:p>
    <w:p w14:paraId="3E3E0440" w14:textId="77777777" w:rsidR="00FE6C7F" w:rsidRPr="00D273ED" w:rsidRDefault="00FE6C7F" w:rsidP="00A012BB">
      <w:pPr>
        <w:pStyle w:val="CSILevel5"/>
      </w:pPr>
      <w:r w:rsidRPr="00D273ED">
        <w:t xml:space="preserve">Send any valid user-defined network message, or sequence of </w:t>
      </w:r>
      <w:proofErr w:type="gramStart"/>
      <w:r w:rsidRPr="00D273ED">
        <w:t>messages</w:t>
      </w:r>
      <w:proofErr w:type="gramEnd"/>
    </w:p>
    <w:p w14:paraId="6C35D6B3" w14:textId="77777777" w:rsidR="00FE6C7F" w:rsidRPr="00D273ED" w:rsidRDefault="00FE6C7F" w:rsidP="00A012BB">
      <w:pPr>
        <w:pStyle w:val="CSILevel4"/>
      </w:pPr>
      <w:r w:rsidRPr="00D273ED">
        <w:t>Keypads must contain an internal macro control facility that will allow them to perform conditional and sequential logic. Systems that rely on an external logic processor or centralized logic processor shall not be acceptable.</w:t>
      </w:r>
    </w:p>
    <w:p w14:paraId="687A8DDB" w14:textId="77777777" w:rsidR="00FE6C7F" w:rsidRPr="00D273ED" w:rsidRDefault="00FE6C7F" w:rsidP="00A012BB">
      <w:pPr>
        <w:pStyle w:val="CSILevel4"/>
      </w:pPr>
      <w:r w:rsidRPr="00D273ED">
        <w:t xml:space="preserve">Keypads shall provide an immediate, local status LED response upon button activation or detection of a network message with the same command function to indicate the </w:t>
      </w:r>
      <w:r w:rsidRPr="00D273ED">
        <w:lastRenderedPageBreak/>
        <w:t>corresponding change in system state. The status LEDs shall also be independently controllable across the control network.</w:t>
      </w:r>
    </w:p>
    <w:p w14:paraId="40A0FC13" w14:textId="77777777" w:rsidR="00FE6C7F" w:rsidRPr="00D273ED" w:rsidRDefault="00FE6C7F" w:rsidP="00A012BB">
      <w:pPr>
        <w:pStyle w:val="CSILevel4"/>
      </w:pPr>
      <w:r w:rsidRPr="00D273ED">
        <w:t>Keypads shall have an optional ‘organic LED’ informative display, able to be re-deployed based on button operation.</w:t>
      </w:r>
    </w:p>
    <w:p w14:paraId="7AF345DB" w14:textId="77777777" w:rsidR="00FE6C7F" w:rsidRPr="00D273ED" w:rsidRDefault="00FE6C7F" w:rsidP="00A012BB">
      <w:pPr>
        <w:pStyle w:val="CSILevel4"/>
      </w:pPr>
      <w:r w:rsidRPr="00D273ED">
        <w:t xml:space="preserve">Keypads shall be capable of supporting a minimum of 6 </w:t>
      </w:r>
      <w:proofErr w:type="gramStart"/>
      <w:r w:rsidRPr="00D273ED">
        <w:t>buttons, and</w:t>
      </w:r>
      <w:proofErr w:type="gramEnd"/>
      <w:r w:rsidRPr="00D273ED">
        <w:t xml:space="preserve"> be possible to mechanically configure using alternate key assemblies to provide fewer buttons if required.</w:t>
      </w:r>
    </w:p>
    <w:p w14:paraId="660661BD" w14:textId="77777777" w:rsidR="00FE6C7F" w:rsidRPr="00D273ED" w:rsidRDefault="00FE6C7F" w:rsidP="00A012BB">
      <w:pPr>
        <w:pStyle w:val="CSILevel4"/>
      </w:pPr>
      <w:r w:rsidRPr="00D273ED">
        <w:t xml:space="preserve">Keypad configuration data relating to channel names, area names, preset levels and panic </w:t>
      </w:r>
      <w:proofErr w:type="gramStart"/>
      <w:r w:rsidRPr="00D273ED">
        <w:t>level</w:t>
      </w:r>
      <w:proofErr w:type="gramEnd"/>
      <w:r w:rsidRPr="00D273ED">
        <w:t xml:space="preserve"> must be stored within the non-volatile memory of each respective keypad. It shall be possible to upgrade the firmware of all keypads over the control network.</w:t>
      </w:r>
    </w:p>
    <w:p w14:paraId="1DE08872" w14:textId="77777777" w:rsidR="00FE6C7F" w:rsidRPr="00D273ED" w:rsidRDefault="00FE6C7F" w:rsidP="00A012BB">
      <w:pPr>
        <w:pStyle w:val="CSILevel4"/>
      </w:pPr>
      <w:r w:rsidRPr="00D273ED">
        <w:t>Keypads shall incorporate a service mode. The service mode, when activated momentarily, shall cause a "sign-on" message to be transmitted onto the network. The sign-on message shall contain information about the device, such as: box number, device type and embedded software version.</w:t>
      </w:r>
    </w:p>
    <w:p w14:paraId="757B8027" w14:textId="0EBBA246" w:rsidR="004612AF" w:rsidRDefault="004612AF" w:rsidP="00003C96">
      <w:pPr>
        <w:pStyle w:val="CSILevel4"/>
      </w:pPr>
      <w:bookmarkStart w:id="72" w:name="_Toc380670584"/>
      <w:proofErr w:type="spellStart"/>
      <w:r>
        <w:t>Antumbra</w:t>
      </w:r>
      <w:proofErr w:type="spellEnd"/>
      <w:r>
        <w:t xml:space="preserve"> keypads</w:t>
      </w:r>
    </w:p>
    <w:p w14:paraId="2D3A6FE9" w14:textId="77777777" w:rsidR="004612AF" w:rsidRDefault="004612AF" w:rsidP="00003C96">
      <w:pPr>
        <w:pStyle w:val="CSILevel5"/>
      </w:pPr>
      <w:r>
        <w:t xml:space="preserve">The </w:t>
      </w:r>
      <w:proofErr w:type="spellStart"/>
      <w:r>
        <w:t>Antumbra</w:t>
      </w:r>
      <w:proofErr w:type="spellEnd"/>
      <w:r>
        <w:t xml:space="preserve"> keypads shall include proximity detection that wakes them from an ultra-low power standby mode when an occupants/user approaches the keypad. When in standby mode all indicators should be completely off and only reveal themselves when the proximity sensor is triggered. They shall be able to produce a wall-wash lighting effect when proximity is detected. </w:t>
      </w:r>
    </w:p>
    <w:p w14:paraId="34380A53" w14:textId="77777777" w:rsidR="004612AF" w:rsidRDefault="004612AF" w:rsidP="004612AF">
      <w:pPr>
        <w:pStyle w:val="CSILevel5"/>
      </w:pPr>
      <w:proofErr w:type="spellStart"/>
      <w:r>
        <w:t>Antumbra</w:t>
      </w:r>
      <w:proofErr w:type="spellEnd"/>
      <w:r>
        <w:t xml:space="preserve"> keypads shall also include an ambient temperature sensor. When requested by the NLCS the </w:t>
      </w:r>
      <w:proofErr w:type="gramStart"/>
      <w:r>
        <w:t>key pad</w:t>
      </w:r>
      <w:proofErr w:type="gramEnd"/>
      <w:r>
        <w:t xml:space="preserve"> is able to communicate the local current temperature to the core network. Internal logic within the sensor should also be capable of triggering a network message when a particular temperature is detected. The temperature range shall be 5 to 40° with an accuracy +/- </w:t>
      </w:r>
      <w:proofErr w:type="gramStart"/>
      <w:r>
        <w:t>1.5°</w:t>
      </w:r>
      <w:proofErr w:type="gramEnd"/>
      <w:r>
        <w:t xml:space="preserve"> </w:t>
      </w:r>
    </w:p>
    <w:p w14:paraId="140C78BC" w14:textId="77777777" w:rsidR="004612AF" w:rsidRDefault="004612AF" w:rsidP="00751D69">
      <w:pPr>
        <w:pStyle w:val="CSILevel5"/>
      </w:pPr>
      <w:proofErr w:type="spellStart"/>
      <w:r>
        <w:t>Antumbra</w:t>
      </w:r>
      <w:proofErr w:type="spellEnd"/>
      <w:r>
        <w:t xml:space="preserve"> keypads shall have an interchangeable communications module that is compatible with the full range of Button/Touch application modules. This communication module is to contain all the configuration information needed for the keypad’s functionality. The communications module shall be configurable without the application module. </w:t>
      </w:r>
    </w:p>
    <w:p w14:paraId="075F977F" w14:textId="77777777" w:rsidR="004612AF" w:rsidRDefault="004612AF" w:rsidP="00751D69">
      <w:pPr>
        <w:pStyle w:val="CSILevel5"/>
      </w:pPr>
      <w:r>
        <w:t xml:space="preserve">It shall be possible to upload 16 different configurations to the keypad which can be selected during installation using an accessible DIP-switch enabling fast deployment of keypads on-site for different applications. </w:t>
      </w:r>
    </w:p>
    <w:p w14:paraId="33C47660" w14:textId="77777777" w:rsidR="004612AF" w:rsidRDefault="004612AF" w:rsidP="00751D69">
      <w:pPr>
        <w:pStyle w:val="CSILevel5"/>
      </w:pPr>
      <w:r>
        <w:t xml:space="preserve">The </w:t>
      </w:r>
      <w:proofErr w:type="spellStart"/>
      <w:r>
        <w:t>Antumbra</w:t>
      </w:r>
      <w:proofErr w:type="spellEnd"/>
      <w:r>
        <w:t xml:space="preserve"> keypads shall support an IP22 rating allowing for more flexible installation options. </w:t>
      </w:r>
    </w:p>
    <w:p w14:paraId="3A17275C" w14:textId="77777777" w:rsidR="004612AF" w:rsidRDefault="004612AF" w:rsidP="00751D69">
      <w:pPr>
        <w:pStyle w:val="CSILevel5"/>
      </w:pPr>
      <w:r>
        <w:t xml:space="preserve">The </w:t>
      </w:r>
      <w:proofErr w:type="spellStart"/>
      <w:r>
        <w:t>Antumbra</w:t>
      </w:r>
      <w:proofErr w:type="spellEnd"/>
      <w:r>
        <w:t xml:space="preserve"> keypads construction must allow for smooth and perfect button operation even though during the installation excessive torque force may have been used on the mounting screws or installed on an uneven wall surface. </w:t>
      </w:r>
    </w:p>
    <w:p w14:paraId="11CDF144" w14:textId="254DC220" w:rsidR="004612AF" w:rsidRDefault="004612AF" w:rsidP="00751D69">
      <w:pPr>
        <w:pStyle w:val="CSILevel5"/>
      </w:pPr>
      <w:r>
        <w:t xml:space="preserve">Each of the buttons can be labeled with text or icons to indicate the functionality. This should be easily configured using an online tool that does not require the use to have an </w:t>
      </w:r>
      <w:proofErr w:type="spellStart"/>
      <w:r>
        <w:t>indepth</w:t>
      </w:r>
      <w:proofErr w:type="spellEnd"/>
      <w:r>
        <w:t xml:space="preserve"> knowledge of the system or its part codes. This is required so that end-users </w:t>
      </w:r>
      <w:proofErr w:type="gramStart"/>
      <w:r>
        <w:t>are able to</w:t>
      </w:r>
      <w:proofErr w:type="gramEnd"/>
      <w:r>
        <w:t xml:space="preserve"> directly configure their desired finishes and labeling options.</w:t>
      </w:r>
    </w:p>
    <w:p w14:paraId="4D2E9E32" w14:textId="7E4E33C4" w:rsidR="004612AF" w:rsidRDefault="004612AF" w:rsidP="00751D69">
      <w:pPr>
        <w:pStyle w:val="CSILevel5"/>
      </w:pPr>
      <w:r>
        <w:t xml:space="preserve">Within the system there should be an option of a keypad with a </w:t>
      </w:r>
      <w:proofErr w:type="gramStart"/>
      <w:r>
        <w:t>built in</w:t>
      </w:r>
      <w:proofErr w:type="gramEnd"/>
      <w:r>
        <w:t xml:space="preserve"> display that will allow for system information to be communicated to the user. This keypad should match the same look, feel and finish of the standard button keypads.</w:t>
      </w:r>
    </w:p>
    <w:p w14:paraId="3E920959" w14:textId="77777777" w:rsidR="004612AF" w:rsidRDefault="004612AF" w:rsidP="00751D69">
      <w:pPr>
        <w:pStyle w:val="CSILevel5"/>
      </w:pPr>
      <w:r>
        <w:t xml:space="preserve">The display should be capable of showing the following system </w:t>
      </w:r>
      <w:proofErr w:type="gramStart"/>
      <w:r>
        <w:t>information</w:t>
      </w:r>
      <w:proofErr w:type="gramEnd"/>
    </w:p>
    <w:p w14:paraId="5971B5F8" w14:textId="77777777" w:rsidR="004612AF" w:rsidRDefault="004612AF" w:rsidP="004612AF">
      <w:pPr>
        <w:pStyle w:val="CSILevel6"/>
      </w:pPr>
      <w:r>
        <w:t xml:space="preserve">Current scene selected (via dynamic icon or text) </w:t>
      </w:r>
    </w:p>
    <w:p w14:paraId="48B3939B" w14:textId="77777777" w:rsidR="004612AF" w:rsidRDefault="004612AF" w:rsidP="004612AF">
      <w:pPr>
        <w:pStyle w:val="CSILevel6"/>
      </w:pPr>
      <w:r>
        <w:t xml:space="preserve">Current time </w:t>
      </w:r>
    </w:p>
    <w:p w14:paraId="42DD2118" w14:textId="77777777" w:rsidR="004612AF" w:rsidRDefault="004612AF" w:rsidP="004612AF">
      <w:pPr>
        <w:pStyle w:val="CSILevel6"/>
      </w:pPr>
      <w:r>
        <w:t xml:space="preserve">Current measured temperature </w:t>
      </w:r>
    </w:p>
    <w:p w14:paraId="53923671" w14:textId="77777777" w:rsidR="004612AF" w:rsidRDefault="004612AF" w:rsidP="004612AF">
      <w:pPr>
        <w:pStyle w:val="CSILevel6"/>
      </w:pPr>
      <w:r>
        <w:t xml:space="preserve">Current set point temperature </w:t>
      </w:r>
    </w:p>
    <w:p w14:paraId="1F579BB2" w14:textId="7EFCCB02" w:rsidR="004612AF" w:rsidRDefault="004612AF" w:rsidP="004612AF">
      <w:pPr>
        <w:pStyle w:val="CSILevel6"/>
      </w:pPr>
      <w:r>
        <w:t xml:space="preserve">HVAC mode </w:t>
      </w:r>
    </w:p>
    <w:p w14:paraId="4BDC9023" w14:textId="77777777" w:rsidR="004612AF" w:rsidRDefault="004612AF" w:rsidP="004612AF">
      <w:pPr>
        <w:pStyle w:val="CSILevel6"/>
      </w:pPr>
      <w:r>
        <w:lastRenderedPageBreak/>
        <w:t xml:space="preserve">Bar graph to indicate lighting or volume channel </w:t>
      </w:r>
      <w:proofErr w:type="gramStart"/>
      <w:r>
        <w:t>level</w:t>
      </w:r>
      <w:proofErr w:type="gramEnd"/>
      <w:r>
        <w:t xml:space="preserve"> </w:t>
      </w:r>
    </w:p>
    <w:p w14:paraId="75EA4AF4" w14:textId="77777777" w:rsidR="004612AF" w:rsidRDefault="004612AF" w:rsidP="004612AF">
      <w:pPr>
        <w:pStyle w:val="CSILevel6"/>
      </w:pPr>
      <w:r>
        <w:t xml:space="preserve">Data point by percentage to indicate lighting or volume channel </w:t>
      </w:r>
      <w:proofErr w:type="gramStart"/>
      <w:r>
        <w:t>level</w:t>
      </w:r>
      <w:proofErr w:type="gramEnd"/>
      <w:r>
        <w:t xml:space="preserve"> </w:t>
      </w:r>
    </w:p>
    <w:p w14:paraId="1924F1B9" w14:textId="2467A3A2" w:rsidR="004612AF" w:rsidRDefault="004612AF" w:rsidP="004612AF">
      <w:pPr>
        <w:pStyle w:val="CSILevel5"/>
      </w:pPr>
      <w:r>
        <w:t xml:space="preserve">Keypads with built-in LCDs shall be able to display dynamic information in a range of languages and icons. The </w:t>
      </w:r>
      <w:proofErr w:type="spellStart"/>
      <w:r>
        <w:t>Antumbra</w:t>
      </w:r>
      <w:proofErr w:type="spellEnd"/>
      <w:r>
        <w:t xml:space="preserve"> display keypad shall support different modes of operation for trading hours and </w:t>
      </w:r>
      <w:proofErr w:type="gramStart"/>
      <w:r>
        <w:t>after hours</w:t>
      </w:r>
      <w:proofErr w:type="gramEnd"/>
      <w:r>
        <w:t xml:space="preserve"> functionality.</w:t>
      </w:r>
    </w:p>
    <w:p w14:paraId="2D682904" w14:textId="36DA19FA" w:rsidR="004612AF" w:rsidRDefault="004612AF" w:rsidP="00003C96">
      <w:pPr>
        <w:pStyle w:val="CSILevel5"/>
      </w:pPr>
      <w:r w:rsidRPr="00D273ED">
        <w:t xml:space="preserve">Keypads that utilize capacitive touch technologies, with no moving parts, shall be available from the control system vendor. These panels shall provide simulated audible button press action feedback. The keypads shall also include proximity detection that wakes them from an ultra-low power standby mode when an occupant /user approaches the keypad. The panels shall also include an ambient temperature </w:t>
      </w:r>
      <w:proofErr w:type="gramStart"/>
      <w:r w:rsidRPr="00D273ED">
        <w:t>sensor, and</w:t>
      </w:r>
      <w:proofErr w:type="gramEnd"/>
      <w:r w:rsidRPr="00D273ED">
        <w:t xml:space="preserve"> be available with an optional multi-text icon display.</w:t>
      </w:r>
    </w:p>
    <w:p w14:paraId="2EC4F5C9" w14:textId="77777777" w:rsidR="00A5459A" w:rsidRDefault="00CE658D" w:rsidP="00CE658D">
      <w:pPr>
        <w:pStyle w:val="CSILevel4"/>
      </w:pPr>
      <w:r>
        <w:t>Keypads product list</w:t>
      </w:r>
      <w:r w:rsidRPr="00FA1810">
        <w:t xml:space="preserve"> </w:t>
      </w:r>
    </w:p>
    <w:p w14:paraId="31D1ACA0" w14:textId="6B86D5CC" w:rsidR="00CE658D" w:rsidRPr="00E243C8" w:rsidRDefault="00CE658D" w:rsidP="00003C96">
      <w:pPr>
        <w:pStyle w:val="CSILevel5"/>
      </w:pPr>
      <w:proofErr w:type="spellStart"/>
      <w:r>
        <w:t>Antumbra</w:t>
      </w:r>
      <w:proofErr w:type="spellEnd"/>
      <w:r>
        <w:t xml:space="preserve"> </w:t>
      </w:r>
      <w:r w:rsidRPr="00FA1810">
        <w:t>Series</w:t>
      </w:r>
    </w:p>
    <w:p w14:paraId="53D85595" w14:textId="77777777" w:rsidR="00CE658D" w:rsidRPr="00E243C8" w:rsidRDefault="00CE658D" w:rsidP="00003C96">
      <w:pPr>
        <w:pStyle w:val="CSILevel6"/>
        <w:rPr>
          <w:snapToGrid/>
        </w:rPr>
      </w:pPr>
      <w:r w:rsidRPr="00E243C8">
        <w:t>General</w:t>
      </w:r>
    </w:p>
    <w:p w14:paraId="2D581EB4" w14:textId="77777777" w:rsidR="00CE658D" w:rsidRPr="00E243C8" w:rsidRDefault="00CE658D" w:rsidP="00003C96">
      <w:pPr>
        <w:pStyle w:val="CSILevel7"/>
      </w:pPr>
      <w:r w:rsidRPr="00E243C8">
        <w:t xml:space="preserve">The </w:t>
      </w:r>
      <w:proofErr w:type="spellStart"/>
      <w:r w:rsidRPr="00E243C8">
        <w:t>Antumbra</w:t>
      </w:r>
      <w:proofErr w:type="spellEnd"/>
      <w:r w:rsidRPr="00E243C8">
        <w:t xml:space="preserve"> User Control Panels are designed to integrate with other devices over the </w:t>
      </w:r>
      <w:proofErr w:type="spellStart"/>
      <w:r w:rsidRPr="00E243C8">
        <w:t>DyNet</w:t>
      </w:r>
      <w:proofErr w:type="spellEnd"/>
      <w:r w:rsidRPr="00E243C8">
        <w:t xml:space="preserve"> RS485 network in a cost-effective manner in commercial buildings and homes, while being highly customizable. </w:t>
      </w:r>
    </w:p>
    <w:p w14:paraId="289EB69C" w14:textId="77777777" w:rsidR="00CE658D" w:rsidRPr="00E243C8" w:rsidRDefault="00CE658D" w:rsidP="00003C96">
      <w:pPr>
        <w:pStyle w:val="CSILevel6"/>
      </w:pPr>
      <w:r w:rsidRPr="00E243C8">
        <w:t xml:space="preserve">Mechanical </w:t>
      </w:r>
    </w:p>
    <w:p w14:paraId="6BD042A1" w14:textId="77777777" w:rsidR="00CE658D" w:rsidRPr="00E243C8" w:rsidRDefault="00CE658D" w:rsidP="00003C96">
      <w:pPr>
        <w:pStyle w:val="CSILevel7"/>
      </w:pPr>
      <w:r w:rsidRPr="00E243C8">
        <w:t xml:space="preserve">The </w:t>
      </w:r>
      <w:proofErr w:type="spellStart"/>
      <w:r w:rsidRPr="00E243C8">
        <w:t>Antumbra</w:t>
      </w:r>
      <w:proofErr w:type="spellEnd"/>
      <w:r w:rsidRPr="00E243C8">
        <w:t xml:space="preserve"> Panel shall be IP22 </w:t>
      </w:r>
      <w:proofErr w:type="gramStart"/>
      <w:r w:rsidRPr="00E243C8">
        <w:t>rated</w:t>
      </w:r>
      <w:proofErr w:type="gramEnd"/>
    </w:p>
    <w:p w14:paraId="2F991107" w14:textId="77777777" w:rsidR="00CE658D" w:rsidRPr="00E243C8" w:rsidRDefault="00CE658D" w:rsidP="00003C96">
      <w:pPr>
        <w:pStyle w:val="CSILevel7"/>
      </w:pPr>
      <w:r w:rsidRPr="00E243C8">
        <w:t xml:space="preserve">A complete </w:t>
      </w:r>
      <w:proofErr w:type="spellStart"/>
      <w:r w:rsidRPr="00E243C8">
        <w:t>Antumbra</w:t>
      </w:r>
      <w:proofErr w:type="spellEnd"/>
      <w:r w:rsidRPr="00E243C8">
        <w:t xml:space="preserve"> Panel shall be made up of two (2) components – Dynalite </w:t>
      </w:r>
      <w:proofErr w:type="spellStart"/>
      <w:r w:rsidRPr="00E243C8">
        <w:t>Antumbra</w:t>
      </w:r>
      <w:proofErr w:type="spellEnd"/>
      <w:r w:rsidRPr="00E243C8">
        <w:t xml:space="preserve"> Communication Module (DACM) and an Application Module.  Each component shall be labeled with manufacturer’s name, catalog number, and ratings.</w:t>
      </w:r>
    </w:p>
    <w:p w14:paraId="1E2EFACF" w14:textId="77777777" w:rsidR="00CE658D" w:rsidRPr="00E243C8" w:rsidRDefault="00CE658D" w:rsidP="00003C96">
      <w:pPr>
        <w:pStyle w:val="CSILevel7"/>
        <w:tabs>
          <w:tab w:val="clear" w:pos="2340"/>
          <w:tab w:val="left" w:pos="2610"/>
        </w:tabs>
      </w:pPr>
      <w:r w:rsidRPr="00E243C8">
        <w:t xml:space="preserve">DACM </w:t>
      </w:r>
    </w:p>
    <w:p w14:paraId="0B5892B2" w14:textId="77777777" w:rsidR="00CE658D" w:rsidRPr="00E243C8" w:rsidRDefault="00CE658D" w:rsidP="00003C96">
      <w:pPr>
        <w:pStyle w:val="CSILevel8"/>
      </w:pPr>
      <w:r w:rsidRPr="00E243C8">
        <w:t xml:space="preserve">Shall be compatible with any Dynalite Application Module.  </w:t>
      </w:r>
    </w:p>
    <w:p w14:paraId="600072AE" w14:textId="77777777" w:rsidR="00CE658D" w:rsidRPr="00E243C8" w:rsidRDefault="00CE658D" w:rsidP="00003C96">
      <w:pPr>
        <w:pStyle w:val="CSILevel8"/>
      </w:pPr>
      <w:r w:rsidRPr="00E243C8">
        <w:t xml:space="preserve">Shall be a self-contained unit with all the logical and network functions for any </w:t>
      </w:r>
      <w:proofErr w:type="spellStart"/>
      <w:r w:rsidRPr="00E243C8">
        <w:t>DyNet</w:t>
      </w:r>
      <w:proofErr w:type="spellEnd"/>
      <w:r w:rsidRPr="00E243C8">
        <w:t xml:space="preserve"> </w:t>
      </w:r>
      <w:proofErr w:type="gramStart"/>
      <w:r w:rsidRPr="00E243C8">
        <w:t>project</w:t>
      </w:r>
      <w:proofErr w:type="gramEnd"/>
    </w:p>
    <w:p w14:paraId="0C3C6A03" w14:textId="77777777" w:rsidR="00CE658D" w:rsidRPr="00E243C8" w:rsidRDefault="00CE658D" w:rsidP="00003C96">
      <w:pPr>
        <w:pStyle w:val="CSILevel8"/>
      </w:pPr>
      <w:r w:rsidRPr="00E243C8">
        <w:t xml:space="preserve">Shall contain an RS 485 </w:t>
      </w:r>
      <w:proofErr w:type="spellStart"/>
      <w:r w:rsidRPr="00E243C8">
        <w:t>DyNet</w:t>
      </w:r>
      <w:proofErr w:type="spellEnd"/>
      <w:r w:rsidRPr="00E243C8">
        <w:t xml:space="preserve"> serial port with one 5-way removal screw </w:t>
      </w:r>
      <w:proofErr w:type="gramStart"/>
      <w:r w:rsidRPr="00E243C8">
        <w:t>terminal</w:t>
      </w:r>
      <w:proofErr w:type="gramEnd"/>
    </w:p>
    <w:p w14:paraId="04BB9EAE" w14:textId="77777777" w:rsidR="00CE658D" w:rsidRPr="00E243C8" w:rsidRDefault="00CE658D" w:rsidP="00003C96">
      <w:pPr>
        <w:pStyle w:val="CSILevel8"/>
      </w:pPr>
      <w:r w:rsidRPr="00E243C8">
        <w:t>Shall be capable of being pre-programmed off-site without the use of an Application Module</w:t>
      </w:r>
    </w:p>
    <w:p w14:paraId="2CC3256C" w14:textId="77777777" w:rsidR="00CE658D" w:rsidRPr="00E243C8" w:rsidRDefault="00CE658D" w:rsidP="00003C96">
      <w:pPr>
        <w:pStyle w:val="CSILevel7"/>
      </w:pPr>
      <w:r w:rsidRPr="00E243C8">
        <w:t>Each Application Module shall have the following integral capabilities –</w:t>
      </w:r>
    </w:p>
    <w:p w14:paraId="557F5A27" w14:textId="77777777" w:rsidR="00CE658D" w:rsidRPr="00E243C8" w:rsidRDefault="00CE658D" w:rsidP="00003C96">
      <w:pPr>
        <w:pStyle w:val="CSILevel8"/>
      </w:pPr>
      <w:r w:rsidRPr="00E243C8">
        <w:t>Temperature sensor providing sensing range from 40°F to 104°F (5 to 40°C)</w:t>
      </w:r>
    </w:p>
    <w:p w14:paraId="11B273AC" w14:textId="77777777" w:rsidR="00CE658D" w:rsidRPr="00E243C8" w:rsidRDefault="00CE658D" w:rsidP="00003C96">
      <w:pPr>
        <w:pStyle w:val="CSILevel8"/>
      </w:pPr>
      <w:r w:rsidRPr="00E243C8">
        <w:t>Proximity sensor with a range of approximately 6 inches (15 cm)</w:t>
      </w:r>
    </w:p>
    <w:p w14:paraId="060C3760" w14:textId="77777777" w:rsidR="00CE658D" w:rsidRPr="00E243C8" w:rsidRDefault="00CE658D" w:rsidP="00003C96">
      <w:pPr>
        <w:pStyle w:val="CSILevel8"/>
      </w:pPr>
      <w:r w:rsidRPr="00E243C8">
        <w:t xml:space="preserve">Ambient light sensor to adjust effects of the light wash triggered by the proximity </w:t>
      </w:r>
      <w:proofErr w:type="gramStart"/>
      <w:r w:rsidRPr="00E243C8">
        <w:t>sensor</w:t>
      </w:r>
      <w:proofErr w:type="gramEnd"/>
    </w:p>
    <w:p w14:paraId="1DB4FF98" w14:textId="77777777" w:rsidR="00CE658D" w:rsidRPr="00E243C8" w:rsidRDefault="00CE658D" w:rsidP="00003C96">
      <w:pPr>
        <w:pStyle w:val="CSILevel7"/>
      </w:pPr>
      <w:r w:rsidRPr="00E243C8">
        <w:t>Application Modules shall be available in one of three models –</w:t>
      </w:r>
    </w:p>
    <w:p w14:paraId="43BE3A04" w14:textId="77777777" w:rsidR="00CE658D" w:rsidRPr="00E243C8" w:rsidRDefault="00CE658D" w:rsidP="00003C96">
      <w:pPr>
        <w:pStyle w:val="CSILevel8"/>
      </w:pPr>
      <w:r w:rsidRPr="00E243C8">
        <w:t xml:space="preserve">Button (PABPA)– </w:t>
      </w:r>
    </w:p>
    <w:p w14:paraId="73C49673" w14:textId="77777777" w:rsidR="00CE658D" w:rsidRPr="00003C96" w:rsidRDefault="00CE658D" w:rsidP="00003C96">
      <w:pPr>
        <w:pStyle w:val="CSILevel9"/>
        <w:rPr>
          <w:b w:val="0"/>
          <w:bCs/>
        </w:rPr>
      </w:pPr>
      <w:r w:rsidRPr="00003C96">
        <w:rPr>
          <w:b w:val="0"/>
          <w:bCs/>
        </w:rPr>
        <w:t xml:space="preserve">Shall utilize large mechanical buttons with different finish options available for the fascia and rim of the panels with all color options able to be mixed and matched.  </w:t>
      </w:r>
    </w:p>
    <w:p w14:paraId="57CCA24D" w14:textId="77777777" w:rsidR="00CE658D" w:rsidRPr="00003C96" w:rsidRDefault="00CE658D" w:rsidP="00003C96">
      <w:pPr>
        <w:pStyle w:val="CSILevel9"/>
        <w:rPr>
          <w:b w:val="0"/>
          <w:bCs/>
        </w:rPr>
      </w:pPr>
      <w:r w:rsidRPr="00003C96">
        <w:rPr>
          <w:b w:val="0"/>
          <w:bCs/>
        </w:rPr>
        <w:t xml:space="preserve">Shall have the option for customized labeling of text and </w:t>
      </w:r>
      <w:proofErr w:type="gramStart"/>
      <w:r w:rsidRPr="00003C96">
        <w:rPr>
          <w:b w:val="0"/>
          <w:bCs/>
        </w:rPr>
        <w:t>icons</w:t>
      </w:r>
      <w:proofErr w:type="gramEnd"/>
    </w:p>
    <w:p w14:paraId="607B4CCC" w14:textId="77777777" w:rsidR="00CE658D" w:rsidRPr="00003C96" w:rsidRDefault="00CE658D" w:rsidP="00003C96">
      <w:pPr>
        <w:pStyle w:val="CSILevel9"/>
        <w:rPr>
          <w:b w:val="0"/>
          <w:bCs/>
        </w:rPr>
      </w:pPr>
      <w:r w:rsidRPr="00003C96">
        <w:rPr>
          <w:b w:val="0"/>
          <w:bCs/>
        </w:rPr>
        <w:t>The user panel shall measure no more than 4.6 x 3.0 x 0.9 inches (116 x 75 x 23 mm).</w:t>
      </w:r>
    </w:p>
    <w:p w14:paraId="753E0C5E" w14:textId="77777777" w:rsidR="00CE658D" w:rsidRPr="00003C96" w:rsidRDefault="00CE658D" w:rsidP="00003C96">
      <w:pPr>
        <w:pStyle w:val="CSILevel9"/>
        <w:rPr>
          <w:b w:val="0"/>
          <w:bCs/>
        </w:rPr>
      </w:pPr>
      <w:r w:rsidRPr="00003C96">
        <w:rPr>
          <w:b w:val="0"/>
          <w:bCs/>
        </w:rPr>
        <w:t>The user panel shall weigh no more than 0.5 pounds (0.2 kg).</w:t>
      </w:r>
    </w:p>
    <w:p w14:paraId="686D5F51" w14:textId="77777777" w:rsidR="00CE658D" w:rsidRPr="00E243C8" w:rsidRDefault="00CE658D" w:rsidP="00003C96">
      <w:pPr>
        <w:pStyle w:val="CSILevel8"/>
      </w:pPr>
      <w:r w:rsidRPr="00E243C8">
        <w:t>Touch (PATPA)–</w:t>
      </w:r>
    </w:p>
    <w:p w14:paraId="46EE994A" w14:textId="77777777" w:rsidR="00CE658D" w:rsidRPr="00003C96" w:rsidRDefault="00CE658D" w:rsidP="00003C96">
      <w:pPr>
        <w:pStyle w:val="CSILevel9"/>
        <w:rPr>
          <w:b w:val="0"/>
          <w:bCs/>
        </w:rPr>
      </w:pPr>
      <w:r w:rsidRPr="00003C96">
        <w:rPr>
          <w:b w:val="0"/>
          <w:bCs/>
        </w:rPr>
        <w:t xml:space="preserve">Shall have a smooth glass finish and use ‘capacitive touch’ technology to detect the presence of a finger on various locations of glass to trigger the button-press action.  </w:t>
      </w:r>
    </w:p>
    <w:p w14:paraId="4A7B972E" w14:textId="77777777" w:rsidR="00CE658D" w:rsidRPr="00003C96" w:rsidRDefault="00CE658D" w:rsidP="00003C96">
      <w:pPr>
        <w:pStyle w:val="CSILevel9"/>
        <w:rPr>
          <w:b w:val="0"/>
          <w:bCs/>
        </w:rPr>
      </w:pPr>
      <w:r w:rsidRPr="00003C96">
        <w:rPr>
          <w:b w:val="0"/>
          <w:bCs/>
        </w:rPr>
        <w:t xml:space="preserve">Shall be available with different finish options available for the fascia and rim of the panels with all color options able to be mixed </w:t>
      </w:r>
      <w:r w:rsidRPr="00003C96">
        <w:rPr>
          <w:b w:val="0"/>
          <w:bCs/>
        </w:rPr>
        <w:lastRenderedPageBreak/>
        <w:t>and matched.</w:t>
      </w:r>
    </w:p>
    <w:p w14:paraId="02639DC0" w14:textId="77777777" w:rsidR="00CE658D" w:rsidRPr="00003C96" w:rsidRDefault="00CE658D" w:rsidP="00003C96">
      <w:pPr>
        <w:pStyle w:val="CSILevel9"/>
        <w:rPr>
          <w:b w:val="0"/>
          <w:bCs/>
        </w:rPr>
      </w:pPr>
      <w:r w:rsidRPr="00003C96">
        <w:rPr>
          <w:b w:val="0"/>
          <w:bCs/>
        </w:rPr>
        <w:t xml:space="preserve">Shall have the option for customized labeling of text and </w:t>
      </w:r>
      <w:proofErr w:type="gramStart"/>
      <w:r w:rsidRPr="00003C96">
        <w:rPr>
          <w:b w:val="0"/>
          <w:bCs/>
        </w:rPr>
        <w:t>icons</w:t>
      </w:r>
      <w:proofErr w:type="gramEnd"/>
    </w:p>
    <w:p w14:paraId="42A780A7" w14:textId="77777777" w:rsidR="00CE658D" w:rsidRPr="00003C96" w:rsidRDefault="00CE658D" w:rsidP="00003C96">
      <w:pPr>
        <w:pStyle w:val="CSILevel9"/>
        <w:rPr>
          <w:b w:val="0"/>
          <w:bCs/>
        </w:rPr>
      </w:pPr>
      <w:r w:rsidRPr="00003C96">
        <w:rPr>
          <w:b w:val="0"/>
          <w:bCs/>
        </w:rPr>
        <w:t>The user panel shall measure no more than 4.6 x 3.0 x 0.9 inches (116 x 75 x 22 mm).</w:t>
      </w:r>
    </w:p>
    <w:p w14:paraId="2EFF5F76" w14:textId="77777777" w:rsidR="00CE658D" w:rsidRPr="00003C96" w:rsidRDefault="00CE658D" w:rsidP="00003C96">
      <w:pPr>
        <w:pStyle w:val="CSILevel9"/>
        <w:rPr>
          <w:b w:val="0"/>
          <w:bCs/>
        </w:rPr>
      </w:pPr>
      <w:r w:rsidRPr="00003C96">
        <w:rPr>
          <w:b w:val="0"/>
          <w:bCs/>
        </w:rPr>
        <w:t>The user panel shall weigh no more than 0.5 pounds (0.2 kg).</w:t>
      </w:r>
    </w:p>
    <w:p w14:paraId="15FE05B7" w14:textId="77777777" w:rsidR="00CE658D" w:rsidRPr="00E243C8" w:rsidRDefault="00CE658D" w:rsidP="00003C96">
      <w:pPr>
        <w:pStyle w:val="CSILevel8"/>
      </w:pPr>
      <w:r w:rsidRPr="00E243C8">
        <w:t xml:space="preserve">Display (PDPA)– </w:t>
      </w:r>
    </w:p>
    <w:p w14:paraId="4D2DFAC5" w14:textId="77777777" w:rsidR="00CE658D" w:rsidRPr="00003C96" w:rsidRDefault="00CE658D" w:rsidP="00003C96">
      <w:pPr>
        <w:pStyle w:val="CSILevel9"/>
        <w:rPr>
          <w:b w:val="0"/>
          <w:bCs/>
        </w:rPr>
      </w:pPr>
      <w:r w:rsidRPr="00003C96">
        <w:rPr>
          <w:b w:val="0"/>
          <w:bCs/>
        </w:rPr>
        <w:t>Shall utilize mechanical buttons and feature a central LCD display to present multiple pages of functions and system information.  Shall be available with different finish options available for the fascia and rim of the panels with all color options able to be mixed and matched.</w:t>
      </w:r>
    </w:p>
    <w:p w14:paraId="77FA47BB" w14:textId="77777777" w:rsidR="00CE658D" w:rsidRPr="00003C96" w:rsidRDefault="00CE658D" w:rsidP="00003C96">
      <w:pPr>
        <w:pStyle w:val="CSILevel9"/>
        <w:rPr>
          <w:b w:val="0"/>
          <w:bCs/>
        </w:rPr>
      </w:pPr>
      <w:r w:rsidRPr="00003C96">
        <w:rPr>
          <w:b w:val="0"/>
          <w:bCs/>
        </w:rPr>
        <w:t xml:space="preserve">Shall have the ability to choose from a library of icons appearing on the LCD screen to align with the mechanical </w:t>
      </w:r>
      <w:proofErr w:type="gramStart"/>
      <w:r w:rsidRPr="00003C96">
        <w:rPr>
          <w:b w:val="0"/>
          <w:bCs/>
        </w:rPr>
        <w:t>buttons</w:t>
      </w:r>
      <w:proofErr w:type="gramEnd"/>
    </w:p>
    <w:p w14:paraId="579ECDEA" w14:textId="77777777" w:rsidR="00CE658D" w:rsidRPr="00003C96" w:rsidRDefault="00CE658D" w:rsidP="00003C96">
      <w:pPr>
        <w:pStyle w:val="CSILevel9"/>
        <w:rPr>
          <w:b w:val="0"/>
          <w:bCs/>
        </w:rPr>
      </w:pPr>
      <w:r w:rsidRPr="00003C96">
        <w:rPr>
          <w:b w:val="0"/>
          <w:bCs/>
        </w:rPr>
        <w:t>The user panel shall measure no more than 4.6 x 3.0 x 1.4 inches (116 x 75 x 36 mm).</w:t>
      </w:r>
    </w:p>
    <w:p w14:paraId="024E62F4" w14:textId="77777777" w:rsidR="00CE658D" w:rsidRPr="00003C96" w:rsidRDefault="00CE658D" w:rsidP="00003C96">
      <w:pPr>
        <w:pStyle w:val="CSILevel9"/>
        <w:rPr>
          <w:b w:val="0"/>
          <w:bCs/>
        </w:rPr>
      </w:pPr>
      <w:r w:rsidRPr="00003C96">
        <w:rPr>
          <w:b w:val="0"/>
          <w:bCs/>
        </w:rPr>
        <w:t>The user panel shall weigh no more than 0.5 pounds (0.2 kg).</w:t>
      </w:r>
    </w:p>
    <w:p w14:paraId="1436CF0F" w14:textId="77777777" w:rsidR="00CE658D" w:rsidRPr="00E243C8" w:rsidRDefault="00CE658D" w:rsidP="00003C96">
      <w:pPr>
        <w:pStyle w:val="CSILevel7"/>
        <w:tabs>
          <w:tab w:val="clear" w:pos="2340"/>
        </w:tabs>
      </w:pPr>
      <w:proofErr w:type="spellStart"/>
      <w:r w:rsidRPr="00E243C8">
        <w:t>Antumbra</w:t>
      </w:r>
      <w:proofErr w:type="spellEnd"/>
      <w:r w:rsidRPr="00E243C8">
        <w:t xml:space="preserve"> Panel shall mount in a standard masonry back boxes provided by others.</w:t>
      </w:r>
    </w:p>
    <w:p w14:paraId="15B23092" w14:textId="77777777" w:rsidR="00CE658D" w:rsidRPr="00E243C8" w:rsidRDefault="00CE658D" w:rsidP="00003C96">
      <w:pPr>
        <w:pStyle w:val="CSILevel7"/>
      </w:pPr>
      <w:proofErr w:type="spellStart"/>
      <w:r w:rsidRPr="00E243C8">
        <w:t>Antumbra</w:t>
      </w:r>
      <w:proofErr w:type="spellEnd"/>
      <w:r w:rsidRPr="00E243C8">
        <w:t xml:space="preserve"> Panel operating environment: 23 to 122 degrees Fahrenheit (-5 to 50°C) in zero (0) to 90 percent relative humidity, non-condensing.</w:t>
      </w:r>
    </w:p>
    <w:p w14:paraId="6FFE0B68" w14:textId="77777777" w:rsidR="00CE658D" w:rsidRPr="00E243C8" w:rsidRDefault="00CE658D" w:rsidP="00003C96">
      <w:pPr>
        <w:pStyle w:val="CSILevel7"/>
      </w:pPr>
      <w:proofErr w:type="spellStart"/>
      <w:r w:rsidRPr="00E243C8">
        <w:t>Antumbra</w:t>
      </w:r>
      <w:proofErr w:type="spellEnd"/>
      <w:r w:rsidRPr="00E243C8">
        <w:t xml:space="preserve"> Panel shall utilize ‘field effects technology’ which allows the panel to automatically detect a person’s presence and through the use of a built-in ambient light sensor create a soft wall-wash effect around the </w:t>
      </w:r>
      <w:proofErr w:type="gramStart"/>
      <w:r w:rsidRPr="00E243C8">
        <w:t>panel</w:t>
      </w:r>
      <w:proofErr w:type="gramEnd"/>
    </w:p>
    <w:p w14:paraId="000881BB" w14:textId="77777777" w:rsidR="00CE658D" w:rsidRPr="00E243C8" w:rsidRDefault="00CE658D" w:rsidP="00003C96">
      <w:pPr>
        <w:pStyle w:val="CSILevel7"/>
        <w:tabs>
          <w:tab w:val="clear" w:pos="2340"/>
          <w:tab w:val="left" w:pos="2970"/>
        </w:tabs>
      </w:pPr>
      <w:r w:rsidRPr="00E243C8">
        <w:t xml:space="preserve">Each </w:t>
      </w:r>
      <w:proofErr w:type="spellStart"/>
      <w:r w:rsidRPr="00E243C8">
        <w:t>Antumbra</w:t>
      </w:r>
      <w:proofErr w:type="spellEnd"/>
      <w:r w:rsidRPr="00E243C8">
        <w:t xml:space="preserve"> Panel shall include an integral temperature </w:t>
      </w:r>
      <w:proofErr w:type="gramStart"/>
      <w:r w:rsidRPr="00E243C8">
        <w:t>sensor</w:t>
      </w:r>
      <w:proofErr w:type="gramEnd"/>
    </w:p>
    <w:p w14:paraId="61659A9B" w14:textId="77777777" w:rsidR="00CE658D" w:rsidRPr="00E243C8" w:rsidRDefault="00CE658D" w:rsidP="00003C96">
      <w:pPr>
        <w:pStyle w:val="CSILevel7"/>
        <w:tabs>
          <w:tab w:val="clear" w:pos="2340"/>
        </w:tabs>
      </w:pPr>
      <w:proofErr w:type="spellStart"/>
      <w:r w:rsidRPr="00E243C8">
        <w:t>Antumbra</w:t>
      </w:r>
      <w:proofErr w:type="spellEnd"/>
      <w:r w:rsidRPr="00E243C8">
        <w:t xml:space="preserve"> Panel shall be FCC, CE, C-Tick, and RoHS compliant.</w:t>
      </w:r>
    </w:p>
    <w:p w14:paraId="11E90494" w14:textId="77777777" w:rsidR="00CE658D" w:rsidRPr="00E243C8" w:rsidRDefault="00CE658D" w:rsidP="00003C96">
      <w:pPr>
        <w:pStyle w:val="CSILevel6"/>
      </w:pPr>
      <w:r w:rsidRPr="00E243C8">
        <w:t>Electrical</w:t>
      </w:r>
    </w:p>
    <w:p w14:paraId="336161D5" w14:textId="77777777" w:rsidR="00CE658D" w:rsidRPr="00E243C8" w:rsidRDefault="00CE658D" w:rsidP="00003C96">
      <w:pPr>
        <w:pStyle w:val="CSILevel7"/>
      </w:pPr>
      <w:r w:rsidRPr="00E243C8">
        <w:t>DACM</w:t>
      </w:r>
    </w:p>
    <w:p w14:paraId="39F2E778" w14:textId="77777777" w:rsidR="00CE658D" w:rsidRPr="00E243C8" w:rsidRDefault="00CE658D" w:rsidP="00003C96">
      <w:pPr>
        <w:pStyle w:val="CSILevel8"/>
      </w:pPr>
      <w:r w:rsidRPr="00E243C8">
        <w:t xml:space="preserve">Input power shall be 12- 24VDC, SELV/Class 2 provided from the </w:t>
      </w:r>
      <w:proofErr w:type="spellStart"/>
      <w:r w:rsidRPr="00E243C8">
        <w:t>DyNet</w:t>
      </w:r>
      <w:proofErr w:type="spellEnd"/>
      <w:r w:rsidRPr="00E243C8">
        <w:t xml:space="preserve"> network </w:t>
      </w:r>
      <w:proofErr w:type="gramStart"/>
      <w:r w:rsidRPr="00E243C8">
        <w:t>connection</w:t>
      </w:r>
      <w:proofErr w:type="gramEnd"/>
      <w:r w:rsidRPr="00E243C8">
        <w:t xml:space="preserve"> </w:t>
      </w:r>
    </w:p>
    <w:p w14:paraId="36A6BE30" w14:textId="643A5803" w:rsidR="00CE658D" w:rsidRDefault="00CE658D" w:rsidP="00003C96">
      <w:pPr>
        <w:pStyle w:val="CSILevel8"/>
      </w:pPr>
      <w:r w:rsidRPr="00E243C8">
        <w:t>Nominal power rating shall not exceed 500mA.</w:t>
      </w:r>
    </w:p>
    <w:p w14:paraId="2D4F4A1A" w14:textId="2E9AF599" w:rsidR="00F7530A" w:rsidRPr="00FB515D" w:rsidRDefault="00F7530A" w:rsidP="00003C96">
      <w:pPr>
        <w:pStyle w:val="CSILevel8"/>
        <w:rPr>
          <w:lang w:val="en-AU"/>
        </w:rPr>
      </w:pPr>
      <w:r w:rsidRPr="00FB515D">
        <w:rPr>
          <w:lang w:val="en-AU"/>
        </w:rPr>
        <w:t xml:space="preserve">A DMX </w:t>
      </w:r>
      <w:r>
        <w:rPr>
          <w:lang w:val="en-AU"/>
        </w:rPr>
        <w:t xml:space="preserve">transmit </w:t>
      </w:r>
      <w:r w:rsidRPr="00FB515D">
        <w:rPr>
          <w:lang w:val="en-AU"/>
        </w:rPr>
        <w:t>version</w:t>
      </w:r>
      <w:r>
        <w:rPr>
          <w:lang w:val="en-AU"/>
        </w:rPr>
        <w:t xml:space="preserve"> of</w:t>
      </w:r>
      <w:r w:rsidRPr="00FB515D">
        <w:rPr>
          <w:lang w:val="en-AU"/>
        </w:rPr>
        <w:t xml:space="preserve"> the DA</w:t>
      </w:r>
      <w:r>
        <w:rPr>
          <w:lang w:val="en-AU"/>
        </w:rPr>
        <w:t>CM can control up to 64 consecutive DMX channels by applying preset scenes or allowing individual channel controls</w:t>
      </w:r>
      <w:r w:rsidR="00F6036A">
        <w:rPr>
          <w:lang w:val="en-AU"/>
        </w:rPr>
        <w:t xml:space="preserve"> from the Keypad attached to the DACM. These are </w:t>
      </w:r>
      <w:proofErr w:type="spellStart"/>
      <w:r w:rsidR="00F6036A">
        <w:rPr>
          <w:lang w:val="en-AU"/>
        </w:rPr>
        <w:t>stand alone</w:t>
      </w:r>
      <w:proofErr w:type="spellEnd"/>
      <w:r w:rsidR="00F6036A">
        <w:rPr>
          <w:lang w:val="en-AU"/>
        </w:rPr>
        <w:t xml:space="preserve"> devices and not part of a standard lighting control system.</w:t>
      </w:r>
      <w:r>
        <w:rPr>
          <w:lang w:val="en-AU"/>
        </w:rPr>
        <w:t xml:space="preserve"> </w:t>
      </w:r>
    </w:p>
    <w:p w14:paraId="35DAF7E0" w14:textId="77777777" w:rsidR="00CE658D" w:rsidRPr="00E243C8" w:rsidRDefault="00CE658D" w:rsidP="00003C96">
      <w:pPr>
        <w:pStyle w:val="CSILevel7"/>
      </w:pPr>
      <w:r w:rsidRPr="00E243C8">
        <w:t>Button Panel</w:t>
      </w:r>
    </w:p>
    <w:p w14:paraId="2C642E4F" w14:textId="77777777" w:rsidR="00CE658D" w:rsidRPr="00E243C8" w:rsidRDefault="00CE658D" w:rsidP="00003C96">
      <w:pPr>
        <w:pStyle w:val="CSILevel8"/>
      </w:pPr>
      <w:r w:rsidRPr="00E243C8">
        <w:t xml:space="preserve">Shall utilize 40mA maximum from the </w:t>
      </w:r>
      <w:proofErr w:type="spellStart"/>
      <w:r w:rsidRPr="00E243C8">
        <w:t>DyNet</w:t>
      </w:r>
      <w:proofErr w:type="spellEnd"/>
      <w:r w:rsidRPr="00E243C8">
        <w:t xml:space="preserve"> </w:t>
      </w:r>
      <w:proofErr w:type="gramStart"/>
      <w:r w:rsidRPr="00E243C8">
        <w:t>network</w:t>
      </w:r>
      <w:proofErr w:type="gramEnd"/>
    </w:p>
    <w:p w14:paraId="1A514FB0" w14:textId="77777777" w:rsidR="00CE658D" w:rsidRPr="00E243C8" w:rsidRDefault="00CE658D" w:rsidP="00003C96">
      <w:pPr>
        <w:pStyle w:val="CSILevel7"/>
      </w:pPr>
      <w:r w:rsidRPr="00E243C8">
        <w:t>Touch Panel</w:t>
      </w:r>
    </w:p>
    <w:p w14:paraId="3C6AD540" w14:textId="77777777" w:rsidR="00CE658D" w:rsidRPr="00E243C8" w:rsidRDefault="00CE658D" w:rsidP="00003C96">
      <w:pPr>
        <w:pStyle w:val="CSILevel8"/>
      </w:pPr>
      <w:r w:rsidRPr="00E243C8">
        <w:t xml:space="preserve">Shall utilize 40mA maximum from the </w:t>
      </w:r>
      <w:proofErr w:type="spellStart"/>
      <w:r w:rsidRPr="00E243C8">
        <w:t>DyNet</w:t>
      </w:r>
      <w:proofErr w:type="spellEnd"/>
      <w:r w:rsidRPr="00E243C8">
        <w:t xml:space="preserve"> </w:t>
      </w:r>
      <w:proofErr w:type="gramStart"/>
      <w:r w:rsidRPr="00E243C8">
        <w:t>network</w:t>
      </w:r>
      <w:proofErr w:type="gramEnd"/>
    </w:p>
    <w:p w14:paraId="6983C892" w14:textId="77777777" w:rsidR="00CE658D" w:rsidRPr="00E243C8" w:rsidRDefault="00CE658D" w:rsidP="00003C96">
      <w:pPr>
        <w:pStyle w:val="CSILevel7"/>
      </w:pPr>
      <w:r w:rsidRPr="00E243C8">
        <w:t>Display Panel</w:t>
      </w:r>
    </w:p>
    <w:p w14:paraId="7FB27E73" w14:textId="77777777" w:rsidR="00CE658D" w:rsidRPr="00E243C8" w:rsidRDefault="00CE658D" w:rsidP="00003C96">
      <w:pPr>
        <w:pStyle w:val="CSILevel8"/>
      </w:pPr>
      <w:r w:rsidRPr="00E243C8">
        <w:t xml:space="preserve">Shall utilize 35mA maximum from the </w:t>
      </w:r>
      <w:proofErr w:type="spellStart"/>
      <w:r w:rsidRPr="00E243C8">
        <w:t>DyNet</w:t>
      </w:r>
      <w:proofErr w:type="spellEnd"/>
      <w:r w:rsidRPr="00E243C8">
        <w:t xml:space="preserve"> </w:t>
      </w:r>
      <w:proofErr w:type="gramStart"/>
      <w:r w:rsidRPr="00E243C8">
        <w:t>network</w:t>
      </w:r>
      <w:proofErr w:type="gramEnd"/>
    </w:p>
    <w:p w14:paraId="7DA9F3D1" w14:textId="77777777" w:rsidR="00CE658D" w:rsidRPr="00E243C8" w:rsidRDefault="00CE658D" w:rsidP="00003C96">
      <w:pPr>
        <w:pStyle w:val="CSILevel8"/>
      </w:pPr>
      <w:r w:rsidRPr="00E243C8">
        <w:t>Shall have stand-by power less than 0.15W</w:t>
      </w:r>
    </w:p>
    <w:p w14:paraId="7BFB8472" w14:textId="77777777" w:rsidR="00CE658D" w:rsidRPr="00E243C8" w:rsidRDefault="00CE658D" w:rsidP="00003C96">
      <w:pPr>
        <w:pStyle w:val="CSILevel7"/>
      </w:pPr>
      <w:r w:rsidRPr="00E243C8">
        <w:t xml:space="preserve">Reference Data Cable: Belden 1502R / 1502P or equivalent as approved by Philips. </w:t>
      </w:r>
    </w:p>
    <w:p w14:paraId="7B14FC6D" w14:textId="77777777" w:rsidR="00CE658D" w:rsidRPr="00E243C8" w:rsidRDefault="00CE658D" w:rsidP="00003C96">
      <w:pPr>
        <w:pStyle w:val="CSILevel6"/>
      </w:pPr>
      <w:r w:rsidRPr="00E243C8">
        <w:t>Performance</w:t>
      </w:r>
    </w:p>
    <w:p w14:paraId="6F24DAE7" w14:textId="77777777" w:rsidR="00CE658D" w:rsidRPr="00E243C8" w:rsidRDefault="00CE658D" w:rsidP="00003C96">
      <w:pPr>
        <w:pStyle w:val="CSILevel7"/>
      </w:pPr>
      <w:proofErr w:type="spellStart"/>
      <w:r w:rsidRPr="00E243C8">
        <w:t>Antumbra</w:t>
      </w:r>
      <w:proofErr w:type="spellEnd"/>
      <w:r w:rsidRPr="00E243C8">
        <w:t xml:space="preserve"> panels shall have the capability to run sequential and conditional logic routines.</w:t>
      </w:r>
    </w:p>
    <w:p w14:paraId="73EED31D" w14:textId="77777777" w:rsidR="00CE658D" w:rsidRPr="00E243C8" w:rsidRDefault="00CE658D" w:rsidP="00003C96">
      <w:pPr>
        <w:pStyle w:val="CSILevel7"/>
      </w:pPr>
      <w:r w:rsidRPr="00E243C8">
        <w:t xml:space="preserve">The extended functionality of the </w:t>
      </w:r>
      <w:proofErr w:type="spellStart"/>
      <w:r w:rsidRPr="00E243C8">
        <w:t>Antumbra</w:t>
      </w:r>
      <w:proofErr w:type="spellEnd"/>
      <w:r w:rsidRPr="00E243C8">
        <w:t xml:space="preserve"> panels shall include but not be limited to:</w:t>
      </w:r>
    </w:p>
    <w:p w14:paraId="2C2601D6" w14:textId="77777777" w:rsidR="00CE658D" w:rsidRPr="00E243C8" w:rsidRDefault="00CE658D" w:rsidP="00003C96">
      <w:pPr>
        <w:pStyle w:val="CSILevel8"/>
      </w:pPr>
      <w:r w:rsidRPr="00E243C8">
        <w:t>Describing lighting control functions using the words “if” and “then”.</w:t>
      </w:r>
    </w:p>
    <w:p w14:paraId="492143C9" w14:textId="77777777" w:rsidR="00CE658D" w:rsidRPr="00E243C8" w:rsidRDefault="00CE658D" w:rsidP="00003C96">
      <w:pPr>
        <w:pStyle w:val="CSILevel8"/>
      </w:pPr>
      <w:r w:rsidRPr="00E243C8">
        <w:t>Complex joining of multi-partitioned rooms.</w:t>
      </w:r>
    </w:p>
    <w:p w14:paraId="1C325615" w14:textId="77777777" w:rsidR="00CE658D" w:rsidRPr="00E243C8" w:rsidRDefault="00CE658D" w:rsidP="00003C96">
      <w:pPr>
        <w:pStyle w:val="CSILevel8"/>
      </w:pPr>
      <w:r w:rsidRPr="00E243C8">
        <w:t>Controlling light scenes in multiple areas.</w:t>
      </w:r>
    </w:p>
    <w:p w14:paraId="521D11DC" w14:textId="77777777" w:rsidR="00CE658D" w:rsidRPr="00E243C8" w:rsidRDefault="00CE658D" w:rsidP="00003C96">
      <w:pPr>
        <w:pStyle w:val="CSILevel8"/>
      </w:pPr>
      <w:r w:rsidRPr="00E243C8">
        <w:t xml:space="preserve">Interfacing third-party devices to a </w:t>
      </w:r>
      <w:proofErr w:type="spellStart"/>
      <w:r w:rsidRPr="00E243C8">
        <w:t>DyNet</w:t>
      </w:r>
      <w:proofErr w:type="spellEnd"/>
      <w:r w:rsidRPr="00E243C8">
        <w:t xml:space="preserve"> network (multi-function input </w:t>
      </w:r>
      <w:r w:rsidRPr="00E243C8">
        <w:lastRenderedPageBreak/>
        <w:t>interface)</w:t>
      </w:r>
    </w:p>
    <w:p w14:paraId="40430189" w14:textId="77777777" w:rsidR="00CE658D" w:rsidRPr="00E243C8" w:rsidRDefault="00CE658D" w:rsidP="00003C96">
      <w:pPr>
        <w:pStyle w:val="CSILevel8"/>
      </w:pPr>
      <w:r w:rsidRPr="00E243C8">
        <w:t>Controlling chase sequences.</w:t>
      </w:r>
    </w:p>
    <w:p w14:paraId="659EABBA" w14:textId="77777777" w:rsidR="00CE658D" w:rsidRPr="00E243C8" w:rsidRDefault="00CE658D" w:rsidP="00003C96">
      <w:pPr>
        <w:pStyle w:val="CSILevel6"/>
      </w:pPr>
      <w:r w:rsidRPr="00E243C8">
        <w:t>Equipment List (quantities as shown in schedules, tables, and drawings):</w:t>
      </w:r>
    </w:p>
    <w:p w14:paraId="132ED8F0" w14:textId="77777777" w:rsidR="00CE658D" w:rsidRDefault="00CE658D" w:rsidP="00003C96">
      <w:pPr>
        <w:pStyle w:val="CSILevel7"/>
      </w:pPr>
      <w:r w:rsidRPr="00E243C8">
        <w:t xml:space="preserve">Standard and customized </w:t>
      </w:r>
      <w:proofErr w:type="spellStart"/>
      <w:r w:rsidRPr="00E243C8">
        <w:t>Antumbra</w:t>
      </w:r>
      <w:proofErr w:type="spellEnd"/>
      <w:r w:rsidRPr="00E243C8">
        <w:t xml:space="preserve"> panels shall be available.</w:t>
      </w:r>
    </w:p>
    <w:p w14:paraId="7B9184E8" w14:textId="77777777" w:rsidR="00E04AD6" w:rsidRDefault="00E04AD6" w:rsidP="00E04AD6">
      <w:pPr>
        <w:pStyle w:val="CSILevel7"/>
        <w:numPr>
          <w:ilvl w:val="0"/>
          <w:numId w:val="0"/>
        </w:numPr>
        <w:ind w:left="2520"/>
      </w:pPr>
    </w:p>
    <w:p w14:paraId="2487B223" w14:textId="5D2A02DC" w:rsidR="00E04AD6" w:rsidRPr="00E243C8" w:rsidRDefault="00E04AD6" w:rsidP="00E04AD6">
      <w:pPr>
        <w:pStyle w:val="CSILevel5"/>
      </w:pPr>
      <w:r>
        <w:t>Revolution</w:t>
      </w:r>
      <w:r>
        <w:t xml:space="preserve"> </w:t>
      </w:r>
      <w:r w:rsidRPr="00FA1810">
        <w:t>Series</w:t>
      </w:r>
    </w:p>
    <w:p w14:paraId="04C99CA5" w14:textId="77777777" w:rsidR="00E04AD6" w:rsidRPr="00E243C8" w:rsidRDefault="00E04AD6" w:rsidP="00E04AD6">
      <w:pPr>
        <w:pStyle w:val="CSILevel6"/>
        <w:rPr>
          <w:snapToGrid/>
        </w:rPr>
      </w:pPr>
      <w:r w:rsidRPr="00E243C8">
        <w:t>General</w:t>
      </w:r>
    </w:p>
    <w:p w14:paraId="458B14B2" w14:textId="0D94D995" w:rsidR="00E04AD6" w:rsidRDefault="00E04AD6" w:rsidP="00E04AD6">
      <w:pPr>
        <w:pStyle w:val="CSILevel7"/>
      </w:pPr>
      <w:r w:rsidRPr="00E243C8">
        <w:t xml:space="preserve">The </w:t>
      </w:r>
      <w:r w:rsidR="00FC50B9">
        <w:t>Revolution</w:t>
      </w:r>
      <w:r w:rsidRPr="00E243C8">
        <w:t xml:space="preserve"> User Control Panels are designed to integrate with other devices over the </w:t>
      </w:r>
      <w:proofErr w:type="spellStart"/>
      <w:r w:rsidRPr="00E243C8">
        <w:t>DyNet</w:t>
      </w:r>
      <w:proofErr w:type="spellEnd"/>
      <w:r w:rsidRPr="00E243C8">
        <w:t xml:space="preserve"> RS485 network in a cost-effective manner in commercial buildings and homes, while being highly customizable. </w:t>
      </w:r>
    </w:p>
    <w:p w14:paraId="220E948C" w14:textId="1FCB4DA4" w:rsidR="00FC50B9" w:rsidRDefault="00181DA4" w:rsidP="00E04AD6">
      <w:pPr>
        <w:pStyle w:val="CSILevel7"/>
      </w:pPr>
      <w:r>
        <w:t>The user control panel must allow for a c</w:t>
      </w:r>
      <w:r w:rsidRPr="00181DA4">
        <w:t>ustomize each button’s backlight from an RGB color palette.</w:t>
      </w:r>
    </w:p>
    <w:p w14:paraId="136AA617" w14:textId="26088473" w:rsidR="00246663" w:rsidRPr="00E243C8" w:rsidRDefault="00246663" w:rsidP="00246663">
      <w:pPr>
        <w:pStyle w:val="CSILevel7"/>
      </w:pPr>
      <w:r>
        <w:t xml:space="preserve">   </w:t>
      </w:r>
      <w:r w:rsidRPr="00246663">
        <w:t xml:space="preserve">Button labeling language choices </w:t>
      </w:r>
      <w:r w:rsidR="004F66C7">
        <w:t xml:space="preserve">must </w:t>
      </w:r>
      <w:r w:rsidRPr="00246663">
        <w:t>include English, Chinese and Arabic</w:t>
      </w:r>
      <w:r w:rsidR="004F66C7">
        <w:t xml:space="preserve"> and should </w:t>
      </w:r>
      <w:r w:rsidR="007F5214">
        <w:t>be supported with a</w:t>
      </w:r>
      <w:r w:rsidRPr="00246663">
        <w:t xml:space="preserve"> library of common icons.</w:t>
      </w:r>
    </w:p>
    <w:p w14:paraId="03A5D7B2" w14:textId="77777777" w:rsidR="00E04AD6" w:rsidRPr="00E243C8" w:rsidRDefault="00E04AD6" w:rsidP="00E04AD6">
      <w:pPr>
        <w:pStyle w:val="CSILevel6"/>
      </w:pPr>
      <w:r w:rsidRPr="00E243C8">
        <w:t xml:space="preserve">Mechanical </w:t>
      </w:r>
    </w:p>
    <w:p w14:paraId="0C5071C7" w14:textId="402DA77B" w:rsidR="00E04AD6" w:rsidRPr="00E243C8" w:rsidRDefault="00E04AD6" w:rsidP="00E04AD6">
      <w:pPr>
        <w:pStyle w:val="CSILevel7"/>
      </w:pPr>
      <w:r w:rsidRPr="00E243C8">
        <w:t xml:space="preserve">The </w:t>
      </w:r>
      <w:r w:rsidR="00533CED">
        <w:t>Revolution</w:t>
      </w:r>
      <w:r w:rsidRPr="00E243C8">
        <w:t xml:space="preserve"> Panel shall be IP22 </w:t>
      </w:r>
      <w:proofErr w:type="gramStart"/>
      <w:r w:rsidRPr="00E243C8">
        <w:t>rated</w:t>
      </w:r>
      <w:proofErr w:type="gramEnd"/>
    </w:p>
    <w:p w14:paraId="052995EB" w14:textId="5E7F1DB9" w:rsidR="00E04AD6" w:rsidRPr="00E243C8" w:rsidRDefault="00E04AD6" w:rsidP="00E04AD6">
      <w:pPr>
        <w:pStyle w:val="CSILevel7"/>
      </w:pPr>
      <w:r w:rsidRPr="00E243C8">
        <w:t xml:space="preserve">A complete </w:t>
      </w:r>
      <w:r w:rsidR="00533CED">
        <w:t>Revolution</w:t>
      </w:r>
      <w:r w:rsidRPr="00E243C8">
        <w:t xml:space="preserve"> Panel shall be made up of two (2) components – Dynalite Communication Module (DACM) and an Application Module.  Each component shall be labeled with manufacturer’s name, catalog number, and ratings.</w:t>
      </w:r>
    </w:p>
    <w:p w14:paraId="27691BCF" w14:textId="77777777" w:rsidR="00E04AD6" w:rsidRPr="00E243C8" w:rsidRDefault="00E04AD6" w:rsidP="00E04AD6">
      <w:pPr>
        <w:pStyle w:val="CSILevel7"/>
        <w:tabs>
          <w:tab w:val="clear" w:pos="2340"/>
          <w:tab w:val="left" w:pos="2610"/>
        </w:tabs>
      </w:pPr>
      <w:r w:rsidRPr="00E243C8">
        <w:t xml:space="preserve">DACM </w:t>
      </w:r>
    </w:p>
    <w:p w14:paraId="065C99F6" w14:textId="77777777" w:rsidR="00E04AD6" w:rsidRPr="00E243C8" w:rsidRDefault="00E04AD6" w:rsidP="00E04AD6">
      <w:pPr>
        <w:pStyle w:val="CSILevel8"/>
      </w:pPr>
      <w:r w:rsidRPr="00E243C8">
        <w:t xml:space="preserve">Shall be compatible with any Dynalite Application Module.  </w:t>
      </w:r>
    </w:p>
    <w:p w14:paraId="298B29F7" w14:textId="77777777" w:rsidR="00E04AD6" w:rsidRPr="00E243C8" w:rsidRDefault="00E04AD6" w:rsidP="00E04AD6">
      <w:pPr>
        <w:pStyle w:val="CSILevel8"/>
      </w:pPr>
      <w:r w:rsidRPr="00E243C8">
        <w:t xml:space="preserve">Shall be a self-contained unit with all the logical and network functions for any </w:t>
      </w:r>
      <w:proofErr w:type="spellStart"/>
      <w:r w:rsidRPr="00E243C8">
        <w:t>DyNet</w:t>
      </w:r>
      <w:proofErr w:type="spellEnd"/>
      <w:r w:rsidRPr="00E243C8">
        <w:t xml:space="preserve"> </w:t>
      </w:r>
      <w:proofErr w:type="gramStart"/>
      <w:r w:rsidRPr="00E243C8">
        <w:t>project</w:t>
      </w:r>
      <w:proofErr w:type="gramEnd"/>
    </w:p>
    <w:p w14:paraId="5AD5BA07" w14:textId="77777777" w:rsidR="00E04AD6" w:rsidRPr="00E243C8" w:rsidRDefault="00E04AD6" w:rsidP="00E04AD6">
      <w:pPr>
        <w:pStyle w:val="CSILevel8"/>
      </w:pPr>
      <w:r w:rsidRPr="00E243C8">
        <w:t xml:space="preserve">Shall contain an RS 485 </w:t>
      </w:r>
      <w:proofErr w:type="spellStart"/>
      <w:r w:rsidRPr="00E243C8">
        <w:t>DyNet</w:t>
      </w:r>
      <w:proofErr w:type="spellEnd"/>
      <w:r w:rsidRPr="00E243C8">
        <w:t xml:space="preserve"> serial port with one 5-way removal screw </w:t>
      </w:r>
      <w:proofErr w:type="gramStart"/>
      <w:r w:rsidRPr="00E243C8">
        <w:t>terminal</w:t>
      </w:r>
      <w:proofErr w:type="gramEnd"/>
    </w:p>
    <w:p w14:paraId="544E7B74" w14:textId="77777777" w:rsidR="00E04AD6" w:rsidRPr="00E243C8" w:rsidRDefault="00E04AD6" w:rsidP="00E04AD6">
      <w:pPr>
        <w:pStyle w:val="CSILevel8"/>
      </w:pPr>
      <w:r w:rsidRPr="00E243C8">
        <w:t>Shall be capable of being pre-programmed off-site without the use of an Application Module</w:t>
      </w:r>
    </w:p>
    <w:p w14:paraId="61E2F3F8" w14:textId="77777777" w:rsidR="00E04AD6" w:rsidRPr="00E243C8" w:rsidRDefault="00E04AD6" w:rsidP="00E04AD6">
      <w:pPr>
        <w:pStyle w:val="CSILevel7"/>
      </w:pPr>
      <w:r w:rsidRPr="00E243C8">
        <w:t>Each Application Module shall have the following integral capabilities –</w:t>
      </w:r>
    </w:p>
    <w:p w14:paraId="5AB66156" w14:textId="77777777" w:rsidR="00E04AD6" w:rsidRPr="00E243C8" w:rsidRDefault="00E04AD6" w:rsidP="00E04AD6">
      <w:pPr>
        <w:pStyle w:val="CSILevel8"/>
      </w:pPr>
      <w:r w:rsidRPr="00E243C8">
        <w:t>Temperature sensor providing sensing range from 40°F to 104°F (5 to 40°C)</w:t>
      </w:r>
    </w:p>
    <w:p w14:paraId="21C0FDD4" w14:textId="77777777" w:rsidR="00E04AD6" w:rsidRPr="00E243C8" w:rsidRDefault="00E04AD6" w:rsidP="00E04AD6">
      <w:pPr>
        <w:pStyle w:val="CSILevel8"/>
      </w:pPr>
      <w:r w:rsidRPr="00E243C8">
        <w:t>Proximity sensor with a range of approximately 6 inches (15 cm)</w:t>
      </w:r>
    </w:p>
    <w:p w14:paraId="03D682D7" w14:textId="77777777" w:rsidR="00E04AD6" w:rsidRPr="00E243C8" w:rsidRDefault="00E04AD6" w:rsidP="00E04AD6">
      <w:pPr>
        <w:pStyle w:val="CSILevel8"/>
      </w:pPr>
      <w:r w:rsidRPr="00E243C8">
        <w:t xml:space="preserve">Ambient light sensor to adjust effects of the light wash triggered by the proximity </w:t>
      </w:r>
      <w:proofErr w:type="gramStart"/>
      <w:r w:rsidRPr="00E243C8">
        <w:t>sensor</w:t>
      </w:r>
      <w:proofErr w:type="gramEnd"/>
    </w:p>
    <w:p w14:paraId="1033EF08" w14:textId="4D2D5450" w:rsidR="00E04AD6" w:rsidRPr="00E243C8" w:rsidRDefault="00EB67E8" w:rsidP="00E04AD6">
      <w:pPr>
        <w:pStyle w:val="CSILevel7"/>
        <w:tabs>
          <w:tab w:val="clear" w:pos="2340"/>
        </w:tabs>
      </w:pPr>
      <w:r>
        <w:t>Revolution</w:t>
      </w:r>
      <w:r w:rsidR="00E04AD6" w:rsidRPr="00E243C8">
        <w:t xml:space="preserve"> Panel shall mount in a standard masonry back boxes provided by others.</w:t>
      </w:r>
    </w:p>
    <w:p w14:paraId="3365C6DF" w14:textId="7B54D449" w:rsidR="00E04AD6" w:rsidRPr="00E243C8" w:rsidRDefault="00EB67E8" w:rsidP="00E04AD6">
      <w:pPr>
        <w:pStyle w:val="CSILevel7"/>
      </w:pPr>
      <w:r>
        <w:t xml:space="preserve">   Revolution</w:t>
      </w:r>
      <w:r w:rsidR="00E04AD6" w:rsidRPr="00E243C8">
        <w:t xml:space="preserve"> Panel operating environment: </w:t>
      </w:r>
      <w:r w:rsidR="00D2257E">
        <w:t>32</w:t>
      </w:r>
      <w:r w:rsidR="00E04AD6" w:rsidRPr="00E243C8">
        <w:t xml:space="preserve"> to 122 degrees Fahrenheit (</w:t>
      </w:r>
      <w:r w:rsidR="00D2257E">
        <w:t>0</w:t>
      </w:r>
      <w:r w:rsidR="00E04AD6" w:rsidRPr="00E243C8">
        <w:t xml:space="preserve"> to 50°C) in zero (0) to 90 percent relative humidity, non-condensing.</w:t>
      </w:r>
    </w:p>
    <w:p w14:paraId="628B1EFE" w14:textId="4EA5875D" w:rsidR="00E04AD6" w:rsidRPr="00E243C8" w:rsidRDefault="006E0E54" w:rsidP="00E04AD6">
      <w:pPr>
        <w:pStyle w:val="CSILevel7"/>
      </w:pPr>
      <w:r>
        <w:t>Revolution</w:t>
      </w:r>
      <w:r w:rsidR="00E04AD6" w:rsidRPr="00E243C8">
        <w:t xml:space="preserve"> Panel shall utilize ‘field effects technology’ which allows the panel to automatically detect a person’s presence and through the use of a built-in ambient light sensor create a soft wall-wash effect around the </w:t>
      </w:r>
      <w:proofErr w:type="gramStart"/>
      <w:r w:rsidR="00E04AD6" w:rsidRPr="00E243C8">
        <w:t>panel</w:t>
      </w:r>
      <w:proofErr w:type="gramEnd"/>
    </w:p>
    <w:p w14:paraId="0E30E924" w14:textId="232048F4" w:rsidR="00E04AD6" w:rsidRPr="00E243C8" w:rsidRDefault="00E04AD6" w:rsidP="00E04AD6">
      <w:pPr>
        <w:pStyle w:val="CSILevel7"/>
        <w:tabs>
          <w:tab w:val="clear" w:pos="2340"/>
          <w:tab w:val="left" w:pos="2970"/>
        </w:tabs>
      </w:pPr>
      <w:r w:rsidRPr="00E243C8">
        <w:t xml:space="preserve">Each </w:t>
      </w:r>
      <w:r w:rsidR="00D2257E">
        <w:t>Revolution</w:t>
      </w:r>
      <w:r w:rsidR="00D2257E" w:rsidRPr="00E243C8">
        <w:t xml:space="preserve"> </w:t>
      </w:r>
      <w:r w:rsidRPr="00E243C8">
        <w:t xml:space="preserve">Panel shall include an integral temperature </w:t>
      </w:r>
      <w:proofErr w:type="gramStart"/>
      <w:r w:rsidRPr="00E243C8">
        <w:t>sensor</w:t>
      </w:r>
      <w:proofErr w:type="gramEnd"/>
    </w:p>
    <w:p w14:paraId="056CCF04" w14:textId="07C0C735" w:rsidR="00E04AD6" w:rsidRPr="00E243C8" w:rsidRDefault="0073107E" w:rsidP="00E04AD6">
      <w:pPr>
        <w:pStyle w:val="CSILevel7"/>
        <w:tabs>
          <w:tab w:val="clear" w:pos="2340"/>
        </w:tabs>
      </w:pPr>
      <w:r>
        <w:t>Revolution</w:t>
      </w:r>
      <w:r w:rsidRPr="00E243C8">
        <w:t xml:space="preserve"> </w:t>
      </w:r>
      <w:r w:rsidR="00E04AD6" w:rsidRPr="00E243C8">
        <w:t xml:space="preserve">Panel shall be FCC, CE, </w:t>
      </w:r>
      <w:r w:rsidR="00AF23A7">
        <w:t>IECS</w:t>
      </w:r>
      <w:r w:rsidR="00E04AD6" w:rsidRPr="00E243C8">
        <w:t>, and RoHS compliant.</w:t>
      </w:r>
    </w:p>
    <w:p w14:paraId="3A4E8420" w14:textId="77777777" w:rsidR="00E04AD6" w:rsidRPr="00E243C8" w:rsidRDefault="00E04AD6" w:rsidP="00E04AD6">
      <w:pPr>
        <w:pStyle w:val="CSILevel6"/>
      </w:pPr>
      <w:r w:rsidRPr="00E243C8">
        <w:t>Electrical</w:t>
      </w:r>
    </w:p>
    <w:p w14:paraId="712F97E3" w14:textId="77777777" w:rsidR="00E04AD6" w:rsidRPr="00E243C8" w:rsidRDefault="00E04AD6" w:rsidP="00E04AD6">
      <w:pPr>
        <w:pStyle w:val="CSILevel7"/>
      </w:pPr>
      <w:r w:rsidRPr="00E243C8">
        <w:t>DACM</w:t>
      </w:r>
    </w:p>
    <w:p w14:paraId="49E2DE9E" w14:textId="77777777" w:rsidR="00E04AD6" w:rsidRPr="00E243C8" w:rsidRDefault="00E04AD6" w:rsidP="00E04AD6">
      <w:pPr>
        <w:pStyle w:val="CSILevel8"/>
      </w:pPr>
      <w:r w:rsidRPr="00E243C8">
        <w:t xml:space="preserve">Input power shall be 12- 24VDC, SELV/Class 2 provided from the </w:t>
      </w:r>
      <w:proofErr w:type="spellStart"/>
      <w:r w:rsidRPr="00E243C8">
        <w:t>DyNet</w:t>
      </w:r>
      <w:proofErr w:type="spellEnd"/>
      <w:r w:rsidRPr="00E243C8">
        <w:t xml:space="preserve"> network </w:t>
      </w:r>
      <w:proofErr w:type="gramStart"/>
      <w:r w:rsidRPr="00E243C8">
        <w:t>connection</w:t>
      </w:r>
      <w:proofErr w:type="gramEnd"/>
      <w:r w:rsidRPr="00E243C8">
        <w:t xml:space="preserve"> </w:t>
      </w:r>
    </w:p>
    <w:p w14:paraId="1F8336AE" w14:textId="77777777" w:rsidR="00E04AD6" w:rsidRDefault="00E04AD6" w:rsidP="00E04AD6">
      <w:pPr>
        <w:pStyle w:val="CSILevel8"/>
      </w:pPr>
      <w:r w:rsidRPr="00E243C8">
        <w:t>Nominal power rating shall not exceed 500mA.</w:t>
      </w:r>
    </w:p>
    <w:p w14:paraId="07D57E8A" w14:textId="77777777" w:rsidR="00E04AD6" w:rsidRPr="00FB515D" w:rsidRDefault="00E04AD6" w:rsidP="00E04AD6">
      <w:pPr>
        <w:pStyle w:val="CSILevel8"/>
        <w:rPr>
          <w:lang w:val="en-AU"/>
        </w:rPr>
      </w:pPr>
      <w:r w:rsidRPr="00FB515D">
        <w:rPr>
          <w:lang w:val="en-AU"/>
        </w:rPr>
        <w:t xml:space="preserve">A DMX </w:t>
      </w:r>
      <w:r>
        <w:rPr>
          <w:lang w:val="en-AU"/>
        </w:rPr>
        <w:t xml:space="preserve">transmit </w:t>
      </w:r>
      <w:r w:rsidRPr="00FB515D">
        <w:rPr>
          <w:lang w:val="en-AU"/>
        </w:rPr>
        <w:t>version</w:t>
      </w:r>
      <w:r>
        <w:rPr>
          <w:lang w:val="en-AU"/>
        </w:rPr>
        <w:t xml:space="preserve"> of</w:t>
      </w:r>
      <w:r w:rsidRPr="00FB515D">
        <w:rPr>
          <w:lang w:val="en-AU"/>
        </w:rPr>
        <w:t xml:space="preserve"> the DA</w:t>
      </w:r>
      <w:r>
        <w:rPr>
          <w:lang w:val="en-AU"/>
        </w:rPr>
        <w:t xml:space="preserve">CM can control up to 64 consecutive DMX channels by applying preset scenes or allowing individual channel controls from the Keypad attached to the DACM. These are </w:t>
      </w:r>
      <w:proofErr w:type="spellStart"/>
      <w:r>
        <w:rPr>
          <w:lang w:val="en-AU"/>
        </w:rPr>
        <w:t>stand alone</w:t>
      </w:r>
      <w:proofErr w:type="spellEnd"/>
      <w:r>
        <w:rPr>
          <w:lang w:val="en-AU"/>
        </w:rPr>
        <w:t xml:space="preserve"> devices and not part of a standard lighting control system. </w:t>
      </w:r>
    </w:p>
    <w:p w14:paraId="0E95475E" w14:textId="77777777" w:rsidR="00E04AD6" w:rsidRPr="00E243C8" w:rsidRDefault="00E04AD6" w:rsidP="00E04AD6">
      <w:pPr>
        <w:pStyle w:val="CSILevel7"/>
      </w:pPr>
      <w:r w:rsidRPr="00E243C8">
        <w:lastRenderedPageBreak/>
        <w:t xml:space="preserve">Reference Data Cable: Belden 1502R / 1502P or equivalent as approved by Philips. </w:t>
      </w:r>
    </w:p>
    <w:p w14:paraId="0FDF8EA2" w14:textId="77777777" w:rsidR="00E04AD6" w:rsidRPr="00E243C8" w:rsidRDefault="00E04AD6" w:rsidP="00E04AD6">
      <w:pPr>
        <w:pStyle w:val="CSILevel6"/>
      </w:pPr>
      <w:r w:rsidRPr="00E243C8">
        <w:t>Performance</w:t>
      </w:r>
    </w:p>
    <w:p w14:paraId="0E6F9A25" w14:textId="62845EE8" w:rsidR="00E04AD6" w:rsidRPr="00E243C8" w:rsidRDefault="00AF23A7" w:rsidP="00E04AD6">
      <w:pPr>
        <w:pStyle w:val="CSILevel7"/>
      </w:pPr>
      <w:r>
        <w:t>Revolution</w:t>
      </w:r>
      <w:r w:rsidRPr="00E243C8">
        <w:t xml:space="preserve"> </w:t>
      </w:r>
      <w:r w:rsidR="00E04AD6" w:rsidRPr="00E243C8">
        <w:t>panels shall have the capability to run sequential and conditional logic routines.</w:t>
      </w:r>
    </w:p>
    <w:p w14:paraId="6A79473E" w14:textId="3548DA3B" w:rsidR="00E04AD6" w:rsidRPr="00E243C8" w:rsidRDefault="00E04AD6" w:rsidP="00E04AD6">
      <w:pPr>
        <w:pStyle w:val="CSILevel7"/>
      </w:pPr>
      <w:r w:rsidRPr="00E243C8">
        <w:t xml:space="preserve">The extended functionality of the </w:t>
      </w:r>
      <w:r w:rsidR="00ED5B97">
        <w:t>Revolution</w:t>
      </w:r>
      <w:r w:rsidRPr="00E243C8">
        <w:t xml:space="preserve"> panels shall include but not be limited to:</w:t>
      </w:r>
    </w:p>
    <w:p w14:paraId="49AF1281" w14:textId="77777777" w:rsidR="00E04AD6" w:rsidRPr="00E243C8" w:rsidRDefault="00E04AD6" w:rsidP="00E04AD6">
      <w:pPr>
        <w:pStyle w:val="CSILevel8"/>
      </w:pPr>
      <w:r w:rsidRPr="00E243C8">
        <w:t>Describing lighting control functions using the words “if” and “then”.</w:t>
      </w:r>
    </w:p>
    <w:p w14:paraId="5C65B7CD" w14:textId="77777777" w:rsidR="00E04AD6" w:rsidRPr="00E243C8" w:rsidRDefault="00E04AD6" w:rsidP="00E04AD6">
      <w:pPr>
        <w:pStyle w:val="CSILevel8"/>
      </w:pPr>
      <w:r w:rsidRPr="00E243C8">
        <w:t>Complex joining of multi-partitioned rooms.</w:t>
      </w:r>
    </w:p>
    <w:p w14:paraId="4549249D" w14:textId="77777777" w:rsidR="00E04AD6" w:rsidRPr="00E243C8" w:rsidRDefault="00E04AD6" w:rsidP="00E04AD6">
      <w:pPr>
        <w:pStyle w:val="CSILevel8"/>
      </w:pPr>
      <w:r w:rsidRPr="00E243C8">
        <w:t>Controlling light scenes in multiple areas.</w:t>
      </w:r>
    </w:p>
    <w:p w14:paraId="220E7F84" w14:textId="77777777" w:rsidR="00E04AD6" w:rsidRPr="00E243C8" w:rsidRDefault="00E04AD6" w:rsidP="00E04AD6">
      <w:pPr>
        <w:pStyle w:val="CSILevel8"/>
      </w:pPr>
      <w:r w:rsidRPr="00E243C8">
        <w:t xml:space="preserve">Interfacing third-party devices to a </w:t>
      </w:r>
      <w:proofErr w:type="spellStart"/>
      <w:r w:rsidRPr="00E243C8">
        <w:t>DyNet</w:t>
      </w:r>
      <w:proofErr w:type="spellEnd"/>
      <w:r w:rsidRPr="00E243C8">
        <w:t xml:space="preserve"> network (multi-function input interface)</w:t>
      </w:r>
    </w:p>
    <w:p w14:paraId="213EB4AF" w14:textId="77777777" w:rsidR="00E04AD6" w:rsidRPr="00E243C8" w:rsidRDefault="00E04AD6" w:rsidP="00E04AD6">
      <w:pPr>
        <w:pStyle w:val="CSILevel8"/>
      </w:pPr>
      <w:r w:rsidRPr="00E243C8">
        <w:t>Controlling chase sequences.</w:t>
      </w:r>
    </w:p>
    <w:p w14:paraId="7DA66D38" w14:textId="77777777" w:rsidR="00E04AD6" w:rsidRPr="00E243C8" w:rsidRDefault="00E04AD6" w:rsidP="00E04AD6">
      <w:pPr>
        <w:pStyle w:val="CSILevel6"/>
      </w:pPr>
      <w:r w:rsidRPr="00E243C8">
        <w:t>Equipment List (quantities as shown in schedules, tables, and drawings):</w:t>
      </w:r>
    </w:p>
    <w:p w14:paraId="74B900C4" w14:textId="470DD26B" w:rsidR="00E04AD6" w:rsidRDefault="00E04AD6" w:rsidP="00E04AD6">
      <w:pPr>
        <w:pStyle w:val="CSILevel7"/>
      </w:pPr>
      <w:r w:rsidRPr="00E243C8">
        <w:t xml:space="preserve">Standard and customized </w:t>
      </w:r>
      <w:r w:rsidR="00AF23A7">
        <w:t>Revolution</w:t>
      </w:r>
      <w:r w:rsidR="00AF23A7" w:rsidRPr="00E243C8">
        <w:t xml:space="preserve"> </w:t>
      </w:r>
      <w:r w:rsidRPr="00E243C8">
        <w:t>panels shall be available.</w:t>
      </w:r>
    </w:p>
    <w:p w14:paraId="48CD412F" w14:textId="77777777" w:rsidR="00E04AD6" w:rsidRDefault="00E04AD6" w:rsidP="00AF23A7">
      <w:pPr>
        <w:pStyle w:val="CSILevel5"/>
        <w:numPr>
          <w:ilvl w:val="0"/>
          <w:numId w:val="0"/>
        </w:numPr>
      </w:pPr>
    </w:p>
    <w:p w14:paraId="2B28B824" w14:textId="77777777" w:rsidR="00A5459A" w:rsidRDefault="00A5459A" w:rsidP="00003C96">
      <w:pPr>
        <w:pStyle w:val="CSILevel2"/>
        <w:numPr>
          <w:ilvl w:val="0"/>
          <w:numId w:val="0"/>
        </w:numPr>
        <w:ind w:left="720"/>
      </w:pPr>
    </w:p>
    <w:p w14:paraId="36FD45B6" w14:textId="77777777" w:rsidR="004612AF" w:rsidRDefault="004612AF" w:rsidP="00003C96">
      <w:pPr>
        <w:pStyle w:val="CSILevel5"/>
        <w:numPr>
          <w:ilvl w:val="0"/>
          <w:numId w:val="0"/>
        </w:numPr>
      </w:pPr>
    </w:p>
    <w:p w14:paraId="49DF4FC3" w14:textId="29FAB3BC" w:rsidR="00FE6C7F" w:rsidRPr="00D273ED" w:rsidRDefault="00FE6C7F" w:rsidP="00A012BB">
      <w:pPr>
        <w:pStyle w:val="CSILevel3"/>
      </w:pPr>
      <w:r w:rsidRPr="00D273ED">
        <w:t>Sensors</w:t>
      </w:r>
      <w:bookmarkEnd w:id="72"/>
    </w:p>
    <w:p w14:paraId="1703B738" w14:textId="77777777" w:rsidR="00FE6C7F" w:rsidRPr="00D273ED" w:rsidRDefault="00FE6C7F" w:rsidP="00A012BB">
      <w:pPr>
        <w:pStyle w:val="CSILevel4"/>
      </w:pPr>
      <w:r w:rsidRPr="00D273ED">
        <w:t xml:space="preserve">Sensors shall be installed in appropriate locations to minimize energy consumption, through daylight harvesting and occupancy detection control. The universal sensors shall contain a photoelectric (PE) sensor, a motion </w:t>
      </w:r>
      <w:proofErr w:type="gramStart"/>
      <w:r w:rsidRPr="00D273ED">
        <w:t>detector</w:t>
      </w:r>
      <w:proofErr w:type="gramEnd"/>
      <w:r w:rsidRPr="00D273ED">
        <w:t xml:space="preserve"> and an IR receiver in the same package. The sensor shall be available in wall mount or ceiling mount packages. </w:t>
      </w:r>
    </w:p>
    <w:p w14:paraId="0498AED9" w14:textId="77777777" w:rsidR="00FE6C7F" w:rsidRPr="00D273ED" w:rsidRDefault="00FE6C7F" w:rsidP="00A012BB">
      <w:pPr>
        <w:pStyle w:val="CSILevel4"/>
      </w:pPr>
      <w:r w:rsidRPr="00D273ED">
        <w:t>Sensors shall be easily configurable to achieve daylight control. The universal sensor shall be capable of acting like a conventional motion detector, with a user-definable timer. Sensors shall also incorporate an intelligent function that automatically extends the no-motion time-out period if motion is detected immediately after the sensor sets the status to unoccupied. Sensors shall incorporate 8 preset control modes for motion detection and 8 preset control modes for illuminance control, to provide effective occupancy and daylight harvesting control. The sensor should also be capable of providing PID illuminance control for applications where continuous regulation is preferred. It shall be possible to dynamically enable and disable the sensor by sending a network message. All sensor configuration settings shall be made from commissioning software via the control network. Sensors which incorporate manual adjustments such as potentiometers to set luminance thresholds levels are prohibited. All configuration data required for normal operation including area, illuminance thresholds, motion detect actions etc. should reside in the sensor’s non-volatile memory.</w:t>
      </w:r>
    </w:p>
    <w:p w14:paraId="70786397" w14:textId="77777777" w:rsidR="00FE6C7F" w:rsidRPr="00D273ED" w:rsidRDefault="00FE6C7F" w:rsidP="00A012BB">
      <w:pPr>
        <w:pStyle w:val="CSILevel4"/>
      </w:pPr>
      <w:r w:rsidRPr="00D273ED">
        <w:t>Sensors shall be available that utilize either Passive Infra-red (PIR) or a combination of PIR and Ultrasonic (US) for occupancy detection. It shall be possible with the sensor that incorporates both PIR and US sensing detectors to configure the sensor so that it utilizes either or both detectors for motion detection.</w:t>
      </w:r>
    </w:p>
    <w:p w14:paraId="559190DD" w14:textId="77777777" w:rsidR="00FE6C7F" w:rsidRPr="00D273ED" w:rsidRDefault="00FE6C7F" w:rsidP="00A012BB">
      <w:pPr>
        <w:pStyle w:val="CSILevel4"/>
      </w:pPr>
      <w:r w:rsidRPr="00D273ED">
        <w:t>The sensors shall also include a function that enables them to enter a testing witness mode, whereby the timeout delay is shortened so that effective occupancy control can be quickly verified during commissioning. It shall be possible to enable and disable witness mode across a complete site or section thereof, from within the commissioning software with a few simple mouse clicks without the need to modify or enter new configuration data individually for each sensor. Systems that require configuration data to be modified on a sensor-by-sensor basis to implement a witness mode will not be accepted.</w:t>
      </w:r>
    </w:p>
    <w:p w14:paraId="4C6F559C" w14:textId="77777777" w:rsidR="00FE6C7F" w:rsidRPr="00D273ED" w:rsidRDefault="00FE6C7F" w:rsidP="00A012BB">
      <w:pPr>
        <w:pStyle w:val="CSILevel4"/>
      </w:pPr>
      <w:r w:rsidRPr="00D273ED">
        <w:t xml:space="preserve">PE monitoring shall be incorporated in all occupancy sensors as a standard feature and must be independent of the occupancy detection function. PE trending shall be </w:t>
      </w:r>
      <w:r w:rsidRPr="00D273ED">
        <w:lastRenderedPageBreak/>
        <w:t xml:space="preserve">available via the system software, where sensitivity can also be adjusted. </w:t>
      </w:r>
    </w:p>
    <w:p w14:paraId="66342E04" w14:textId="3C06C172" w:rsidR="00FE6C7F" w:rsidRDefault="00FE6C7F" w:rsidP="00003C96">
      <w:pPr>
        <w:pStyle w:val="CSILevel4"/>
      </w:pPr>
      <w:r w:rsidRPr="00D273ED">
        <w:t>For rapid deployment of basic illuminance management control, the sensors shall incorporate a function that enables them to be auto calibrated. It shall be possible to initiate auto-calibration across a complete site or section thereof, from within the commissioning software with a few simple mouse clicks without the need to modify or enter new configuration data individually for each sensor. Systems that require configuration data to be modified on a sensor-by-sensor basis to implement auto-calibration, will not be accepted.</w:t>
      </w:r>
    </w:p>
    <w:p w14:paraId="04B65A38" w14:textId="12B33C1D" w:rsidR="00CE658D" w:rsidRDefault="00CE658D" w:rsidP="00CE658D">
      <w:pPr>
        <w:pStyle w:val="CSILevel4"/>
      </w:pPr>
      <w:proofErr w:type="gramStart"/>
      <w:r>
        <w:t>Sensors</w:t>
      </w:r>
      <w:proofErr w:type="gramEnd"/>
      <w:r>
        <w:t xml:space="preserve"> product list:</w:t>
      </w:r>
    </w:p>
    <w:p w14:paraId="4799797C" w14:textId="77777777" w:rsidR="00A5459A" w:rsidRDefault="00A5459A" w:rsidP="00003C96">
      <w:pPr>
        <w:pStyle w:val="CSILevel5"/>
      </w:pPr>
      <w:r>
        <w:t>Universal Sensor – Low Profile 360° Ceiling (Passive Infrared)</w:t>
      </w:r>
    </w:p>
    <w:p w14:paraId="65D6751E" w14:textId="77777777" w:rsidR="00A5459A" w:rsidRPr="00C3620D" w:rsidRDefault="00A5459A" w:rsidP="00003C96">
      <w:pPr>
        <w:pStyle w:val="CSILevel6"/>
      </w:pPr>
      <w:r w:rsidRPr="00C3620D">
        <w:t>General</w:t>
      </w:r>
    </w:p>
    <w:p w14:paraId="6F57EF64" w14:textId="061246ED" w:rsidR="00A5459A" w:rsidRPr="00C3620D" w:rsidRDefault="00492A30" w:rsidP="00003C96">
      <w:pPr>
        <w:pStyle w:val="CSILevel7"/>
      </w:pPr>
      <w:r>
        <w:t>C</w:t>
      </w:r>
      <w:r w:rsidR="00A5459A" w:rsidRPr="00C3620D">
        <w:t>eiling sensors combine motion detection (PIR</w:t>
      </w:r>
      <w:r w:rsidR="00A5459A">
        <w:t>),</w:t>
      </w:r>
      <w:r w:rsidR="00A5459A" w:rsidRPr="00C3620D">
        <w:t xml:space="preserve"> infrared </w:t>
      </w:r>
      <w:proofErr w:type="gramStart"/>
      <w:r w:rsidR="00A5459A" w:rsidRPr="00C3620D">
        <w:t>remote control</w:t>
      </w:r>
      <w:proofErr w:type="gramEnd"/>
      <w:r w:rsidR="00A5459A" w:rsidRPr="00C3620D">
        <w:t xml:space="preserve"> reception (IR), and ambient light level detection (PE) in the one device.</w:t>
      </w:r>
    </w:p>
    <w:p w14:paraId="1B87B3F6" w14:textId="77777777" w:rsidR="00A5459A" w:rsidRPr="00C3620D" w:rsidRDefault="00A5459A" w:rsidP="00003C96">
      <w:pPr>
        <w:pStyle w:val="CSILevel7"/>
      </w:pPr>
      <w:r w:rsidRPr="00C3620D">
        <w:t xml:space="preserve">The sensor is designed to interface with other devices over the </w:t>
      </w:r>
      <w:proofErr w:type="spellStart"/>
      <w:r w:rsidRPr="00C3620D">
        <w:t>DyNet</w:t>
      </w:r>
      <w:proofErr w:type="spellEnd"/>
      <w:r w:rsidRPr="00C3620D">
        <w:t xml:space="preserve"> RS485 network to detect motion and provide infrared control interface.</w:t>
      </w:r>
    </w:p>
    <w:p w14:paraId="400F95BF" w14:textId="77777777" w:rsidR="00A5459A" w:rsidRPr="00C3620D" w:rsidRDefault="00A5459A" w:rsidP="00003C96">
      <w:pPr>
        <w:pStyle w:val="CSILevel6"/>
      </w:pPr>
      <w:r w:rsidRPr="00C3620D">
        <w:t xml:space="preserve">Mechanical </w:t>
      </w:r>
    </w:p>
    <w:p w14:paraId="30F08EC3" w14:textId="77777777" w:rsidR="00A5459A" w:rsidRPr="00C3620D" w:rsidRDefault="00A5459A" w:rsidP="00003C96">
      <w:pPr>
        <w:pStyle w:val="CSILevel7"/>
      </w:pPr>
      <w:r w:rsidRPr="00C3620D">
        <w:t>Each module shall be labeled with manufacturer’s name, catalog number, and ratings.</w:t>
      </w:r>
    </w:p>
    <w:p w14:paraId="17A1A888" w14:textId="77777777" w:rsidR="00A5459A" w:rsidRPr="00C3620D" w:rsidRDefault="00A5459A" w:rsidP="00003C96">
      <w:pPr>
        <w:pStyle w:val="CSILevel7"/>
      </w:pPr>
      <w:r w:rsidRPr="00C3620D">
        <w:t>The ceiling mount PIR sensor shall surface mount on a standard four inch (4”) octa</w:t>
      </w:r>
      <w:r>
        <w:t>gonal</w:t>
      </w:r>
      <w:r w:rsidRPr="00C3620D">
        <w:t xml:space="preserve"> back box.</w:t>
      </w:r>
    </w:p>
    <w:p w14:paraId="2FCB2D25" w14:textId="77777777" w:rsidR="00A5459A" w:rsidRPr="00C3620D" w:rsidRDefault="00A5459A" w:rsidP="00CC7461">
      <w:pPr>
        <w:pStyle w:val="CSILevel7"/>
        <w:tabs>
          <w:tab w:val="clear" w:pos="2340"/>
        </w:tabs>
      </w:pPr>
      <w:r w:rsidRPr="00C3620D">
        <w:t xml:space="preserve">The ceiling mount PIR sensor measure no more than </w:t>
      </w:r>
      <w:proofErr w:type="gramStart"/>
      <w:r w:rsidRPr="00C3620D">
        <w:t>3.5 inch</w:t>
      </w:r>
      <w:proofErr w:type="gramEnd"/>
      <w:r w:rsidRPr="00C3620D">
        <w:t xml:space="preserve"> diameter x 1.0 inch exposed (88.9mm diameter D x 25.4 mm).</w:t>
      </w:r>
    </w:p>
    <w:p w14:paraId="208F9FB6" w14:textId="77777777" w:rsidR="00A5459A" w:rsidRPr="00C3620D" w:rsidRDefault="00A5459A" w:rsidP="00003C96">
      <w:pPr>
        <w:pStyle w:val="CSILevel7"/>
      </w:pPr>
      <w:r w:rsidRPr="00C3620D">
        <w:t>The ceiling mount PIR sensor shall weigh no more than 0.</w:t>
      </w:r>
      <w:r>
        <w:t>23 pounds (.105</w:t>
      </w:r>
      <w:r w:rsidRPr="00C3620D">
        <w:t xml:space="preserve"> kg).</w:t>
      </w:r>
    </w:p>
    <w:p w14:paraId="40EED698" w14:textId="77777777" w:rsidR="00A5459A" w:rsidRPr="00C3620D" w:rsidRDefault="00A5459A" w:rsidP="00003C96">
      <w:pPr>
        <w:pStyle w:val="CSILevel7"/>
      </w:pPr>
      <w:r w:rsidRPr="00C3620D">
        <w:t xml:space="preserve">The ceiling mount PIR sensor’s construction shall be </w:t>
      </w:r>
      <w:r>
        <w:t>polycarbonate</w:t>
      </w:r>
      <w:r w:rsidRPr="00C3620D">
        <w:t xml:space="preserve"> plastic enclosure.</w:t>
      </w:r>
    </w:p>
    <w:p w14:paraId="25AB5804" w14:textId="77777777" w:rsidR="00A5459A" w:rsidRPr="00C3620D" w:rsidRDefault="00A5459A" w:rsidP="00CC7461">
      <w:pPr>
        <w:pStyle w:val="CSILevel7"/>
        <w:tabs>
          <w:tab w:val="clear" w:pos="2340"/>
        </w:tabs>
      </w:pPr>
      <w:r w:rsidRPr="00C3620D">
        <w:t xml:space="preserve">The ceiling mount PIR sensor shall operate </w:t>
      </w:r>
      <w:proofErr w:type="gramStart"/>
      <w:r w:rsidRPr="00C3620D">
        <w:t>within:</w:t>
      </w:r>
      <w:proofErr w:type="gramEnd"/>
      <w:r w:rsidRPr="00C3620D">
        <w:t xml:space="preserve"> 32 t</w:t>
      </w:r>
      <w:r>
        <w:t>o 113 degrees Fahrenheit (0 - 45</w:t>
      </w:r>
      <w:r w:rsidRPr="00C3620D">
        <w:t>°C) in zero (0) to 90 percent relative humidity, non-condensing.</w:t>
      </w:r>
    </w:p>
    <w:p w14:paraId="395C6047" w14:textId="77777777" w:rsidR="00A5459A" w:rsidRPr="00C3620D" w:rsidRDefault="00A5459A" w:rsidP="00003C96">
      <w:pPr>
        <w:pStyle w:val="CSILevel7"/>
      </w:pPr>
      <w:r w:rsidRPr="00C3620D">
        <w:t>Interface shall be FCC and RoHS compliant.</w:t>
      </w:r>
    </w:p>
    <w:p w14:paraId="27E660EE" w14:textId="77777777" w:rsidR="00A5459A" w:rsidRPr="00C3620D" w:rsidRDefault="00A5459A" w:rsidP="00003C96">
      <w:pPr>
        <w:pStyle w:val="CSILevel7"/>
      </w:pPr>
      <w:r w:rsidRPr="00C3620D">
        <w:t>All configuration functions shall be remotely programmable.</w:t>
      </w:r>
    </w:p>
    <w:p w14:paraId="4C215BD5" w14:textId="77777777" w:rsidR="00A5459A" w:rsidRPr="00C3620D" w:rsidRDefault="00A5459A" w:rsidP="00CC7461">
      <w:pPr>
        <w:pStyle w:val="CSILevel7"/>
        <w:tabs>
          <w:tab w:val="clear" w:pos="2340"/>
        </w:tabs>
      </w:pPr>
      <w:r w:rsidRPr="00C3620D">
        <w:t xml:space="preserve">User controls shall provide: </w:t>
      </w:r>
    </w:p>
    <w:p w14:paraId="36CCDE42" w14:textId="77777777" w:rsidR="00A5459A" w:rsidRPr="00C3620D" w:rsidRDefault="00A5459A" w:rsidP="00003C96">
      <w:pPr>
        <w:pStyle w:val="CSILevel8"/>
      </w:pPr>
      <w:r w:rsidRPr="00C3620D">
        <w:t>Walk Test</w:t>
      </w:r>
    </w:p>
    <w:p w14:paraId="6C7768AF" w14:textId="77777777" w:rsidR="00A5459A" w:rsidRPr="00C3620D" w:rsidRDefault="00A5459A" w:rsidP="00003C96">
      <w:pPr>
        <w:pStyle w:val="CSILevel8"/>
      </w:pPr>
      <w:r w:rsidRPr="00C3620D">
        <w:t xml:space="preserve">IR received LED </w:t>
      </w:r>
      <w:proofErr w:type="gramStart"/>
      <w:r w:rsidRPr="00C3620D">
        <w:t>indicator</w:t>
      </w:r>
      <w:proofErr w:type="gramEnd"/>
    </w:p>
    <w:p w14:paraId="3BF7F231" w14:textId="77777777" w:rsidR="00A5459A" w:rsidRPr="00C3620D" w:rsidRDefault="00A5459A" w:rsidP="00342354">
      <w:pPr>
        <w:pStyle w:val="CSILevel7"/>
        <w:tabs>
          <w:tab w:val="clear" w:pos="2340"/>
        </w:tabs>
      </w:pPr>
      <w:r w:rsidRPr="00C3620D">
        <w:t>The sensors surrounding bezel shall incorporate a click-up segment (120°) that will readily mask a portion of the sensor element preventing nuisance detections from adjacent doorways and corridors.</w:t>
      </w:r>
    </w:p>
    <w:p w14:paraId="32131BF1" w14:textId="77777777" w:rsidR="00A5459A" w:rsidRPr="00C3620D" w:rsidRDefault="00A5459A" w:rsidP="00342354">
      <w:pPr>
        <w:pStyle w:val="CSILevel7"/>
        <w:tabs>
          <w:tab w:val="clear" w:pos="2340"/>
        </w:tabs>
      </w:pPr>
      <w:r w:rsidRPr="00C3620D">
        <w:t xml:space="preserve">The </w:t>
      </w:r>
      <w:proofErr w:type="spellStart"/>
      <w:r w:rsidRPr="00C3620D">
        <w:t>DyNet</w:t>
      </w:r>
      <w:proofErr w:type="spellEnd"/>
      <w:r w:rsidRPr="00C3620D">
        <w:t xml:space="preserve"> RS-485 serial port connections shall be provided by 1x</w:t>
      </w:r>
      <w:r>
        <w:t>14 AWG</w:t>
      </w:r>
      <w:r w:rsidRPr="00C3620D">
        <w:t xml:space="preserve"> removable </w:t>
      </w:r>
      <w:proofErr w:type="gramStart"/>
      <w:r w:rsidRPr="00C3620D">
        <w:t>5 way</w:t>
      </w:r>
      <w:proofErr w:type="gramEnd"/>
      <w:r w:rsidRPr="00C3620D">
        <w:t xml:space="preserve"> terminal strip.</w:t>
      </w:r>
    </w:p>
    <w:p w14:paraId="2223B3BC" w14:textId="77777777" w:rsidR="00A5459A" w:rsidRPr="00C3620D" w:rsidRDefault="00A5459A" w:rsidP="00003C96">
      <w:pPr>
        <w:pStyle w:val="CSILevel6"/>
      </w:pPr>
      <w:r w:rsidRPr="00C3620D">
        <w:t>Electrical</w:t>
      </w:r>
    </w:p>
    <w:p w14:paraId="4EB2FC34" w14:textId="77777777" w:rsidR="00A5459A" w:rsidRPr="00C3620D" w:rsidRDefault="00A5459A" w:rsidP="00003C96">
      <w:pPr>
        <w:pStyle w:val="CSILevel7"/>
      </w:pPr>
      <w:r w:rsidRPr="00C3620D">
        <w:t xml:space="preserve">Input power shall be </w:t>
      </w:r>
      <w:r>
        <w:t>twenty-four volts DC (24VDC)</w:t>
      </w:r>
      <w:r w:rsidRPr="00C3620D">
        <w:t xml:space="preserve"> provided from the </w:t>
      </w:r>
      <w:proofErr w:type="spellStart"/>
      <w:r w:rsidRPr="00C3620D">
        <w:t>DyNet</w:t>
      </w:r>
      <w:proofErr w:type="spellEnd"/>
      <w:r w:rsidRPr="00C3620D">
        <w:t xml:space="preserve"> network connection or external power supply.</w:t>
      </w:r>
    </w:p>
    <w:p w14:paraId="4382269D" w14:textId="77777777" w:rsidR="00A5459A" w:rsidRPr="00C3620D" w:rsidRDefault="00A5459A" w:rsidP="00003C96">
      <w:pPr>
        <w:pStyle w:val="CSILevel7"/>
      </w:pPr>
      <w:proofErr w:type="spellStart"/>
      <w:r w:rsidRPr="00C3620D">
        <w:t>DyNet</w:t>
      </w:r>
      <w:proofErr w:type="spellEnd"/>
      <w:r w:rsidRPr="00C3620D">
        <w:t xml:space="preserve"> DC load rating shall not exceed t</w:t>
      </w:r>
      <w:r>
        <w:t>wenty milliamps (2</w:t>
      </w:r>
      <w:r w:rsidRPr="00C3620D">
        <w:t>0mA).</w:t>
      </w:r>
    </w:p>
    <w:p w14:paraId="73103910" w14:textId="77777777" w:rsidR="00A5459A" w:rsidRPr="00C3620D" w:rsidRDefault="00A5459A" w:rsidP="00CC7461">
      <w:pPr>
        <w:pStyle w:val="CSILevel7"/>
        <w:tabs>
          <w:tab w:val="clear" w:pos="2340"/>
        </w:tabs>
      </w:pPr>
      <w:r w:rsidRPr="00C3620D">
        <w:t xml:space="preserve">Reference Data Cable: </w:t>
      </w:r>
      <w:r>
        <w:t>Belden 1502R / 1502P or equivalent as approved by Philips</w:t>
      </w:r>
      <w:r w:rsidRPr="00C3620D">
        <w:t xml:space="preserve">. </w:t>
      </w:r>
    </w:p>
    <w:p w14:paraId="506A0775" w14:textId="77777777" w:rsidR="00A5459A" w:rsidRPr="00C3620D" w:rsidRDefault="00A5459A" w:rsidP="00003C96">
      <w:pPr>
        <w:pStyle w:val="CSILevel6"/>
      </w:pPr>
      <w:r w:rsidRPr="00C3620D">
        <w:t>Performance</w:t>
      </w:r>
    </w:p>
    <w:p w14:paraId="0EACFC08" w14:textId="77777777" w:rsidR="00A5459A" w:rsidRPr="00C3620D" w:rsidRDefault="00A5459A" w:rsidP="00003C96">
      <w:pPr>
        <w:pStyle w:val="CSILevel7"/>
      </w:pPr>
      <w:r w:rsidRPr="00C3620D">
        <w:t>Characteristics for the Standard Sensitivity PIR Motion Detector shall include:</w:t>
      </w:r>
    </w:p>
    <w:p w14:paraId="1D4D814C" w14:textId="77777777" w:rsidR="00A5459A" w:rsidRPr="00C3620D" w:rsidRDefault="00A5459A" w:rsidP="00003C96">
      <w:pPr>
        <w:pStyle w:val="CSILevel8"/>
      </w:pPr>
      <w:r w:rsidRPr="00C3620D">
        <w:t>LED activation indicator</w:t>
      </w:r>
    </w:p>
    <w:p w14:paraId="4165F18A" w14:textId="77777777" w:rsidR="00A5459A" w:rsidRPr="00C3620D" w:rsidRDefault="00A5459A" w:rsidP="00003C96">
      <w:pPr>
        <w:pStyle w:val="CSILevel8"/>
      </w:pPr>
      <w:r w:rsidRPr="00C3620D">
        <w:t xml:space="preserve">Sensor: quad element </w:t>
      </w:r>
      <w:proofErr w:type="gramStart"/>
      <w:r w:rsidRPr="00C3620D">
        <w:t>pyro-electric</w:t>
      </w:r>
      <w:proofErr w:type="gramEnd"/>
      <w:r w:rsidRPr="00C3620D">
        <w:t>.</w:t>
      </w:r>
    </w:p>
    <w:p w14:paraId="7EF0060F" w14:textId="77777777" w:rsidR="00A5459A" w:rsidRPr="00C3620D" w:rsidRDefault="00A5459A" w:rsidP="00003C96">
      <w:pPr>
        <w:pStyle w:val="CSILevel8"/>
      </w:pPr>
      <w:r w:rsidRPr="00C3620D">
        <w:t>Sixty-four (64) detection zones.</w:t>
      </w:r>
    </w:p>
    <w:p w14:paraId="59255FDD" w14:textId="77777777" w:rsidR="00A5459A" w:rsidRPr="00C3620D" w:rsidRDefault="00A5459A" w:rsidP="00003C96">
      <w:pPr>
        <w:pStyle w:val="CSILevel8"/>
      </w:pPr>
      <w:r w:rsidRPr="00C3620D">
        <w:t>Maximum detection range: greater than sixteen feet (16’-4”).</w:t>
      </w:r>
    </w:p>
    <w:p w14:paraId="09DB8937" w14:textId="77777777" w:rsidR="00A5459A" w:rsidRPr="00C3620D" w:rsidRDefault="00A5459A" w:rsidP="00003C96">
      <w:pPr>
        <w:pStyle w:val="CSILevel8"/>
      </w:pPr>
      <w:r w:rsidRPr="00C3620D">
        <w:lastRenderedPageBreak/>
        <w:t xml:space="preserve">At a mounting height range of eight feet (8’) the standard sensitivity sensor shall cover a rectangular area </w:t>
      </w:r>
      <w:r>
        <w:t>twenty-six by nineteen feet (26.25’ x 19.7</w:t>
      </w:r>
      <w:r w:rsidRPr="00C3620D">
        <w:t>’).</w:t>
      </w:r>
    </w:p>
    <w:p w14:paraId="462BB3FC" w14:textId="77777777" w:rsidR="00A5459A" w:rsidRPr="00C3620D" w:rsidRDefault="00A5459A" w:rsidP="00003C96">
      <w:pPr>
        <w:pStyle w:val="CSILevel8"/>
      </w:pPr>
      <w:r w:rsidRPr="00C3620D">
        <w:t>Detection speed: greater than three feet/second (3’/sec).</w:t>
      </w:r>
    </w:p>
    <w:p w14:paraId="15A49C72" w14:textId="77777777" w:rsidR="00A5459A" w:rsidRPr="00C3620D" w:rsidRDefault="00A5459A" w:rsidP="00003C96">
      <w:pPr>
        <w:pStyle w:val="CSILevel8"/>
      </w:pPr>
      <w:r w:rsidRPr="00C3620D">
        <w:t>Detection object: greater than twenty-six by nine inches (26” x 9.6”).</w:t>
      </w:r>
    </w:p>
    <w:p w14:paraId="67128958" w14:textId="77777777" w:rsidR="00A5459A" w:rsidRPr="00C3620D" w:rsidRDefault="00A5459A" w:rsidP="00003C96">
      <w:pPr>
        <w:pStyle w:val="CSILevel7"/>
      </w:pPr>
      <w:r w:rsidRPr="00C3620D">
        <w:t xml:space="preserve">Characteristics for the Infrared </w:t>
      </w:r>
      <w:proofErr w:type="gramStart"/>
      <w:r w:rsidRPr="00C3620D">
        <w:t>Remote Control</w:t>
      </w:r>
      <w:proofErr w:type="gramEnd"/>
      <w:r w:rsidRPr="00C3620D">
        <w:t xml:space="preserve"> Receiver shall include:</w:t>
      </w:r>
    </w:p>
    <w:p w14:paraId="4D2BDD32" w14:textId="77777777" w:rsidR="00A5459A" w:rsidRPr="00C3620D" w:rsidRDefault="00A5459A" w:rsidP="00003C96">
      <w:pPr>
        <w:pStyle w:val="CSILevel8"/>
      </w:pPr>
      <w:r w:rsidRPr="00C3620D">
        <w:t>LED activation indicator</w:t>
      </w:r>
    </w:p>
    <w:p w14:paraId="26D1940B" w14:textId="77777777" w:rsidR="00A5459A" w:rsidRPr="00C3620D" w:rsidRDefault="00A5459A" w:rsidP="00003C96">
      <w:pPr>
        <w:pStyle w:val="CSILevel8"/>
      </w:pPr>
      <w:r w:rsidRPr="00C3620D">
        <w:t xml:space="preserve">Accept signals from </w:t>
      </w:r>
      <w:r>
        <w:t xml:space="preserve">RC5 </w:t>
      </w:r>
      <w:r w:rsidRPr="00C3620D">
        <w:t>Series IR remotes.</w:t>
      </w:r>
    </w:p>
    <w:p w14:paraId="51292B68" w14:textId="77777777" w:rsidR="00A5459A" w:rsidRPr="00C3620D" w:rsidRDefault="00A5459A" w:rsidP="00003C96">
      <w:pPr>
        <w:pStyle w:val="CSILevel8"/>
      </w:pPr>
      <w:r w:rsidRPr="00C3620D">
        <w:t>Accept signals from most other learning IR remote controls.</w:t>
      </w:r>
    </w:p>
    <w:p w14:paraId="33732493" w14:textId="77777777" w:rsidR="00A5459A" w:rsidRPr="00C3620D" w:rsidRDefault="00A5459A" w:rsidP="00003C96">
      <w:pPr>
        <w:pStyle w:val="CSILevel8"/>
      </w:pPr>
      <w:r w:rsidRPr="00C3620D">
        <w:t>Range shall be up to nineteen feet (19’).</w:t>
      </w:r>
    </w:p>
    <w:p w14:paraId="634EF58A" w14:textId="77777777" w:rsidR="00A5459A" w:rsidRPr="00C3620D" w:rsidRDefault="00A5459A" w:rsidP="001664CB">
      <w:pPr>
        <w:pStyle w:val="CSILevel7"/>
        <w:tabs>
          <w:tab w:val="clear" w:pos="2340"/>
          <w:tab w:val="left" w:pos="2610"/>
        </w:tabs>
      </w:pPr>
      <w:r w:rsidRPr="00C3620D">
        <w:t>Characteristics for the Ambient Light Level (PE) detector shall include:</w:t>
      </w:r>
    </w:p>
    <w:p w14:paraId="672E9CAD" w14:textId="77777777" w:rsidR="00A5459A" w:rsidRPr="00C3620D" w:rsidRDefault="00A5459A" w:rsidP="00003C96">
      <w:pPr>
        <w:pStyle w:val="CSILevel8"/>
      </w:pPr>
      <w:r w:rsidRPr="00C3620D">
        <w:t>Incident to sensor dynamic range: 5 - 500 lux</w:t>
      </w:r>
    </w:p>
    <w:p w14:paraId="023D881F" w14:textId="77777777" w:rsidR="00A5459A" w:rsidRPr="00C3620D" w:rsidRDefault="00A5459A" w:rsidP="00003C96">
      <w:pPr>
        <w:pStyle w:val="CSILevel8"/>
      </w:pPr>
      <w:r w:rsidRPr="00C3620D">
        <w:t>Illumination of non-reflective surface: 5-5000 lux</w:t>
      </w:r>
    </w:p>
    <w:p w14:paraId="0D9BB6A0" w14:textId="77777777" w:rsidR="00A5459A" w:rsidRPr="00C3620D" w:rsidRDefault="00A5459A" w:rsidP="00003C96">
      <w:pPr>
        <w:pStyle w:val="CSILevel6"/>
      </w:pPr>
      <w:r w:rsidRPr="00C3620D">
        <w:t>Equipment List (</w:t>
      </w:r>
      <w:r w:rsidRPr="005408B3">
        <w:t>quantities as shown in schedules, tables, and drawings</w:t>
      </w:r>
      <w:r w:rsidRPr="00C3620D">
        <w:t>):</w:t>
      </w:r>
    </w:p>
    <w:p w14:paraId="29B9D5CC" w14:textId="56E66DA2" w:rsidR="00A5459A" w:rsidRDefault="00A5459A" w:rsidP="003307AF">
      <w:pPr>
        <w:pStyle w:val="CSILevel7"/>
      </w:pPr>
      <w:r w:rsidRPr="00C3620D">
        <w:t>DUS</w:t>
      </w:r>
      <w:r>
        <w:t xml:space="preserve">360CR </w:t>
      </w:r>
      <w:r w:rsidR="001664CB">
        <w:tab/>
      </w:r>
      <w:r w:rsidR="001664CB">
        <w:tab/>
        <w:t xml:space="preserve">(Philips 12NC – </w:t>
      </w:r>
      <w:r w:rsidR="001664CB" w:rsidRPr="001664CB">
        <w:t>913703689609</w:t>
      </w:r>
      <w:r w:rsidR="001664CB">
        <w:t>)</w:t>
      </w:r>
    </w:p>
    <w:p w14:paraId="288618EE" w14:textId="490AF1E4" w:rsidR="001664CB" w:rsidRDefault="003307AF" w:rsidP="001664CB">
      <w:pPr>
        <w:pStyle w:val="CSILevel7"/>
      </w:pPr>
      <w:r>
        <w:t xml:space="preserve">DUS360CS </w:t>
      </w:r>
      <w:r w:rsidR="001664CB">
        <w:tab/>
      </w:r>
      <w:r w:rsidR="001664CB">
        <w:tab/>
        <w:t xml:space="preserve">(Philips 12NC – </w:t>
      </w:r>
      <w:r w:rsidR="00342354" w:rsidRPr="00342354">
        <w:t>913703243109</w:t>
      </w:r>
      <w:r w:rsidR="001664CB">
        <w:t>)</w:t>
      </w:r>
    </w:p>
    <w:p w14:paraId="0EFD0768" w14:textId="7E286DBF" w:rsidR="001664CB" w:rsidRDefault="003307AF" w:rsidP="001664CB">
      <w:pPr>
        <w:pStyle w:val="CSILevel7"/>
        <w:tabs>
          <w:tab w:val="clear" w:pos="2340"/>
          <w:tab w:val="left" w:pos="2610"/>
        </w:tabs>
      </w:pPr>
      <w:r>
        <w:t xml:space="preserve">DUS360CS-DALI </w:t>
      </w:r>
      <w:r w:rsidR="001664CB">
        <w:tab/>
      </w:r>
      <w:r w:rsidR="001664CB">
        <w:tab/>
        <w:t xml:space="preserve">(Philips 12NC – </w:t>
      </w:r>
      <w:r w:rsidR="00342354" w:rsidRPr="00342354">
        <w:t>913703023909</w:t>
      </w:r>
      <w:r w:rsidR="001664CB">
        <w:t>)</w:t>
      </w:r>
    </w:p>
    <w:p w14:paraId="594BAA08" w14:textId="77777777" w:rsidR="00A5459A" w:rsidRDefault="00A5459A" w:rsidP="00A5459A">
      <w:pPr>
        <w:pStyle w:val="CSILevel2"/>
        <w:numPr>
          <w:ilvl w:val="0"/>
          <w:numId w:val="0"/>
        </w:numPr>
        <w:ind w:left="720"/>
      </w:pPr>
    </w:p>
    <w:p w14:paraId="46C6D437" w14:textId="77777777" w:rsidR="00A5459A" w:rsidRPr="00FA1810" w:rsidRDefault="00A5459A" w:rsidP="00003C96">
      <w:pPr>
        <w:pStyle w:val="CSILevel5"/>
      </w:pPr>
      <w:r w:rsidRPr="00FA1810">
        <w:t>Universal Sensor – 360</w:t>
      </w:r>
      <w:r w:rsidRPr="00133F5C">
        <w:t>°</w:t>
      </w:r>
      <w:r w:rsidRPr="00FA1810">
        <w:t xml:space="preserve"> Ceiling</w:t>
      </w:r>
      <w:r>
        <w:t xml:space="preserve"> (Passive Infrared and Ultrasonic)</w:t>
      </w:r>
    </w:p>
    <w:p w14:paraId="54C81D9E" w14:textId="77777777" w:rsidR="00A5459A" w:rsidRPr="00C3620D" w:rsidRDefault="00A5459A" w:rsidP="00003C96">
      <w:pPr>
        <w:pStyle w:val="CSILevel6"/>
      </w:pPr>
      <w:r w:rsidRPr="00C3620D">
        <w:t>General</w:t>
      </w:r>
    </w:p>
    <w:p w14:paraId="1C2515DC" w14:textId="087B1617" w:rsidR="00A5459A" w:rsidRPr="00C3620D" w:rsidRDefault="00492A30" w:rsidP="00003C96">
      <w:pPr>
        <w:pStyle w:val="CSILevel7"/>
      </w:pPr>
      <w:r>
        <w:t>C</w:t>
      </w:r>
      <w:r w:rsidR="00A5459A" w:rsidRPr="00C3620D">
        <w:t>eiling sensors combine motion detection (PIR</w:t>
      </w:r>
      <w:r w:rsidR="00A5459A">
        <w:t xml:space="preserve"> &amp; Ultrasonic</w:t>
      </w:r>
      <w:r w:rsidR="00A5459A" w:rsidRPr="00C3620D">
        <w:t xml:space="preserve">), infrared </w:t>
      </w:r>
      <w:proofErr w:type="gramStart"/>
      <w:r w:rsidR="00A5459A" w:rsidRPr="00C3620D">
        <w:t>remote control</w:t>
      </w:r>
      <w:proofErr w:type="gramEnd"/>
      <w:r w:rsidR="00A5459A" w:rsidRPr="00C3620D">
        <w:t xml:space="preserve"> reception (IR), and ambient light level detection (PE) in the one device.</w:t>
      </w:r>
    </w:p>
    <w:p w14:paraId="55C45C22" w14:textId="77777777" w:rsidR="00A5459A" w:rsidRPr="00C3620D" w:rsidRDefault="00A5459A" w:rsidP="00003C96">
      <w:pPr>
        <w:pStyle w:val="CSILevel7"/>
      </w:pPr>
      <w:r w:rsidRPr="00C3620D">
        <w:t xml:space="preserve">The sensor is designed to interface with other devices over the </w:t>
      </w:r>
      <w:proofErr w:type="spellStart"/>
      <w:r w:rsidRPr="00C3620D">
        <w:t>DyNet</w:t>
      </w:r>
      <w:proofErr w:type="spellEnd"/>
      <w:r w:rsidRPr="00C3620D">
        <w:t xml:space="preserve"> RS485 network to detect motion and provide infrared control interface.</w:t>
      </w:r>
    </w:p>
    <w:p w14:paraId="690F5B91" w14:textId="77777777" w:rsidR="00A5459A" w:rsidRPr="00C3620D" w:rsidRDefault="00A5459A" w:rsidP="00003C96">
      <w:pPr>
        <w:pStyle w:val="CSILevel6"/>
      </w:pPr>
      <w:r w:rsidRPr="00C3620D">
        <w:t xml:space="preserve">Mechanical </w:t>
      </w:r>
    </w:p>
    <w:p w14:paraId="0D38B401" w14:textId="77777777" w:rsidR="00A5459A" w:rsidRPr="00C3620D" w:rsidRDefault="00A5459A" w:rsidP="00003C96">
      <w:pPr>
        <w:pStyle w:val="CSILevel7"/>
      </w:pPr>
      <w:r w:rsidRPr="00C3620D">
        <w:t>Each module shall be labeled with manufacturer’s name, catalog number, and ratings.</w:t>
      </w:r>
    </w:p>
    <w:p w14:paraId="535E342C" w14:textId="77777777" w:rsidR="00A5459A" w:rsidRPr="00C3620D" w:rsidRDefault="00A5459A" w:rsidP="00003C96">
      <w:pPr>
        <w:pStyle w:val="CSILevel7"/>
      </w:pPr>
      <w:r w:rsidRPr="00C3620D">
        <w:t>The ceiling mount PIR sensor shall surface mount on a standard four inch (4”) octa</w:t>
      </w:r>
      <w:r>
        <w:t>gonal</w:t>
      </w:r>
      <w:r w:rsidRPr="00C3620D">
        <w:t xml:space="preserve"> back box.</w:t>
      </w:r>
    </w:p>
    <w:p w14:paraId="60046375" w14:textId="77777777" w:rsidR="00A5459A" w:rsidRPr="00C3620D" w:rsidRDefault="00A5459A" w:rsidP="00CC7461">
      <w:pPr>
        <w:pStyle w:val="CSILevel7"/>
        <w:tabs>
          <w:tab w:val="clear" w:pos="2340"/>
        </w:tabs>
      </w:pPr>
      <w:r w:rsidRPr="00C3620D">
        <w:t xml:space="preserve">The ceiling mount PIR sensor measure no more than </w:t>
      </w:r>
      <w:proofErr w:type="gramStart"/>
      <w:r w:rsidRPr="00C3620D">
        <w:t>3.5 inch</w:t>
      </w:r>
      <w:proofErr w:type="gramEnd"/>
      <w:r w:rsidRPr="00C3620D">
        <w:t xml:space="preserve"> diameter x 1.0 inch exposed (88.9mm diameter D x 25.4 mm).</w:t>
      </w:r>
    </w:p>
    <w:p w14:paraId="236879CA" w14:textId="77777777" w:rsidR="00A5459A" w:rsidRPr="00C3620D" w:rsidRDefault="00A5459A" w:rsidP="00003C96">
      <w:pPr>
        <w:pStyle w:val="CSILevel7"/>
      </w:pPr>
      <w:r w:rsidRPr="00C3620D">
        <w:t>The ceiling mount PIR sensor shall weigh no more than 0.55 pounds (.25 kg).</w:t>
      </w:r>
    </w:p>
    <w:p w14:paraId="7A14FEA4" w14:textId="77777777" w:rsidR="00A5459A" w:rsidRPr="00C3620D" w:rsidRDefault="00A5459A" w:rsidP="00003C96">
      <w:pPr>
        <w:pStyle w:val="CSILevel7"/>
      </w:pPr>
      <w:r w:rsidRPr="00C3620D">
        <w:t>The ceiling mount PIR sensor’s construction shall be ABS plastic enclosure.</w:t>
      </w:r>
    </w:p>
    <w:p w14:paraId="1279C5A1" w14:textId="77777777" w:rsidR="00A5459A" w:rsidRPr="00C3620D" w:rsidRDefault="00A5459A" w:rsidP="00003C96">
      <w:pPr>
        <w:pStyle w:val="CSILevel7"/>
      </w:pPr>
      <w:r w:rsidRPr="00C3620D">
        <w:t xml:space="preserve">The ceiling mount PIR sensor shall operate </w:t>
      </w:r>
      <w:proofErr w:type="gramStart"/>
      <w:r w:rsidRPr="00C3620D">
        <w:t>within:</w:t>
      </w:r>
      <w:proofErr w:type="gramEnd"/>
      <w:r w:rsidRPr="00C3620D">
        <w:t xml:space="preserve"> 32 to 122 degrees Fahrenheit (0 - 50°C) in zero (0) to 90 percent relative humidity, non-condensing.</w:t>
      </w:r>
    </w:p>
    <w:p w14:paraId="649F6244" w14:textId="77777777" w:rsidR="00A5459A" w:rsidRPr="00C3620D" w:rsidRDefault="00A5459A" w:rsidP="00003C96">
      <w:pPr>
        <w:pStyle w:val="CSILevel7"/>
      </w:pPr>
      <w:r w:rsidRPr="00C3620D">
        <w:t>Interface shall be FCC and RoHS compliant.</w:t>
      </w:r>
    </w:p>
    <w:p w14:paraId="5189AE0F" w14:textId="77777777" w:rsidR="00A5459A" w:rsidRPr="00C3620D" w:rsidRDefault="00A5459A" w:rsidP="00003C96">
      <w:pPr>
        <w:pStyle w:val="CSILevel7"/>
      </w:pPr>
      <w:r w:rsidRPr="00C3620D">
        <w:t>All configuration functions shall be remotely programmable.</w:t>
      </w:r>
    </w:p>
    <w:p w14:paraId="29E749BF" w14:textId="77777777" w:rsidR="00A5459A" w:rsidRPr="00C3620D" w:rsidRDefault="00A5459A" w:rsidP="00CC7461">
      <w:pPr>
        <w:pStyle w:val="CSILevel7"/>
        <w:tabs>
          <w:tab w:val="clear" w:pos="2340"/>
        </w:tabs>
      </w:pPr>
      <w:r w:rsidRPr="00C3620D">
        <w:t xml:space="preserve">User controls shall provide: </w:t>
      </w:r>
    </w:p>
    <w:p w14:paraId="2904E520" w14:textId="77777777" w:rsidR="00A5459A" w:rsidRPr="00C3620D" w:rsidRDefault="00A5459A" w:rsidP="00003C96">
      <w:pPr>
        <w:pStyle w:val="CSILevel8"/>
      </w:pPr>
      <w:r w:rsidRPr="00C3620D">
        <w:t>Walk Test</w:t>
      </w:r>
    </w:p>
    <w:p w14:paraId="3BD6D411" w14:textId="77777777" w:rsidR="00A5459A" w:rsidRPr="00C3620D" w:rsidRDefault="00A5459A" w:rsidP="00003C96">
      <w:pPr>
        <w:pStyle w:val="CSILevel8"/>
      </w:pPr>
      <w:r w:rsidRPr="00C3620D">
        <w:t xml:space="preserve">IR received LED </w:t>
      </w:r>
      <w:proofErr w:type="gramStart"/>
      <w:r w:rsidRPr="00C3620D">
        <w:t>indicator</w:t>
      </w:r>
      <w:proofErr w:type="gramEnd"/>
    </w:p>
    <w:p w14:paraId="3B92690B" w14:textId="77777777" w:rsidR="00A5459A" w:rsidRPr="00C3620D" w:rsidRDefault="00A5459A" w:rsidP="00CC7461">
      <w:pPr>
        <w:pStyle w:val="CSILevel7"/>
        <w:tabs>
          <w:tab w:val="clear" w:pos="2340"/>
        </w:tabs>
      </w:pPr>
      <w:r w:rsidRPr="00C3620D">
        <w:t>The sensors surrounding bezel shall incorporate a click-up segment (120°) that will readily mask a portion of the sensor element preventing nuisance detections from adjacent doorways and corridors.</w:t>
      </w:r>
    </w:p>
    <w:p w14:paraId="7AD48ECE" w14:textId="77777777" w:rsidR="00A5459A" w:rsidRPr="00C3620D" w:rsidRDefault="00A5459A" w:rsidP="00CC7461">
      <w:pPr>
        <w:pStyle w:val="CSILevel7"/>
        <w:tabs>
          <w:tab w:val="clear" w:pos="2340"/>
        </w:tabs>
      </w:pPr>
      <w:r w:rsidRPr="00C3620D">
        <w:t xml:space="preserve">The </w:t>
      </w:r>
      <w:proofErr w:type="spellStart"/>
      <w:r w:rsidRPr="00C3620D">
        <w:t>DyNet</w:t>
      </w:r>
      <w:proofErr w:type="spellEnd"/>
      <w:r w:rsidRPr="00C3620D">
        <w:t xml:space="preserve"> RS-485 serial port connections shall be provided by 1x</w:t>
      </w:r>
      <w:r>
        <w:t>14 AWG</w:t>
      </w:r>
      <w:r w:rsidRPr="00C3620D">
        <w:t xml:space="preserve"> removable </w:t>
      </w:r>
      <w:proofErr w:type="gramStart"/>
      <w:r w:rsidRPr="00C3620D">
        <w:t>5 way</w:t>
      </w:r>
      <w:proofErr w:type="gramEnd"/>
      <w:r w:rsidRPr="00C3620D">
        <w:t xml:space="preserve"> terminal strip.</w:t>
      </w:r>
    </w:p>
    <w:p w14:paraId="47775D70" w14:textId="77777777" w:rsidR="00A5459A" w:rsidRPr="00C3620D" w:rsidRDefault="00A5459A" w:rsidP="00003C96">
      <w:pPr>
        <w:pStyle w:val="CSILevel6"/>
      </w:pPr>
      <w:r w:rsidRPr="00C3620D">
        <w:t>Electrical</w:t>
      </w:r>
    </w:p>
    <w:p w14:paraId="49485B0B" w14:textId="77777777" w:rsidR="00A5459A" w:rsidRPr="00C3620D" w:rsidRDefault="00A5459A" w:rsidP="00003C96">
      <w:pPr>
        <w:pStyle w:val="CSILevel7"/>
      </w:pPr>
      <w:r w:rsidRPr="00C3620D">
        <w:t xml:space="preserve">Input power shall be </w:t>
      </w:r>
      <w:r>
        <w:t>twenty-four volts DC (24VDC)</w:t>
      </w:r>
      <w:r w:rsidRPr="00C3620D">
        <w:t xml:space="preserve"> provided from the </w:t>
      </w:r>
      <w:proofErr w:type="spellStart"/>
      <w:r w:rsidRPr="00C3620D">
        <w:t>DyNet</w:t>
      </w:r>
      <w:proofErr w:type="spellEnd"/>
      <w:r w:rsidRPr="00C3620D">
        <w:t xml:space="preserve"> network connection or external power supply.</w:t>
      </w:r>
    </w:p>
    <w:p w14:paraId="77D9882A" w14:textId="77777777" w:rsidR="00A5459A" w:rsidRPr="00C3620D" w:rsidRDefault="00A5459A" w:rsidP="00003C96">
      <w:pPr>
        <w:pStyle w:val="CSILevel7"/>
      </w:pPr>
      <w:proofErr w:type="spellStart"/>
      <w:r w:rsidRPr="00C3620D">
        <w:lastRenderedPageBreak/>
        <w:t>DyNet</w:t>
      </w:r>
      <w:proofErr w:type="spellEnd"/>
      <w:r w:rsidRPr="00C3620D">
        <w:t xml:space="preserve"> DC load rating shall not exceed thirty milliamps (30mA).</w:t>
      </w:r>
    </w:p>
    <w:p w14:paraId="6F49A4EC" w14:textId="77777777" w:rsidR="00A5459A" w:rsidRPr="00C3620D" w:rsidRDefault="00A5459A" w:rsidP="00CC7461">
      <w:pPr>
        <w:pStyle w:val="CSILevel7"/>
        <w:tabs>
          <w:tab w:val="clear" w:pos="2340"/>
        </w:tabs>
      </w:pPr>
      <w:r w:rsidRPr="00C3620D">
        <w:t xml:space="preserve">Reference Data Cable: </w:t>
      </w:r>
      <w:r>
        <w:t>Belden 1502R / 1502P or equivalent as approved by Philips</w:t>
      </w:r>
      <w:r w:rsidRPr="00C3620D">
        <w:t xml:space="preserve">. </w:t>
      </w:r>
    </w:p>
    <w:p w14:paraId="7748E0B3" w14:textId="77777777" w:rsidR="00A5459A" w:rsidRPr="00C3620D" w:rsidRDefault="00A5459A" w:rsidP="00003C96">
      <w:pPr>
        <w:pStyle w:val="CSILevel6"/>
      </w:pPr>
      <w:r w:rsidRPr="00C3620D">
        <w:t>Performance</w:t>
      </w:r>
    </w:p>
    <w:p w14:paraId="41E133AE" w14:textId="77777777" w:rsidR="00A5459A" w:rsidRPr="00C3620D" w:rsidRDefault="00A5459A" w:rsidP="00003C96">
      <w:pPr>
        <w:pStyle w:val="CSILevel7"/>
      </w:pPr>
      <w:r w:rsidRPr="00C3620D">
        <w:t>Characteristics for the Standard Sensitivity PIR Motion Detector shall include:</w:t>
      </w:r>
    </w:p>
    <w:p w14:paraId="77886F67" w14:textId="77777777" w:rsidR="00A5459A" w:rsidRPr="00C3620D" w:rsidRDefault="00A5459A" w:rsidP="00003C96">
      <w:pPr>
        <w:pStyle w:val="CSILevel8"/>
      </w:pPr>
      <w:r w:rsidRPr="00C3620D">
        <w:t>LED activation indicator</w:t>
      </w:r>
    </w:p>
    <w:p w14:paraId="4826B06A" w14:textId="77777777" w:rsidR="00A5459A" w:rsidRPr="00C3620D" w:rsidRDefault="00A5459A" w:rsidP="00003C96">
      <w:pPr>
        <w:pStyle w:val="CSILevel8"/>
      </w:pPr>
      <w:r w:rsidRPr="00C3620D">
        <w:t xml:space="preserve">Sensor: quad element </w:t>
      </w:r>
      <w:proofErr w:type="gramStart"/>
      <w:r w:rsidRPr="00C3620D">
        <w:t>pyro-electric</w:t>
      </w:r>
      <w:proofErr w:type="gramEnd"/>
      <w:r w:rsidRPr="00C3620D">
        <w:t>.</w:t>
      </w:r>
    </w:p>
    <w:p w14:paraId="0F4A9EDD" w14:textId="77777777" w:rsidR="00A5459A" w:rsidRPr="00C3620D" w:rsidRDefault="00A5459A" w:rsidP="00003C96">
      <w:pPr>
        <w:pStyle w:val="CSILevel8"/>
      </w:pPr>
      <w:r w:rsidRPr="00C3620D">
        <w:t>Sixty-four (64) detection zones.</w:t>
      </w:r>
    </w:p>
    <w:p w14:paraId="3CBD3B48" w14:textId="77777777" w:rsidR="00A5459A" w:rsidRPr="00C3620D" w:rsidRDefault="00A5459A" w:rsidP="00003C96">
      <w:pPr>
        <w:pStyle w:val="CSILevel8"/>
      </w:pPr>
      <w:r w:rsidRPr="00C3620D">
        <w:t>Maximum detection range: greater than sixteen feet (16’-4”).</w:t>
      </w:r>
    </w:p>
    <w:p w14:paraId="42981F6F" w14:textId="77777777" w:rsidR="00A5459A" w:rsidRPr="00C3620D" w:rsidRDefault="00A5459A" w:rsidP="00003C96">
      <w:pPr>
        <w:pStyle w:val="CSILevel8"/>
      </w:pPr>
      <w:r w:rsidRPr="00C3620D">
        <w:t>At a mounting height range of eight feet (8’) the standard sensitivity sensor shall cover a rectangular area twenty-four by eighteen feet (24’ x 18’).</w:t>
      </w:r>
    </w:p>
    <w:p w14:paraId="60FABCD7" w14:textId="77777777" w:rsidR="00A5459A" w:rsidRPr="00C3620D" w:rsidRDefault="00A5459A" w:rsidP="00003C96">
      <w:pPr>
        <w:pStyle w:val="CSILevel8"/>
      </w:pPr>
      <w:r w:rsidRPr="00C3620D">
        <w:t>Detection speed: greater than three feet/second (3’/sec).</w:t>
      </w:r>
    </w:p>
    <w:p w14:paraId="0E2B63F1" w14:textId="77777777" w:rsidR="00A5459A" w:rsidRPr="00C3620D" w:rsidRDefault="00A5459A" w:rsidP="00003C96">
      <w:pPr>
        <w:pStyle w:val="CSILevel8"/>
      </w:pPr>
      <w:r w:rsidRPr="00C3620D">
        <w:t>Detection object: greater than twenty-six by nine inches (26” x 9.6”).</w:t>
      </w:r>
    </w:p>
    <w:p w14:paraId="31A5D43E" w14:textId="77777777" w:rsidR="00A5459A" w:rsidRPr="00C3620D" w:rsidRDefault="00A5459A" w:rsidP="00003C96">
      <w:pPr>
        <w:pStyle w:val="CSILevel7"/>
      </w:pPr>
      <w:r w:rsidRPr="00C3620D">
        <w:t xml:space="preserve">Characteristics for the Infrared </w:t>
      </w:r>
      <w:proofErr w:type="gramStart"/>
      <w:r w:rsidRPr="00C3620D">
        <w:t>Remote Control</w:t>
      </w:r>
      <w:proofErr w:type="gramEnd"/>
      <w:r w:rsidRPr="00C3620D">
        <w:t xml:space="preserve"> Receiver shall include:</w:t>
      </w:r>
    </w:p>
    <w:p w14:paraId="41CC1123" w14:textId="77777777" w:rsidR="00A5459A" w:rsidRPr="00C3620D" w:rsidRDefault="00A5459A" w:rsidP="00003C96">
      <w:pPr>
        <w:pStyle w:val="CSILevel8"/>
      </w:pPr>
      <w:r w:rsidRPr="00C3620D">
        <w:t>LED activation indicator</w:t>
      </w:r>
    </w:p>
    <w:p w14:paraId="1E0BACCA" w14:textId="77777777" w:rsidR="00A5459A" w:rsidRPr="00C3620D" w:rsidRDefault="00A5459A" w:rsidP="00003C96">
      <w:pPr>
        <w:pStyle w:val="CSILevel8"/>
      </w:pPr>
      <w:r w:rsidRPr="00C3620D">
        <w:t>Accept signals from most other learning IR remote controls.</w:t>
      </w:r>
    </w:p>
    <w:p w14:paraId="40F08E8F" w14:textId="77777777" w:rsidR="00A5459A" w:rsidRPr="00C3620D" w:rsidRDefault="00A5459A" w:rsidP="00003C96">
      <w:pPr>
        <w:pStyle w:val="CSILevel8"/>
      </w:pPr>
      <w:r w:rsidRPr="00C3620D">
        <w:t>Range shall be up to nineteen feet (19’).</w:t>
      </w:r>
    </w:p>
    <w:p w14:paraId="6799E13C" w14:textId="77777777" w:rsidR="00A5459A" w:rsidRPr="00C3620D" w:rsidRDefault="00A5459A" w:rsidP="00CC7461">
      <w:pPr>
        <w:pStyle w:val="CSILevel7"/>
        <w:tabs>
          <w:tab w:val="clear" w:pos="2340"/>
        </w:tabs>
      </w:pPr>
      <w:r w:rsidRPr="00C3620D">
        <w:t>Characteristics for the Ambient Light Level (PE) detector shall include:</w:t>
      </w:r>
    </w:p>
    <w:p w14:paraId="15629A1C" w14:textId="77777777" w:rsidR="00A5459A" w:rsidRPr="00C3620D" w:rsidRDefault="00A5459A" w:rsidP="00003C96">
      <w:pPr>
        <w:pStyle w:val="CSILevel8"/>
      </w:pPr>
      <w:r w:rsidRPr="00C3620D">
        <w:t>Incident to sensor dynamic range: 5 - 500 lux</w:t>
      </w:r>
    </w:p>
    <w:p w14:paraId="02BED973" w14:textId="77777777" w:rsidR="00A5459A" w:rsidRPr="00C3620D" w:rsidRDefault="00A5459A" w:rsidP="00003C96">
      <w:pPr>
        <w:pStyle w:val="CSILevel8"/>
      </w:pPr>
      <w:r w:rsidRPr="00C3620D">
        <w:t>Illumination of non-reflective surface: 5-5000 lux</w:t>
      </w:r>
    </w:p>
    <w:p w14:paraId="6EA8C9DF" w14:textId="77777777" w:rsidR="00A5459A" w:rsidRPr="00C3620D" w:rsidRDefault="00A5459A" w:rsidP="00003C96">
      <w:pPr>
        <w:pStyle w:val="CSILevel6"/>
      </w:pPr>
      <w:r w:rsidRPr="00C3620D">
        <w:t>Equipment List (</w:t>
      </w:r>
      <w:r w:rsidRPr="005408B3">
        <w:t>quantities as shown in schedules, tables, and drawings</w:t>
      </w:r>
      <w:r w:rsidRPr="00C3620D">
        <w:t>):</w:t>
      </w:r>
    </w:p>
    <w:p w14:paraId="0115EF51" w14:textId="178F3688" w:rsidR="00A5459A" w:rsidRDefault="00A5459A" w:rsidP="00003C96">
      <w:pPr>
        <w:pStyle w:val="CSILevel7"/>
      </w:pPr>
      <w:r w:rsidRPr="00C3620D">
        <w:t xml:space="preserve">DUS804CS-UP-NA </w:t>
      </w:r>
      <w:r w:rsidR="001664CB">
        <w:tab/>
      </w:r>
      <w:r w:rsidR="001664CB">
        <w:tab/>
      </w:r>
      <w:r w:rsidR="001664CB">
        <w:tab/>
        <w:t xml:space="preserve">(Philips 12NC – </w:t>
      </w:r>
      <w:r w:rsidR="001664CB" w:rsidRPr="001664CB">
        <w:t>913703570709</w:t>
      </w:r>
      <w:r w:rsidR="001664CB">
        <w:t>)</w:t>
      </w:r>
      <w:r w:rsidRPr="00C3620D">
        <w:t>.</w:t>
      </w:r>
    </w:p>
    <w:p w14:paraId="52AE502C" w14:textId="77777777" w:rsidR="00492A30" w:rsidRDefault="00492A30" w:rsidP="00003C96">
      <w:pPr>
        <w:pStyle w:val="CSILevel2"/>
        <w:numPr>
          <w:ilvl w:val="0"/>
          <w:numId w:val="0"/>
        </w:numPr>
        <w:ind w:left="720"/>
      </w:pPr>
    </w:p>
    <w:p w14:paraId="744A54AB" w14:textId="39C84290" w:rsidR="00492A30" w:rsidRPr="00FA1810" w:rsidRDefault="00492A30" w:rsidP="00003C96">
      <w:pPr>
        <w:pStyle w:val="CSILevel5"/>
      </w:pPr>
      <w:r w:rsidRPr="00FA1810">
        <w:t>Universal Sensor – Wall</w:t>
      </w:r>
      <w:r>
        <w:t xml:space="preserve"> (Passive Infrared)</w:t>
      </w:r>
    </w:p>
    <w:p w14:paraId="629F11F7" w14:textId="77777777" w:rsidR="00492A30" w:rsidRPr="00C3620D" w:rsidRDefault="00492A30" w:rsidP="00003C96">
      <w:pPr>
        <w:pStyle w:val="CSILevel6"/>
      </w:pPr>
      <w:r w:rsidRPr="00C3620D">
        <w:t>General</w:t>
      </w:r>
    </w:p>
    <w:p w14:paraId="0B8115AA" w14:textId="636F3C76" w:rsidR="00492A30" w:rsidRPr="00C3620D" w:rsidRDefault="00492A30" w:rsidP="00003C96">
      <w:pPr>
        <w:pStyle w:val="CSILevel7"/>
      </w:pPr>
      <w:r w:rsidRPr="00C3620D">
        <w:t xml:space="preserve">The </w:t>
      </w:r>
      <w:r>
        <w:t>wall</w:t>
      </w:r>
      <w:r w:rsidRPr="00C3620D">
        <w:t xml:space="preserve"> sensors provide motion detection (PIR) and infrared </w:t>
      </w:r>
      <w:proofErr w:type="gramStart"/>
      <w:r w:rsidRPr="00C3620D">
        <w:t>remote control</w:t>
      </w:r>
      <w:proofErr w:type="gramEnd"/>
      <w:r w:rsidRPr="00C3620D">
        <w:t xml:space="preserve"> reception (IR) in the one device.</w:t>
      </w:r>
    </w:p>
    <w:p w14:paraId="7228C191" w14:textId="77777777" w:rsidR="00492A30" w:rsidRPr="00C3620D" w:rsidRDefault="00492A30" w:rsidP="00003C96">
      <w:pPr>
        <w:pStyle w:val="CSILevel7"/>
      </w:pPr>
      <w:r w:rsidRPr="00C3620D">
        <w:t xml:space="preserve">The sensor is designed to interface with other devices over the </w:t>
      </w:r>
      <w:proofErr w:type="spellStart"/>
      <w:r w:rsidRPr="00C3620D">
        <w:t>DyNet</w:t>
      </w:r>
      <w:proofErr w:type="spellEnd"/>
      <w:r w:rsidRPr="00C3620D">
        <w:t xml:space="preserve"> RS485 network to detect motion and provide infrared control interface.</w:t>
      </w:r>
    </w:p>
    <w:p w14:paraId="2096DB54" w14:textId="77777777" w:rsidR="00492A30" w:rsidRPr="00C3620D" w:rsidRDefault="00492A30" w:rsidP="00003C96">
      <w:pPr>
        <w:pStyle w:val="CSILevel6"/>
      </w:pPr>
      <w:r w:rsidRPr="00C3620D">
        <w:t xml:space="preserve">Mechanical </w:t>
      </w:r>
    </w:p>
    <w:p w14:paraId="5668DE89" w14:textId="77777777" w:rsidR="00492A30" w:rsidRPr="00C3620D" w:rsidRDefault="00492A30" w:rsidP="00003C96">
      <w:pPr>
        <w:pStyle w:val="CSILevel7"/>
      </w:pPr>
      <w:r w:rsidRPr="00C3620D">
        <w:t>Each module shall be labeled with manufacturer’s name, catalog number, and ratings.</w:t>
      </w:r>
    </w:p>
    <w:p w14:paraId="102E1061" w14:textId="77777777" w:rsidR="00492A30" w:rsidRPr="00C3620D" w:rsidRDefault="00492A30" w:rsidP="00003C96">
      <w:pPr>
        <w:pStyle w:val="CSILevel7"/>
      </w:pPr>
      <w:r w:rsidRPr="00C3620D">
        <w:t>Sensor shall surface mount.</w:t>
      </w:r>
    </w:p>
    <w:p w14:paraId="52370E36" w14:textId="55EE0701" w:rsidR="00492A30" w:rsidRPr="00C3620D" w:rsidRDefault="00492A30" w:rsidP="00F73DB6">
      <w:pPr>
        <w:pStyle w:val="CSILevel7"/>
        <w:tabs>
          <w:tab w:val="clear" w:pos="2340"/>
        </w:tabs>
      </w:pPr>
      <w:r w:rsidRPr="00C3620D">
        <w:t>The wall mounted sensor shall measure no more than 3.</w:t>
      </w:r>
      <w:r>
        <w:t>86</w:t>
      </w:r>
      <w:r w:rsidRPr="00C3620D">
        <w:t xml:space="preserve"> x </w:t>
      </w:r>
      <w:r>
        <w:t>3.54</w:t>
      </w:r>
      <w:r w:rsidRPr="00C3620D">
        <w:t xml:space="preserve"> x </w:t>
      </w:r>
      <w:r>
        <w:t>6.02</w:t>
      </w:r>
      <w:r w:rsidRPr="00C3620D">
        <w:t xml:space="preserve"> inches (</w:t>
      </w:r>
      <w:r>
        <w:t>98</w:t>
      </w:r>
      <w:r w:rsidRPr="00C3620D">
        <w:t xml:space="preserve"> x </w:t>
      </w:r>
      <w:r>
        <w:t>90</w:t>
      </w:r>
      <w:r w:rsidRPr="00C3620D">
        <w:t xml:space="preserve"> x </w:t>
      </w:r>
      <w:r>
        <w:t>153</w:t>
      </w:r>
      <w:r w:rsidRPr="00C3620D">
        <w:t xml:space="preserve"> mm).</w:t>
      </w:r>
    </w:p>
    <w:p w14:paraId="25291791" w14:textId="2789526C" w:rsidR="00492A30" w:rsidRPr="00C3620D" w:rsidRDefault="00492A30" w:rsidP="00003C96">
      <w:pPr>
        <w:pStyle w:val="CSILevel7"/>
      </w:pPr>
      <w:r w:rsidRPr="00C3620D">
        <w:t>The wall mounted sensor shall weigh no more than 0.</w:t>
      </w:r>
      <w:r>
        <w:t>57</w:t>
      </w:r>
      <w:r w:rsidRPr="00C3620D">
        <w:t xml:space="preserve"> pounds (</w:t>
      </w:r>
      <w:r>
        <w:t>0</w:t>
      </w:r>
      <w:r w:rsidRPr="00C3620D">
        <w:t>.</w:t>
      </w:r>
      <w:r>
        <w:t>26</w:t>
      </w:r>
      <w:r w:rsidRPr="00C3620D">
        <w:t xml:space="preserve"> kg).</w:t>
      </w:r>
    </w:p>
    <w:p w14:paraId="3479E95F" w14:textId="77777777" w:rsidR="00492A30" w:rsidRPr="00C3620D" w:rsidRDefault="00492A30" w:rsidP="00003C96">
      <w:pPr>
        <w:pStyle w:val="CSILevel7"/>
      </w:pPr>
      <w:r w:rsidRPr="00C3620D">
        <w:t>The wall mounted sensor’s construction shall be ABS plastic enclosure.</w:t>
      </w:r>
    </w:p>
    <w:p w14:paraId="43FAB73B" w14:textId="14E73ED9" w:rsidR="00492A30" w:rsidRPr="00C3620D" w:rsidRDefault="00492A30" w:rsidP="00003C96">
      <w:pPr>
        <w:pStyle w:val="CSILevel7"/>
        <w:tabs>
          <w:tab w:val="clear" w:pos="2340"/>
        </w:tabs>
      </w:pPr>
      <w:r w:rsidRPr="00C3620D">
        <w:t xml:space="preserve">The wall mounted sensor shall operate </w:t>
      </w:r>
      <w:proofErr w:type="gramStart"/>
      <w:r w:rsidRPr="00C3620D">
        <w:t>within:</w:t>
      </w:r>
      <w:proofErr w:type="gramEnd"/>
      <w:r w:rsidRPr="00C3620D">
        <w:t xml:space="preserve"> </w:t>
      </w:r>
      <w:r>
        <w:t>-4</w:t>
      </w:r>
      <w:r w:rsidRPr="00C3620D">
        <w:t xml:space="preserve"> to 1</w:t>
      </w:r>
      <w:r>
        <w:t>13</w:t>
      </w:r>
      <w:r w:rsidRPr="00C3620D">
        <w:t xml:space="preserve"> degrees Fahrenheit (</w:t>
      </w:r>
      <w:r>
        <w:t>-25</w:t>
      </w:r>
      <w:r w:rsidRPr="00C3620D">
        <w:t xml:space="preserve"> - </w:t>
      </w:r>
      <w:r>
        <w:t>45</w:t>
      </w:r>
      <w:r w:rsidRPr="00C3620D">
        <w:t>°C) in zero (0) to 90 percent relative humidity, non-condensing.</w:t>
      </w:r>
    </w:p>
    <w:p w14:paraId="0454247C" w14:textId="5A61975F" w:rsidR="00492A30" w:rsidRPr="00C3620D" w:rsidRDefault="00492A30" w:rsidP="00003C96">
      <w:pPr>
        <w:pStyle w:val="CSILevel7"/>
      </w:pPr>
      <w:r w:rsidRPr="00C3620D">
        <w:t xml:space="preserve">Interface shall be </w:t>
      </w:r>
      <w:r w:rsidR="00CD21AA">
        <w:t xml:space="preserve">UL, </w:t>
      </w:r>
      <w:proofErr w:type="gramStart"/>
      <w:r w:rsidRPr="00C3620D">
        <w:t>FCC</w:t>
      </w:r>
      <w:proofErr w:type="gramEnd"/>
      <w:r w:rsidRPr="00C3620D">
        <w:t xml:space="preserve"> and RoHS compliant.</w:t>
      </w:r>
    </w:p>
    <w:p w14:paraId="2B08588E" w14:textId="77777777" w:rsidR="00492A30" w:rsidRPr="00C3620D" w:rsidRDefault="00492A30" w:rsidP="00003C96">
      <w:pPr>
        <w:pStyle w:val="CSILevel7"/>
      </w:pPr>
      <w:r w:rsidRPr="00C3620D">
        <w:t>All configuration functions shall be remotely programmable.</w:t>
      </w:r>
    </w:p>
    <w:p w14:paraId="7A39F934" w14:textId="77777777" w:rsidR="00492A30" w:rsidRPr="00C3620D" w:rsidRDefault="00492A30" w:rsidP="00F73DB6">
      <w:pPr>
        <w:pStyle w:val="CSILevel7"/>
        <w:tabs>
          <w:tab w:val="clear" w:pos="2340"/>
          <w:tab w:val="left" w:pos="2610"/>
        </w:tabs>
      </w:pPr>
      <w:r w:rsidRPr="00C3620D">
        <w:t xml:space="preserve">User controls shall provide: </w:t>
      </w:r>
    </w:p>
    <w:p w14:paraId="1D1A33E2" w14:textId="77777777" w:rsidR="00492A30" w:rsidRPr="00C3620D" w:rsidRDefault="00492A30" w:rsidP="00003C96">
      <w:pPr>
        <w:pStyle w:val="CSILevel8"/>
      </w:pPr>
      <w:r w:rsidRPr="00C3620D">
        <w:t>Walk Test</w:t>
      </w:r>
    </w:p>
    <w:p w14:paraId="11451F79" w14:textId="77777777" w:rsidR="00492A30" w:rsidRPr="00C3620D" w:rsidRDefault="00492A30" w:rsidP="00003C96">
      <w:pPr>
        <w:pStyle w:val="CSILevel8"/>
      </w:pPr>
      <w:r w:rsidRPr="00C3620D">
        <w:t xml:space="preserve">IR received LED </w:t>
      </w:r>
      <w:proofErr w:type="gramStart"/>
      <w:r w:rsidRPr="00C3620D">
        <w:t>indicator</w:t>
      </w:r>
      <w:proofErr w:type="gramEnd"/>
    </w:p>
    <w:p w14:paraId="23D52B8B" w14:textId="77777777" w:rsidR="00492A30" w:rsidRPr="00C3620D" w:rsidRDefault="00492A30" w:rsidP="00F73DB6">
      <w:pPr>
        <w:pStyle w:val="CSILevel7"/>
        <w:tabs>
          <w:tab w:val="clear" w:pos="2340"/>
        </w:tabs>
      </w:pPr>
      <w:r w:rsidRPr="00C3620D">
        <w:t xml:space="preserve">The </w:t>
      </w:r>
      <w:proofErr w:type="spellStart"/>
      <w:r w:rsidRPr="00C3620D">
        <w:t>DyNet</w:t>
      </w:r>
      <w:proofErr w:type="spellEnd"/>
      <w:r w:rsidRPr="00C3620D">
        <w:t xml:space="preserve"> RS-485 serial port connections shall be provided by five (5) way terminal strip.</w:t>
      </w:r>
    </w:p>
    <w:p w14:paraId="43F42B05" w14:textId="77777777" w:rsidR="00492A30" w:rsidRPr="00C3620D" w:rsidRDefault="00492A30" w:rsidP="00003C96">
      <w:pPr>
        <w:pStyle w:val="CSILevel6"/>
      </w:pPr>
      <w:r w:rsidRPr="00C3620D">
        <w:t>Electrical</w:t>
      </w:r>
    </w:p>
    <w:p w14:paraId="09232926" w14:textId="77777777" w:rsidR="00492A30" w:rsidRPr="00C3620D" w:rsidRDefault="00492A30" w:rsidP="00003C96">
      <w:pPr>
        <w:pStyle w:val="CSILevel7"/>
      </w:pPr>
      <w:r w:rsidRPr="00C3620D">
        <w:t xml:space="preserve">Input power shall be </w:t>
      </w:r>
      <w:r>
        <w:t>twenty-four volts DC (24VDC)</w:t>
      </w:r>
      <w:r w:rsidRPr="00C3620D">
        <w:t xml:space="preserve"> provided from the </w:t>
      </w:r>
      <w:proofErr w:type="spellStart"/>
      <w:r w:rsidRPr="00C3620D">
        <w:t>DyNet</w:t>
      </w:r>
      <w:proofErr w:type="spellEnd"/>
      <w:r w:rsidRPr="00C3620D">
        <w:t xml:space="preserve"> network connection or external power supply.</w:t>
      </w:r>
    </w:p>
    <w:p w14:paraId="24EE517A" w14:textId="77777777" w:rsidR="00492A30" w:rsidRPr="00C3620D" w:rsidRDefault="00492A30" w:rsidP="00003C96">
      <w:pPr>
        <w:pStyle w:val="CSILevel7"/>
      </w:pPr>
      <w:proofErr w:type="spellStart"/>
      <w:r w:rsidRPr="00C3620D">
        <w:lastRenderedPageBreak/>
        <w:t>DyNet</w:t>
      </w:r>
      <w:proofErr w:type="spellEnd"/>
      <w:r w:rsidRPr="00C3620D">
        <w:t xml:space="preserve"> DC load rating shall not exceed ten milliamps (10mA).</w:t>
      </w:r>
    </w:p>
    <w:p w14:paraId="65B87169" w14:textId="77777777" w:rsidR="00492A30" w:rsidRPr="00C3620D" w:rsidRDefault="00492A30" w:rsidP="00003C96">
      <w:pPr>
        <w:pStyle w:val="CSILevel7"/>
        <w:tabs>
          <w:tab w:val="clear" w:pos="2340"/>
        </w:tabs>
      </w:pPr>
      <w:r w:rsidRPr="00C3620D">
        <w:t xml:space="preserve">Reference Data Cable: </w:t>
      </w:r>
      <w:r>
        <w:t>Belden 1502R / 1502P or equivalent as approved by Philips</w:t>
      </w:r>
      <w:r w:rsidRPr="00C3620D">
        <w:t xml:space="preserve">. </w:t>
      </w:r>
    </w:p>
    <w:p w14:paraId="6FE3BCE8" w14:textId="77777777" w:rsidR="00492A30" w:rsidRPr="00C3620D" w:rsidRDefault="00492A30" w:rsidP="00003C96">
      <w:pPr>
        <w:pStyle w:val="CSILevel6"/>
      </w:pPr>
      <w:r w:rsidRPr="00C3620D">
        <w:t>Performance</w:t>
      </w:r>
    </w:p>
    <w:p w14:paraId="0ED3027A" w14:textId="77777777" w:rsidR="00492A30" w:rsidRPr="00C3620D" w:rsidRDefault="00492A30" w:rsidP="00003C96">
      <w:pPr>
        <w:pStyle w:val="CSILevel7"/>
      </w:pPr>
      <w:r w:rsidRPr="00C3620D">
        <w:t>Characteristics for the PIR Motion Detector shall include:</w:t>
      </w:r>
    </w:p>
    <w:p w14:paraId="5012AEE7" w14:textId="77777777" w:rsidR="00492A30" w:rsidRPr="00C3620D" w:rsidRDefault="00492A30" w:rsidP="00003C96">
      <w:pPr>
        <w:pStyle w:val="CSILevel8"/>
      </w:pPr>
      <w:r w:rsidRPr="00C3620D">
        <w:t>LED activation indicator</w:t>
      </w:r>
    </w:p>
    <w:p w14:paraId="77CCB0AD" w14:textId="77777777" w:rsidR="00492A30" w:rsidRPr="00C3620D" w:rsidRDefault="00492A30" w:rsidP="00003C96">
      <w:pPr>
        <w:pStyle w:val="CSILevel8"/>
      </w:pPr>
      <w:r w:rsidRPr="00C3620D">
        <w:t>Adjustable sensitivity.</w:t>
      </w:r>
    </w:p>
    <w:p w14:paraId="51D7CD1D" w14:textId="1EEBEC1B" w:rsidR="00CD21AA" w:rsidRPr="00C3620D" w:rsidRDefault="00CD21AA" w:rsidP="00003C96">
      <w:pPr>
        <w:pStyle w:val="CSILevel8"/>
      </w:pPr>
      <w:r>
        <w:t xml:space="preserve">Coverage range shall be </w:t>
      </w:r>
      <w:proofErr w:type="spellStart"/>
      <w:r>
        <w:t>upto</w:t>
      </w:r>
      <w:proofErr w:type="spellEnd"/>
      <w:r>
        <w:t xml:space="preserve"> 67.6 feet at </w:t>
      </w:r>
      <w:proofErr w:type="gramStart"/>
      <w:r>
        <w:t>90 degree</w:t>
      </w:r>
      <w:proofErr w:type="gramEnd"/>
      <w:r>
        <w:t xml:space="preserve"> beam angle and up to 100 feet at 30 degree viewing angle </w:t>
      </w:r>
    </w:p>
    <w:p w14:paraId="7FA24374" w14:textId="77777777" w:rsidR="00492A30" w:rsidRPr="00C3620D" w:rsidRDefault="00492A30" w:rsidP="00003C96">
      <w:pPr>
        <w:pStyle w:val="CSILevel7"/>
      </w:pPr>
      <w:r w:rsidRPr="00C3620D">
        <w:t xml:space="preserve">Characteristics for the Infrared </w:t>
      </w:r>
      <w:proofErr w:type="gramStart"/>
      <w:r w:rsidRPr="00C3620D">
        <w:t>Remote Control</w:t>
      </w:r>
      <w:proofErr w:type="gramEnd"/>
      <w:r w:rsidRPr="00C3620D">
        <w:t xml:space="preserve"> Receiver shall include:</w:t>
      </w:r>
    </w:p>
    <w:p w14:paraId="0F02BA06" w14:textId="77777777" w:rsidR="00492A30" w:rsidRPr="00C3620D" w:rsidRDefault="00492A30" w:rsidP="00003C96">
      <w:pPr>
        <w:pStyle w:val="CSILevel8"/>
      </w:pPr>
      <w:r w:rsidRPr="00C3620D">
        <w:t>LED activation indicator</w:t>
      </w:r>
    </w:p>
    <w:p w14:paraId="06651C28" w14:textId="77777777" w:rsidR="00492A30" w:rsidRPr="00C3620D" w:rsidRDefault="00492A30" w:rsidP="00003C96">
      <w:pPr>
        <w:pStyle w:val="CSILevel8"/>
      </w:pPr>
      <w:r w:rsidRPr="00C3620D">
        <w:t>Accept signals from most other learning IR remote controls.</w:t>
      </w:r>
    </w:p>
    <w:p w14:paraId="6FF5D29E" w14:textId="77777777" w:rsidR="00492A30" w:rsidRPr="00C3620D" w:rsidRDefault="00492A30" w:rsidP="00003C96">
      <w:pPr>
        <w:pStyle w:val="CSILevel8"/>
      </w:pPr>
      <w:r w:rsidRPr="00C3620D">
        <w:t>Range shall be up to 20 feet (20’) angle dependent.</w:t>
      </w:r>
    </w:p>
    <w:p w14:paraId="449DD80E" w14:textId="77777777" w:rsidR="00492A30" w:rsidRPr="00C3620D" w:rsidRDefault="00492A30" w:rsidP="00003C96">
      <w:pPr>
        <w:pStyle w:val="CSILevel6"/>
      </w:pPr>
      <w:r w:rsidRPr="00C3620D">
        <w:t>Equipment List (</w:t>
      </w:r>
      <w:r w:rsidRPr="005408B3">
        <w:t>quantities as shown in schedules, tables, and drawings</w:t>
      </w:r>
      <w:r w:rsidRPr="00C3620D">
        <w:t>):</w:t>
      </w:r>
    </w:p>
    <w:p w14:paraId="76767736" w14:textId="64EF8A2A" w:rsidR="00492A30" w:rsidRDefault="00492A30" w:rsidP="00492A30">
      <w:pPr>
        <w:pStyle w:val="CSILevel7"/>
      </w:pPr>
      <w:r w:rsidRPr="00C3620D">
        <w:t>DUS</w:t>
      </w:r>
      <w:r w:rsidR="00CD21AA">
        <w:t>90CS</w:t>
      </w:r>
      <w:r w:rsidR="00CD21AA">
        <w:tab/>
      </w:r>
      <w:r w:rsidR="00CD21AA">
        <w:tab/>
      </w:r>
      <w:r w:rsidR="00CD21AA">
        <w:tab/>
      </w:r>
      <w:r w:rsidR="00CD21AA">
        <w:tab/>
        <w:t>(Philips 12NC – 913703244209)</w:t>
      </w:r>
    </w:p>
    <w:p w14:paraId="2DE5E04C" w14:textId="6D49F8B3" w:rsidR="00CD21AA" w:rsidRDefault="00CD21AA" w:rsidP="00F73DB6">
      <w:pPr>
        <w:pStyle w:val="CSILevel7"/>
      </w:pPr>
      <w:r>
        <w:t>DUS30CS</w:t>
      </w:r>
      <w:r>
        <w:tab/>
      </w:r>
      <w:r>
        <w:tab/>
      </w:r>
      <w:r>
        <w:tab/>
      </w:r>
      <w:r>
        <w:tab/>
        <w:t xml:space="preserve">(Philips 12NC – 913703244309) </w:t>
      </w:r>
    </w:p>
    <w:p w14:paraId="725F272B" w14:textId="77777777" w:rsidR="007B31E7" w:rsidRDefault="007B31E7" w:rsidP="00F73DB6">
      <w:pPr>
        <w:pStyle w:val="CSILevel3"/>
        <w:numPr>
          <w:ilvl w:val="0"/>
          <w:numId w:val="0"/>
        </w:numPr>
        <w:ind w:left="1080"/>
      </w:pPr>
      <w:bookmarkStart w:id="73" w:name="_Toc380670585"/>
    </w:p>
    <w:p w14:paraId="7AD64251" w14:textId="46F2F99F" w:rsidR="00FE6C7F" w:rsidRPr="00D273ED" w:rsidRDefault="00FE6C7F" w:rsidP="00A012BB">
      <w:pPr>
        <w:pStyle w:val="CSILevel3"/>
      </w:pPr>
      <w:r w:rsidRPr="00D273ED">
        <w:t>Touchscreens</w:t>
      </w:r>
      <w:bookmarkEnd w:id="73"/>
    </w:p>
    <w:p w14:paraId="08BB08BA" w14:textId="77777777" w:rsidR="00FE6C7F" w:rsidRPr="00D273ED" w:rsidRDefault="00FE6C7F" w:rsidP="00A012BB">
      <w:pPr>
        <w:pStyle w:val="CSILevel4"/>
      </w:pPr>
      <w:r w:rsidRPr="00D273ED">
        <w:t>Configurable color LCD touchscreens shall be used in locations where complex user interface requirements exist that are likely to change over time, and where it is advantageous to provide access to some system maintenance functionality.</w:t>
      </w:r>
    </w:p>
    <w:p w14:paraId="0A4A7F3F" w14:textId="77777777" w:rsidR="00FE6C7F" w:rsidRPr="00D273ED" w:rsidRDefault="00FE6C7F" w:rsidP="00A012BB">
      <w:pPr>
        <w:pStyle w:val="CSILevel4"/>
      </w:pPr>
      <w:r w:rsidRPr="00D273ED">
        <w:t>LCD touchscreens shall have a resistive touch overlay over the LCD screen for control. Touchscreens shall be capable of supporting a minimum of 255 user configurable pages. Systems that use separate buttons for operation shall not be accepted.</w:t>
      </w:r>
    </w:p>
    <w:p w14:paraId="670045C9" w14:textId="77777777" w:rsidR="00FE6C7F" w:rsidRPr="00D273ED" w:rsidRDefault="00FE6C7F" w:rsidP="00A012BB">
      <w:pPr>
        <w:pStyle w:val="CSILevel4"/>
      </w:pPr>
      <w:r w:rsidRPr="00D273ED">
        <w:t xml:space="preserve">The touchscreen shall be capable of monitoring the network </w:t>
      </w:r>
      <w:proofErr w:type="gramStart"/>
      <w:r w:rsidRPr="00D273ED">
        <w:t>traffic, and</w:t>
      </w:r>
      <w:proofErr w:type="gramEnd"/>
      <w:r w:rsidRPr="00D273ED">
        <w:t xml:space="preserve"> displaying decoded ‘plain English’ network messages for diagnostics. It shall be possible to download custom graphics to the touchscreen. The touch interface shall be capable of initiating any of the following events by pressing a graphical button:</w:t>
      </w:r>
    </w:p>
    <w:p w14:paraId="10822F2D" w14:textId="77777777" w:rsidR="00FE6C7F" w:rsidRPr="00D273ED" w:rsidRDefault="00FE6C7F" w:rsidP="00A012BB">
      <w:pPr>
        <w:pStyle w:val="CSILevel5"/>
      </w:pPr>
      <w:r w:rsidRPr="00D273ED">
        <w:t xml:space="preserve">Go to a new screen </w:t>
      </w:r>
      <w:proofErr w:type="gramStart"/>
      <w:r w:rsidRPr="00D273ED">
        <w:t>page</w:t>
      </w:r>
      <w:proofErr w:type="gramEnd"/>
    </w:p>
    <w:p w14:paraId="6D588E30" w14:textId="77777777" w:rsidR="00FE6C7F" w:rsidRPr="00D273ED" w:rsidRDefault="00FE6C7F" w:rsidP="00A012BB">
      <w:pPr>
        <w:pStyle w:val="CSILevel5"/>
      </w:pPr>
      <w:r w:rsidRPr="00D273ED">
        <w:t xml:space="preserve">Select a </w:t>
      </w:r>
      <w:proofErr w:type="gramStart"/>
      <w:r w:rsidRPr="00D273ED">
        <w:t>preset</w:t>
      </w:r>
      <w:proofErr w:type="gramEnd"/>
    </w:p>
    <w:p w14:paraId="7953B428" w14:textId="77777777" w:rsidR="00FE6C7F" w:rsidRPr="00D273ED" w:rsidRDefault="00FE6C7F" w:rsidP="00A012BB">
      <w:pPr>
        <w:pStyle w:val="CSILevel5"/>
      </w:pPr>
      <w:r w:rsidRPr="00D273ED">
        <w:t xml:space="preserve">Set a channel to a </w:t>
      </w:r>
      <w:proofErr w:type="gramStart"/>
      <w:r w:rsidRPr="00D273ED">
        <w:t>level</w:t>
      </w:r>
      <w:proofErr w:type="gramEnd"/>
    </w:p>
    <w:p w14:paraId="1B3351F4" w14:textId="77777777" w:rsidR="00FE6C7F" w:rsidRPr="00D273ED" w:rsidRDefault="00FE6C7F" w:rsidP="00A012BB">
      <w:pPr>
        <w:pStyle w:val="CSILevel5"/>
      </w:pPr>
      <w:r w:rsidRPr="00D273ED">
        <w:t xml:space="preserve">Start/Stop a </w:t>
      </w:r>
      <w:proofErr w:type="gramStart"/>
      <w:r w:rsidRPr="00D273ED">
        <w:t>task</w:t>
      </w:r>
      <w:proofErr w:type="gramEnd"/>
    </w:p>
    <w:p w14:paraId="1ADBB504" w14:textId="77777777" w:rsidR="00FE6C7F" w:rsidRPr="00D273ED" w:rsidRDefault="00FE6C7F" w:rsidP="00A012BB">
      <w:pPr>
        <w:pStyle w:val="CSILevel5"/>
      </w:pPr>
      <w:r w:rsidRPr="00D273ED">
        <w:t xml:space="preserve">Link / unlink </w:t>
      </w:r>
      <w:proofErr w:type="gramStart"/>
      <w:r w:rsidRPr="00D273ED">
        <w:t>areas</w:t>
      </w:r>
      <w:proofErr w:type="gramEnd"/>
    </w:p>
    <w:p w14:paraId="79BC16D8" w14:textId="77777777" w:rsidR="00FE6C7F" w:rsidRPr="00D273ED" w:rsidRDefault="00FE6C7F" w:rsidP="00A012BB">
      <w:pPr>
        <w:pStyle w:val="CSILevel5"/>
      </w:pPr>
      <w:r w:rsidRPr="00D273ED">
        <w:t xml:space="preserve">Send any valid user-defined network message, or sequence of </w:t>
      </w:r>
      <w:proofErr w:type="gramStart"/>
      <w:r w:rsidRPr="00D273ED">
        <w:t>messages</w:t>
      </w:r>
      <w:proofErr w:type="gramEnd"/>
    </w:p>
    <w:p w14:paraId="3FC545BE" w14:textId="77777777" w:rsidR="00FE6C7F" w:rsidRPr="00D273ED" w:rsidRDefault="00FE6C7F" w:rsidP="00A012BB">
      <w:pPr>
        <w:pStyle w:val="CSILevel4"/>
      </w:pPr>
      <w:r w:rsidRPr="00D273ED">
        <w:t>The touchscreen shall contain an internal task engine that will allow the panel to perform conditional and sequential logic. Systems that rely on an external logic processor or centralized logic processor shall not be acceptable. All set-up and configuration information must be stored in the touchscreen in non-volatile memory.</w:t>
      </w:r>
    </w:p>
    <w:p w14:paraId="0E116BCF" w14:textId="4D570961" w:rsidR="00FE6C7F" w:rsidRDefault="00FE6C7F" w:rsidP="00A012BB">
      <w:pPr>
        <w:pStyle w:val="CSILevel4"/>
      </w:pPr>
      <w:r w:rsidRPr="00D273ED">
        <w:t>The touchscreen shall have user password protection to the configuration and set-up features.</w:t>
      </w:r>
    </w:p>
    <w:p w14:paraId="7F278882" w14:textId="5149EE4C" w:rsidR="0084704E" w:rsidRDefault="0084704E" w:rsidP="00F73DB6">
      <w:pPr>
        <w:pStyle w:val="CSILevel4"/>
      </w:pPr>
      <w:r>
        <w:t>Touch screen product list</w:t>
      </w:r>
      <w:r w:rsidR="00964E3B">
        <w:t>:</w:t>
      </w:r>
    </w:p>
    <w:p w14:paraId="36201F68" w14:textId="285891C8" w:rsidR="0084704E" w:rsidRDefault="00964E3B" w:rsidP="00F73DB6">
      <w:pPr>
        <w:pStyle w:val="CSILevel5"/>
      </w:pPr>
      <w:r>
        <w:t>PDTS Networked Touchscreen</w:t>
      </w:r>
    </w:p>
    <w:p w14:paraId="264E1848" w14:textId="77777777" w:rsidR="000817AC" w:rsidRPr="00C3620D" w:rsidRDefault="000817AC" w:rsidP="00F73DB6">
      <w:pPr>
        <w:pStyle w:val="CSILevel6"/>
      </w:pPr>
      <w:r w:rsidRPr="00C3620D">
        <w:t>General</w:t>
      </w:r>
    </w:p>
    <w:p w14:paraId="1D063FC0" w14:textId="77777777" w:rsidR="000817AC" w:rsidRPr="00C3620D" w:rsidRDefault="000817AC" w:rsidP="00F73DB6">
      <w:pPr>
        <w:pStyle w:val="CSILevel7"/>
      </w:pPr>
      <w:r w:rsidRPr="00C3620D">
        <w:t xml:space="preserve">The </w:t>
      </w:r>
      <w:r>
        <w:t>PDTS</w:t>
      </w:r>
      <w:r w:rsidRPr="00C3620D">
        <w:t xml:space="preserve"> is a color LCD touch screen utilizing on-screen controls allowing creation of multiple easy-to-use pages.</w:t>
      </w:r>
    </w:p>
    <w:p w14:paraId="13C86811" w14:textId="00B2E1E9" w:rsidR="000817AC" w:rsidRDefault="000817AC" w:rsidP="000817AC">
      <w:pPr>
        <w:pStyle w:val="CSILevel7"/>
      </w:pPr>
      <w:r w:rsidRPr="00C3620D">
        <w:t>The touchscreen shall permit single point control of multiple systems and equipment types.</w:t>
      </w:r>
    </w:p>
    <w:p w14:paraId="7E2FBC29" w14:textId="39E0D0B1" w:rsidR="000817AC" w:rsidRDefault="000817AC" w:rsidP="001664CB">
      <w:pPr>
        <w:pStyle w:val="CSILevel7"/>
        <w:tabs>
          <w:tab w:val="clear" w:pos="2340"/>
          <w:tab w:val="left" w:pos="2610"/>
        </w:tabs>
      </w:pPr>
      <w:r>
        <w:t>Touchscreen shall provide intelligent control and direct access to scheduling, scene editing, diagnostics, and local environmental sensing.</w:t>
      </w:r>
    </w:p>
    <w:p w14:paraId="0A4D1A50" w14:textId="77777777" w:rsidR="000817AC" w:rsidRDefault="000817AC" w:rsidP="00F73DB6">
      <w:pPr>
        <w:pStyle w:val="CSILevel7"/>
      </w:pPr>
      <w:r>
        <w:t xml:space="preserve">Touchscreen must have an ambient halo of LED backlighting. </w:t>
      </w:r>
    </w:p>
    <w:p w14:paraId="4AF72323" w14:textId="77777777" w:rsidR="000817AC" w:rsidRDefault="000817AC" w:rsidP="00F73DB6">
      <w:pPr>
        <w:pStyle w:val="CSILevel7"/>
      </w:pPr>
      <w:r>
        <w:t xml:space="preserve">Backlighting must be triggered through proximity </w:t>
      </w:r>
      <w:proofErr w:type="gramStart"/>
      <w:r>
        <w:t>sensor</w:t>
      </w:r>
      <w:proofErr w:type="gramEnd"/>
    </w:p>
    <w:p w14:paraId="060BD8C6" w14:textId="77777777" w:rsidR="000817AC" w:rsidRPr="00C3620D" w:rsidRDefault="000817AC" w:rsidP="00F73DB6">
      <w:pPr>
        <w:pStyle w:val="CSILevel7"/>
        <w:tabs>
          <w:tab w:val="clear" w:pos="2340"/>
        </w:tabs>
      </w:pPr>
      <w:r>
        <w:lastRenderedPageBreak/>
        <w:t xml:space="preserve">Backlighting must be adjustable to be enabled, disabled and variable timeouts through software </w:t>
      </w:r>
      <w:proofErr w:type="gramStart"/>
      <w:r>
        <w:t>configuration</w:t>
      </w:r>
      <w:proofErr w:type="gramEnd"/>
    </w:p>
    <w:p w14:paraId="0F87DC5B" w14:textId="77777777" w:rsidR="000817AC" w:rsidRPr="0020004C" w:rsidRDefault="000817AC" w:rsidP="00F73DB6">
      <w:pPr>
        <w:pStyle w:val="CSILevel6"/>
      </w:pPr>
      <w:r w:rsidRPr="0020004C">
        <w:t xml:space="preserve">Mechanical </w:t>
      </w:r>
    </w:p>
    <w:p w14:paraId="6A1D39EA" w14:textId="77777777" w:rsidR="000817AC" w:rsidRPr="0020004C" w:rsidRDefault="000817AC" w:rsidP="00F73DB6">
      <w:pPr>
        <w:pStyle w:val="CSILevel7"/>
      </w:pPr>
      <w:r w:rsidRPr="0020004C">
        <w:t>Each module shall be labeled with manufacturer’s name, catalog number, and ratings.</w:t>
      </w:r>
    </w:p>
    <w:p w14:paraId="7E43C24F" w14:textId="151EFC00" w:rsidR="000817AC" w:rsidRDefault="000817AC" w:rsidP="000817AC">
      <w:pPr>
        <w:pStyle w:val="CSILevel7"/>
      </w:pPr>
      <w:r w:rsidRPr="0020004C">
        <w:t>Touchscreen back box shall be metallic.</w:t>
      </w:r>
    </w:p>
    <w:p w14:paraId="065EFD17" w14:textId="6F6678C1" w:rsidR="000817AC" w:rsidRPr="0020004C" w:rsidRDefault="000817AC" w:rsidP="00F73DB6">
      <w:pPr>
        <w:pStyle w:val="CSILevel7"/>
        <w:tabs>
          <w:tab w:val="clear" w:pos="2340"/>
        </w:tabs>
      </w:pPr>
      <w:r>
        <w:t xml:space="preserve">Touchscreen shall be 178 mm capacitive with high resolution, rich </w:t>
      </w:r>
      <w:proofErr w:type="gramStart"/>
      <w:r>
        <w:t>color</w:t>
      </w:r>
      <w:proofErr w:type="gramEnd"/>
      <w:r>
        <w:t xml:space="preserve"> and wide viewing angle.</w:t>
      </w:r>
    </w:p>
    <w:p w14:paraId="11EEC867" w14:textId="3FBF6821" w:rsidR="00F95C99" w:rsidRDefault="00F95C99" w:rsidP="000817AC">
      <w:pPr>
        <w:pStyle w:val="CSILevel7"/>
      </w:pPr>
      <w:r>
        <w:t>Physical dimensions will be no more than 7.24 x 4.88 x 1.57 inches (124 mm x 184 mm x 40 mm)</w:t>
      </w:r>
    </w:p>
    <w:p w14:paraId="2D0A939B" w14:textId="6C194EBB" w:rsidR="00F95C99" w:rsidRDefault="00F95C99" w:rsidP="00F95C99">
      <w:pPr>
        <w:pStyle w:val="CSILevel8"/>
      </w:pPr>
      <w:r>
        <w:t>Viewable area to be no more than 3.70 x 5.91 inches (94 mm x 150 mm)</w:t>
      </w:r>
    </w:p>
    <w:p w14:paraId="21EE4655" w14:textId="3F5113D0" w:rsidR="00F95C99" w:rsidRDefault="00F95C99" w:rsidP="00F73DB6">
      <w:pPr>
        <w:pStyle w:val="CSILevel8"/>
      </w:pPr>
      <w:r>
        <w:t>Diagonal of 7.01 inches (178 mm)</w:t>
      </w:r>
    </w:p>
    <w:p w14:paraId="7009EF60" w14:textId="4E46EC94" w:rsidR="000817AC" w:rsidRPr="00395560" w:rsidRDefault="000817AC" w:rsidP="00F73DB6">
      <w:pPr>
        <w:pStyle w:val="CSILevel7"/>
      </w:pPr>
      <w:r w:rsidRPr="008D2224">
        <w:t>Packed weight: 1.54lbs (0.7 kg)</w:t>
      </w:r>
    </w:p>
    <w:p w14:paraId="48312658" w14:textId="77777777" w:rsidR="000817AC" w:rsidRPr="00395560" w:rsidRDefault="000817AC" w:rsidP="00F73DB6">
      <w:pPr>
        <w:pStyle w:val="CSILevel7"/>
        <w:tabs>
          <w:tab w:val="clear" w:pos="2340"/>
        </w:tabs>
      </w:pPr>
      <w:r w:rsidRPr="00395560">
        <w:t xml:space="preserve">The touch screen shall operate </w:t>
      </w:r>
      <w:proofErr w:type="gramStart"/>
      <w:r w:rsidRPr="00395560">
        <w:t>within:</w:t>
      </w:r>
      <w:proofErr w:type="gramEnd"/>
      <w:r w:rsidRPr="00395560">
        <w:t xml:space="preserve"> 32 to 113 degrees Fahrenheit (0 - 45°C) in zero (0) to 90 percent relative humidity, non-condensing.</w:t>
      </w:r>
    </w:p>
    <w:p w14:paraId="2098CA2C" w14:textId="21E8E214" w:rsidR="000817AC" w:rsidRPr="00395560" w:rsidRDefault="000817AC" w:rsidP="00F73DB6">
      <w:pPr>
        <w:pStyle w:val="CSILevel7"/>
      </w:pPr>
      <w:r w:rsidRPr="00395560">
        <w:t xml:space="preserve">Touch screen shall be </w:t>
      </w:r>
      <w:r w:rsidR="00F95C99">
        <w:t xml:space="preserve">UL, </w:t>
      </w:r>
      <w:r w:rsidRPr="00395560">
        <w:t>FCC</w:t>
      </w:r>
      <w:r w:rsidR="00F95C99">
        <w:t xml:space="preserve">, ICES </w:t>
      </w:r>
      <w:r w:rsidRPr="00395560">
        <w:t>and RoHS compliant.</w:t>
      </w:r>
    </w:p>
    <w:p w14:paraId="0E5BF26A" w14:textId="77777777" w:rsidR="000817AC" w:rsidRPr="00395560" w:rsidRDefault="000817AC" w:rsidP="00F73DB6">
      <w:pPr>
        <w:pStyle w:val="CSILevel7"/>
      </w:pPr>
      <w:r w:rsidRPr="00395560">
        <w:t>Internal controls shall provide:</w:t>
      </w:r>
    </w:p>
    <w:p w14:paraId="786F8321" w14:textId="11E46F79" w:rsidR="000817AC" w:rsidRDefault="0061596F" w:rsidP="000817AC">
      <w:pPr>
        <w:pStyle w:val="CSILevel8"/>
      </w:pPr>
      <w:r>
        <w:t xml:space="preserve">Astronomical </w:t>
      </w:r>
      <w:proofErr w:type="gramStart"/>
      <w:r>
        <w:t>365 day</w:t>
      </w:r>
      <w:proofErr w:type="gramEnd"/>
      <w:r w:rsidR="000817AC" w:rsidRPr="00395560">
        <w:t xml:space="preserve"> clock with battery backup.</w:t>
      </w:r>
    </w:p>
    <w:p w14:paraId="34F74D80" w14:textId="01A23B95" w:rsidR="0061596F" w:rsidRDefault="0061596F" w:rsidP="000817AC">
      <w:pPr>
        <w:pStyle w:val="CSILevel8"/>
      </w:pPr>
      <w:r>
        <w:t>Sunrise/sunset tracking</w:t>
      </w:r>
    </w:p>
    <w:p w14:paraId="47D47C13" w14:textId="1C0E0945" w:rsidR="0061596F" w:rsidRPr="00395560" w:rsidRDefault="0061596F" w:rsidP="00F73DB6">
      <w:pPr>
        <w:pStyle w:val="CSILevel8"/>
      </w:pPr>
      <w:r>
        <w:t xml:space="preserve">Automatic daylight saving </w:t>
      </w:r>
      <w:proofErr w:type="gramStart"/>
      <w:r>
        <w:t>adjustment</w:t>
      </w:r>
      <w:proofErr w:type="gramEnd"/>
    </w:p>
    <w:p w14:paraId="690672C9" w14:textId="77777777" w:rsidR="000817AC" w:rsidRPr="008D2224" w:rsidRDefault="000817AC" w:rsidP="00F73DB6">
      <w:pPr>
        <w:pStyle w:val="CSILevel8"/>
      </w:pPr>
      <w:r w:rsidRPr="00395560">
        <w:t>Auto screen dimming.</w:t>
      </w:r>
    </w:p>
    <w:p w14:paraId="376E7524" w14:textId="77777777" w:rsidR="000817AC" w:rsidRPr="008D2224" w:rsidRDefault="000817AC" w:rsidP="00F73DB6">
      <w:pPr>
        <w:pStyle w:val="CSILevel8"/>
      </w:pPr>
      <w:r w:rsidRPr="008D2224">
        <w:t>Temperature readings</w:t>
      </w:r>
    </w:p>
    <w:p w14:paraId="2390C40A" w14:textId="1E7C7106" w:rsidR="000817AC" w:rsidRDefault="000817AC" w:rsidP="000817AC">
      <w:pPr>
        <w:pStyle w:val="CSILevel8"/>
      </w:pPr>
      <w:r w:rsidRPr="008D2224">
        <w:t>Relative humidity readings</w:t>
      </w:r>
    </w:p>
    <w:p w14:paraId="2708C06F" w14:textId="08DD2E64" w:rsidR="00FE065F" w:rsidRDefault="00FE065F" w:rsidP="000817AC">
      <w:pPr>
        <w:pStyle w:val="CSILevel8"/>
      </w:pPr>
      <w:r>
        <w:t xml:space="preserve">1 service switch </w:t>
      </w:r>
    </w:p>
    <w:p w14:paraId="28497790" w14:textId="4F76CE4D" w:rsidR="00FE065F" w:rsidRDefault="00FE065F" w:rsidP="000817AC">
      <w:pPr>
        <w:pStyle w:val="CSILevel8"/>
      </w:pPr>
      <w:r>
        <w:t xml:space="preserve">2 LED indicators for power cycle and boot mode </w:t>
      </w:r>
    </w:p>
    <w:p w14:paraId="1BD52FEC" w14:textId="6B94264D" w:rsidR="00FE065F" w:rsidRDefault="00FE065F" w:rsidP="000817AC">
      <w:pPr>
        <w:pStyle w:val="CSILevel8"/>
      </w:pPr>
      <w:r>
        <w:t>Employs HTTPS for secure, encrypted network communication, with support for onboard security certificates.</w:t>
      </w:r>
    </w:p>
    <w:p w14:paraId="2D8E41FF" w14:textId="00481B04" w:rsidR="00FE065F" w:rsidRPr="00395560" w:rsidRDefault="00FE065F" w:rsidP="00F73DB6">
      <w:pPr>
        <w:pStyle w:val="CSILevel8"/>
      </w:pPr>
      <w:r>
        <w:t xml:space="preserve">Secure </w:t>
      </w:r>
      <w:proofErr w:type="gramStart"/>
      <w:r>
        <w:t>login</w:t>
      </w:r>
      <w:proofErr w:type="gramEnd"/>
      <w:r>
        <w:t xml:space="preserve"> feature available for CGI commands and user functions, with customizable access levels for each user.</w:t>
      </w:r>
    </w:p>
    <w:p w14:paraId="03BD84EF" w14:textId="24588534" w:rsidR="000817AC" w:rsidRPr="00395560" w:rsidRDefault="000817AC" w:rsidP="00F73DB6">
      <w:pPr>
        <w:pStyle w:val="CSILevel7"/>
      </w:pPr>
      <w:r w:rsidRPr="00395560">
        <w:t xml:space="preserve">The </w:t>
      </w:r>
      <w:r w:rsidRPr="008D2224">
        <w:t>PDTS</w:t>
      </w:r>
      <w:r w:rsidRPr="00395560">
        <w:t xml:space="preserve"> input/output data ports shall consist of:</w:t>
      </w:r>
    </w:p>
    <w:p w14:paraId="18A17B60" w14:textId="77777777" w:rsidR="000817AC" w:rsidRPr="00395560" w:rsidRDefault="000817AC" w:rsidP="00F73DB6">
      <w:pPr>
        <w:pStyle w:val="CSILevel8"/>
      </w:pPr>
      <w:proofErr w:type="spellStart"/>
      <w:r w:rsidRPr="00395560">
        <w:t>DyNet</w:t>
      </w:r>
      <w:proofErr w:type="spellEnd"/>
      <w:r w:rsidRPr="00395560">
        <w:t xml:space="preserve"> RS485 serial.</w:t>
      </w:r>
    </w:p>
    <w:p w14:paraId="0606CE59" w14:textId="77777777" w:rsidR="000817AC" w:rsidRPr="00395560" w:rsidRDefault="000817AC" w:rsidP="00F73DB6">
      <w:pPr>
        <w:pStyle w:val="CSILevel8"/>
      </w:pPr>
      <w:r w:rsidRPr="00395560">
        <w:t>Ethernet 10/100BASE-T.</w:t>
      </w:r>
    </w:p>
    <w:p w14:paraId="4200956B" w14:textId="77777777" w:rsidR="000817AC" w:rsidRPr="00395560" w:rsidRDefault="000817AC" w:rsidP="00F73DB6">
      <w:pPr>
        <w:pStyle w:val="CSILevel7"/>
      </w:pPr>
      <w:r w:rsidRPr="00395560">
        <w:t>Touch screen shall provide output/input audio capability:</w:t>
      </w:r>
    </w:p>
    <w:p w14:paraId="28E79775" w14:textId="77777777" w:rsidR="000817AC" w:rsidRPr="00395560" w:rsidRDefault="000817AC" w:rsidP="00F73DB6">
      <w:pPr>
        <w:pStyle w:val="CSILevel8"/>
      </w:pPr>
      <w:r w:rsidRPr="00395560">
        <w:t xml:space="preserve">Speakers: </w:t>
      </w:r>
      <w:r w:rsidRPr="008D2224">
        <w:t>one</w:t>
      </w:r>
    </w:p>
    <w:p w14:paraId="67B6C699" w14:textId="77777777" w:rsidR="000817AC" w:rsidRPr="00395560" w:rsidRDefault="000817AC" w:rsidP="00F73DB6">
      <w:pPr>
        <w:pStyle w:val="CSILevel6"/>
      </w:pPr>
      <w:r w:rsidRPr="00395560">
        <w:t>Electrical</w:t>
      </w:r>
    </w:p>
    <w:p w14:paraId="69EDD7E3" w14:textId="0D3FCD31" w:rsidR="000817AC" w:rsidRPr="00395560" w:rsidRDefault="000817AC" w:rsidP="00F73DB6">
      <w:pPr>
        <w:pStyle w:val="CSILevel7"/>
      </w:pPr>
      <w:r w:rsidRPr="00395560">
        <w:t xml:space="preserve">Input power shall be </w:t>
      </w:r>
      <w:r w:rsidR="00FE065F">
        <w:t xml:space="preserve">twelve to </w:t>
      </w:r>
      <w:r w:rsidRPr="00395560">
        <w:t>twenty-four volts DC (</w:t>
      </w:r>
      <w:r w:rsidR="00FE065F">
        <w:t>12-</w:t>
      </w:r>
      <w:r w:rsidRPr="00395560">
        <w:t xml:space="preserve">24VDC) provided from </w:t>
      </w:r>
      <w:r w:rsidRPr="008D2224">
        <w:t>an</w:t>
      </w:r>
      <w:r w:rsidRPr="00395560">
        <w:t xml:space="preserve"> external power supply.</w:t>
      </w:r>
    </w:p>
    <w:p w14:paraId="6480066A" w14:textId="21F3BBE8" w:rsidR="000817AC" w:rsidRPr="00395560" w:rsidRDefault="000817AC" w:rsidP="00F73DB6">
      <w:pPr>
        <w:pStyle w:val="CSILevel7"/>
      </w:pPr>
      <w:r w:rsidRPr="00395560">
        <w:t xml:space="preserve">Nominal power rating shall not exceed three </w:t>
      </w:r>
      <w:r w:rsidR="00FE065F">
        <w:t xml:space="preserve">hundred (300 mA) milliamps at 24V DC and five hundred (500 mA) milliamps at 12 </w:t>
      </w:r>
      <w:proofErr w:type="gramStart"/>
      <w:r w:rsidR="00FE065F">
        <w:t>VDC</w:t>
      </w:r>
      <w:proofErr w:type="gramEnd"/>
    </w:p>
    <w:p w14:paraId="1E830061" w14:textId="77777777" w:rsidR="000817AC" w:rsidRDefault="000817AC" w:rsidP="00F73DB6">
      <w:pPr>
        <w:pStyle w:val="CSILevel7"/>
        <w:tabs>
          <w:tab w:val="clear" w:pos="2340"/>
          <w:tab w:val="left" w:pos="2610"/>
        </w:tabs>
      </w:pPr>
      <w:r w:rsidRPr="00395560">
        <w:t xml:space="preserve">Reference Data Cable: Belden 1502R / 1502P or equivalent as approved by </w:t>
      </w:r>
      <w:r w:rsidRPr="008D2224">
        <w:t>Signify</w:t>
      </w:r>
      <w:r w:rsidRPr="00395560">
        <w:t xml:space="preserve">. </w:t>
      </w:r>
    </w:p>
    <w:p w14:paraId="22B243FC" w14:textId="77777777" w:rsidR="000817AC" w:rsidRPr="00395560" w:rsidRDefault="000817AC" w:rsidP="00F73DB6">
      <w:pPr>
        <w:pStyle w:val="CSILevel7"/>
      </w:pPr>
      <w:r>
        <w:t>IEC Overvoltage Category: III</w:t>
      </w:r>
    </w:p>
    <w:p w14:paraId="75D4C1A6" w14:textId="5E0952E9" w:rsidR="00FE065F" w:rsidRPr="00F73DB6" w:rsidRDefault="00FE065F" w:rsidP="000817AC">
      <w:pPr>
        <w:pStyle w:val="CSILevel6"/>
      </w:pPr>
      <w:r w:rsidRPr="00F73DB6">
        <w:t xml:space="preserve">Protocol </w:t>
      </w:r>
      <w:proofErr w:type="gramStart"/>
      <w:r w:rsidRPr="00F73DB6">
        <w:t>support</w:t>
      </w:r>
      <w:proofErr w:type="gramEnd"/>
    </w:p>
    <w:p w14:paraId="26BEA8B6" w14:textId="2FE2F668" w:rsidR="00FE065F" w:rsidRPr="00F73DB6" w:rsidRDefault="00FE065F" w:rsidP="00FE065F">
      <w:pPr>
        <w:pStyle w:val="CSILevel7"/>
      </w:pPr>
      <w:proofErr w:type="spellStart"/>
      <w:r w:rsidRPr="00F73DB6">
        <w:t>DyNet</w:t>
      </w:r>
      <w:proofErr w:type="spellEnd"/>
    </w:p>
    <w:p w14:paraId="3113CF32" w14:textId="220F61EF" w:rsidR="00FE065F" w:rsidRPr="00F73DB6" w:rsidRDefault="00FE065F" w:rsidP="00FE065F">
      <w:pPr>
        <w:pStyle w:val="CSILevel7"/>
      </w:pPr>
      <w:r w:rsidRPr="00F73DB6">
        <w:t>TCP/IP (TCP, UDP IPv4 / IPv6)</w:t>
      </w:r>
    </w:p>
    <w:p w14:paraId="432CC559" w14:textId="17B467B9" w:rsidR="00FE065F" w:rsidRPr="00F73DB6" w:rsidRDefault="00FE065F" w:rsidP="00F73DB6">
      <w:pPr>
        <w:pStyle w:val="CSILevel7"/>
        <w:tabs>
          <w:tab w:val="clear" w:pos="2340"/>
        </w:tabs>
      </w:pPr>
      <w:r w:rsidRPr="00F73DB6">
        <w:t>HTTPS / CGI</w:t>
      </w:r>
    </w:p>
    <w:p w14:paraId="2BE6DD9C" w14:textId="2D5D7816" w:rsidR="000817AC" w:rsidRPr="00F73DB6" w:rsidRDefault="000817AC" w:rsidP="00F73DB6">
      <w:pPr>
        <w:pStyle w:val="CSILevel6"/>
      </w:pPr>
      <w:r w:rsidRPr="00F73DB6">
        <w:t>Performance</w:t>
      </w:r>
    </w:p>
    <w:p w14:paraId="52D072F3" w14:textId="77777777" w:rsidR="000817AC" w:rsidRPr="00F73DB6" w:rsidRDefault="000817AC" w:rsidP="00F73DB6">
      <w:pPr>
        <w:pStyle w:val="CSILevel7"/>
      </w:pPr>
      <w:r w:rsidRPr="00F73DB6">
        <w:t>Operating System and Software:</w:t>
      </w:r>
    </w:p>
    <w:p w14:paraId="21D6C6D8" w14:textId="34AB189E" w:rsidR="000817AC" w:rsidRDefault="000817AC" w:rsidP="000817AC">
      <w:pPr>
        <w:pStyle w:val="CSILevel7"/>
      </w:pPr>
      <w:r w:rsidRPr="00FE065F">
        <w:t>Integral Touch screen editor or standard HTML editor shall be capable of creating screen pages.</w:t>
      </w:r>
    </w:p>
    <w:p w14:paraId="647CF9ED" w14:textId="77777777" w:rsidR="00FE065F" w:rsidRDefault="00FE065F" w:rsidP="00F73DB6">
      <w:pPr>
        <w:pStyle w:val="CSILevel6"/>
      </w:pPr>
      <w:r>
        <w:t>Equipment List (quantities as shown in schedules, tables, and drawings):</w:t>
      </w:r>
    </w:p>
    <w:p w14:paraId="298CE106" w14:textId="1CED889A" w:rsidR="00FE065F" w:rsidRDefault="00FE065F" w:rsidP="00FE065F">
      <w:pPr>
        <w:pStyle w:val="CSILevel7"/>
      </w:pPr>
      <w:r>
        <w:lastRenderedPageBreak/>
        <w:t>PDTS</w:t>
      </w:r>
      <w:r>
        <w:tab/>
      </w:r>
      <w:r>
        <w:tab/>
      </w:r>
      <w:r>
        <w:tab/>
      </w:r>
      <w:r>
        <w:tab/>
        <w:t>(Philips 12NC – 913703334309)</w:t>
      </w:r>
    </w:p>
    <w:p w14:paraId="78BFA531" w14:textId="77777777" w:rsidR="007B31E7" w:rsidRDefault="007B31E7" w:rsidP="00F73DB6">
      <w:pPr>
        <w:pStyle w:val="CSILevel3"/>
        <w:numPr>
          <w:ilvl w:val="0"/>
          <w:numId w:val="0"/>
        </w:numPr>
        <w:ind w:left="1080"/>
      </w:pPr>
      <w:bookmarkStart w:id="74" w:name="_Toc380670586"/>
    </w:p>
    <w:p w14:paraId="4D61993F" w14:textId="476E97BA" w:rsidR="00FE6C7F" w:rsidRPr="00D273ED" w:rsidRDefault="00FE6C7F" w:rsidP="00A012BB">
      <w:pPr>
        <w:pStyle w:val="CSILevel3"/>
      </w:pPr>
      <w:r w:rsidRPr="00D273ED">
        <w:t>Virtual Interfaces</w:t>
      </w:r>
      <w:bookmarkEnd w:id="74"/>
    </w:p>
    <w:p w14:paraId="3440F6CE" w14:textId="77777777" w:rsidR="00FE6C7F" w:rsidRPr="00D273ED" w:rsidRDefault="00FE6C7F" w:rsidP="00A012BB">
      <w:pPr>
        <w:pStyle w:val="CSILevel4"/>
      </w:pPr>
      <w:r w:rsidRPr="00D273ED">
        <w:t>In areas that require sophisticated and integrated control of lighting, blinds/curtains, HVAC and potentially AV equipment, i.e. boardrooms, lectures theaters, and meeting rooms, Wi-Fi connected portable touchscreen computing devices shall be used. The interfaces shall provide intuitive screen layouts that simplify operation of the systems in their associated spaces. The devices shall be cost-effective consumer type using free downloadable applications authored by the control system vendor. Systems that use third-party applications will not be accepted.</w:t>
      </w:r>
    </w:p>
    <w:p w14:paraId="3B490C69" w14:textId="77777777" w:rsidR="00FE6C7F" w:rsidRPr="00D273ED" w:rsidRDefault="00FE6C7F" w:rsidP="00A012BB">
      <w:pPr>
        <w:pStyle w:val="CSILevel4"/>
      </w:pPr>
      <w:r w:rsidRPr="00D273ED">
        <w:t>Applications shall be available that utilize standard templates which are auto populated from commissioning software configuration data. Applications of this type shall be available for devices that use the Apple iOS and Google Android operating systems.</w:t>
      </w:r>
    </w:p>
    <w:p w14:paraId="7C6DEE3C" w14:textId="7811A382" w:rsidR="00FE6C7F" w:rsidRDefault="00FE6C7F" w:rsidP="00A012BB">
      <w:pPr>
        <w:pStyle w:val="CSILevel4"/>
      </w:pPr>
      <w:r w:rsidRPr="00D273ED">
        <w:t xml:space="preserve">Alternate applications shall also be available that permit full customization of the </w:t>
      </w:r>
      <w:proofErr w:type="gramStart"/>
      <w:r w:rsidRPr="00D273ED">
        <w:t>users</w:t>
      </w:r>
      <w:proofErr w:type="gramEnd"/>
      <w:r w:rsidRPr="00D273ED">
        <w:t xml:space="preserve"> screens. This type of application shall be available for devices that use the Apple iOS operating system.</w:t>
      </w:r>
    </w:p>
    <w:p w14:paraId="57BAA384" w14:textId="252156BC" w:rsidR="004612AF" w:rsidRPr="00D273ED" w:rsidRDefault="004612AF" w:rsidP="00A012BB">
      <w:pPr>
        <w:pStyle w:val="CSILevel4"/>
      </w:pPr>
      <w:r>
        <w:t>Browser based access to control system functions will optionally be provided by the control system vendor.</w:t>
      </w:r>
    </w:p>
    <w:p w14:paraId="079BF9CB" w14:textId="77777777" w:rsidR="00B57E68" w:rsidRPr="00D273ED" w:rsidRDefault="00B57E68" w:rsidP="00A012BB">
      <w:pPr>
        <w:pStyle w:val="CSILevel4"/>
        <w:numPr>
          <w:ilvl w:val="0"/>
          <w:numId w:val="0"/>
        </w:numPr>
      </w:pPr>
    </w:p>
    <w:p w14:paraId="05CA9AAB" w14:textId="77777777" w:rsidR="00FE6C7F" w:rsidRPr="00D273ED" w:rsidRDefault="00FE6C7F" w:rsidP="00A012BB">
      <w:pPr>
        <w:pStyle w:val="CSILevel2"/>
      </w:pPr>
      <w:bookmarkStart w:id="75" w:name="_Toc380670589"/>
      <w:r w:rsidRPr="00D273ED">
        <w:t>Networking and Integration</w:t>
      </w:r>
      <w:bookmarkEnd w:id="75"/>
    </w:p>
    <w:p w14:paraId="489C5542" w14:textId="77777777" w:rsidR="00FE6C7F" w:rsidRPr="00D273ED" w:rsidRDefault="00FE6C7F" w:rsidP="00A012BB">
      <w:pPr>
        <w:pStyle w:val="CSILevel3"/>
      </w:pPr>
      <w:bookmarkStart w:id="76" w:name="_Toc380670590"/>
      <w:r w:rsidRPr="00D273ED">
        <w:t>Network Bridges</w:t>
      </w:r>
      <w:bookmarkEnd w:id="76"/>
    </w:p>
    <w:p w14:paraId="307F953A" w14:textId="77777777" w:rsidR="00FE6C7F" w:rsidRPr="00D273ED" w:rsidRDefault="00FE6C7F" w:rsidP="00A012BB">
      <w:pPr>
        <w:pStyle w:val="CSILevel4"/>
      </w:pPr>
      <w:r w:rsidRPr="00D273ED">
        <w:t>Network bridges shall be used in strategic locations on the LAN as necessary to establish a trunk and spur topology for efficient data transport. Network bridges shall also be installed where required to facilitate serial communication with third-party systems.</w:t>
      </w:r>
    </w:p>
    <w:p w14:paraId="298C9A27" w14:textId="77777777" w:rsidR="00FE6C7F" w:rsidRPr="00D273ED" w:rsidRDefault="00FE6C7F" w:rsidP="00A012BB">
      <w:pPr>
        <w:pStyle w:val="CSILevel4"/>
      </w:pPr>
      <w:r w:rsidRPr="00D273ED">
        <w:t>Network bridges shall contain two RS485 data ports, optically isolated from each other and one optional RS232 port. The network bridge shall allow bi-directional variable message passing to block or pass messages based on</w:t>
      </w:r>
      <w:r w:rsidR="00171B96">
        <w:t xml:space="preserve"> either</w:t>
      </w:r>
      <w:r w:rsidRPr="00D273ED">
        <w:t>:</w:t>
      </w:r>
    </w:p>
    <w:p w14:paraId="120299F8" w14:textId="77777777" w:rsidR="00FE6C7F" w:rsidRPr="00D273ED" w:rsidRDefault="00171B96" w:rsidP="00A012BB">
      <w:pPr>
        <w:pStyle w:val="CSILevel5"/>
      </w:pPr>
      <w:r>
        <w:t>Area</w:t>
      </w:r>
    </w:p>
    <w:p w14:paraId="08D983BB" w14:textId="77777777" w:rsidR="00FE6C7F" w:rsidRPr="00D273ED" w:rsidRDefault="00FE6C7F" w:rsidP="00A012BB">
      <w:pPr>
        <w:pStyle w:val="CSILevel5"/>
      </w:pPr>
      <w:r w:rsidRPr="00D273ED">
        <w:t xml:space="preserve">Message </w:t>
      </w:r>
      <w:proofErr w:type="gramStart"/>
      <w:r w:rsidRPr="00D273ED">
        <w:t>type</w:t>
      </w:r>
      <w:proofErr w:type="gramEnd"/>
    </w:p>
    <w:p w14:paraId="1B9F5F19" w14:textId="77777777" w:rsidR="00FE6C7F" w:rsidRPr="00D273ED" w:rsidRDefault="00FE6C7F" w:rsidP="00A012BB">
      <w:pPr>
        <w:pStyle w:val="CSILevel4"/>
      </w:pPr>
      <w:r w:rsidRPr="00D273ED">
        <w:t>The bridge shall contain an internal task engine that will allow the interface to perform conditional and sequential logic. Systems that rely on an external logic processor or centralized logic processor shall not be acceptable.</w:t>
      </w:r>
    </w:p>
    <w:p w14:paraId="4C100478" w14:textId="77777777" w:rsidR="00FE6C7F" w:rsidRPr="00D273ED" w:rsidRDefault="00FE6C7F" w:rsidP="00A012BB">
      <w:pPr>
        <w:pStyle w:val="CSILevel4"/>
      </w:pPr>
      <w:r w:rsidRPr="00D273ED">
        <w:t>It shall be possible to configure the network bridge as follows:</w:t>
      </w:r>
    </w:p>
    <w:p w14:paraId="1D8846E3" w14:textId="77777777" w:rsidR="00FE6C7F" w:rsidRPr="00D273ED" w:rsidRDefault="00FE6C7F" w:rsidP="00A012BB">
      <w:pPr>
        <w:pStyle w:val="CSILevel5"/>
      </w:pPr>
      <w:r w:rsidRPr="00D273ED">
        <w:t xml:space="preserve">One RS485 port as DMX512 Transmit, capable of transmitting 128 channels of DMX512 </w:t>
      </w:r>
      <w:proofErr w:type="gramStart"/>
      <w:r w:rsidRPr="00D273ED">
        <w:t>levels</w:t>
      </w:r>
      <w:proofErr w:type="gramEnd"/>
    </w:p>
    <w:p w14:paraId="10143D65" w14:textId="77777777" w:rsidR="00FE6C7F" w:rsidRPr="00D273ED" w:rsidRDefault="00FE6C7F" w:rsidP="00A012BB">
      <w:pPr>
        <w:pStyle w:val="CSILevel5"/>
      </w:pPr>
      <w:r w:rsidRPr="00D273ED">
        <w:t xml:space="preserve">One RS485 port as DMX512 Receive, capable of receiving 128 channels of DMX512 and converting them to set channel to level </w:t>
      </w:r>
      <w:proofErr w:type="gramStart"/>
      <w:r w:rsidRPr="00D273ED">
        <w:t>messages</w:t>
      </w:r>
      <w:proofErr w:type="gramEnd"/>
    </w:p>
    <w:p w14:paraId="738417BE" w14:textId="77777777" w:rsidR="00FE6C7F" w:rsidRPr="00D273ED" w:rsidRDefault="00FE6C7F" w:rsidP="00A012BB">
      <w:pPr>
        <w:pStyle w:val="CSILevel5"/>
      </w:pPr>
      <w:r w:rsidRPr="00D273ED">
        <w:t>To capture a DMX512 ‘show’ and store it into memory. It shall be possible to later play back the recorded show.</w:t>
      </w:r>
    </w:p>
    <w:p w14:paraId="59C53FF9" w14:textId="77777777" w:rsidR="007B31E7" w:rsidRDefault="007B31E7" w:rsidP="00F73DB6">
      <w:pPr>
        <w:pStyle w:val="CSILevel3"/>
        <w:numPr>
          <w:ilvl w:val="0"/>
          <w:numId w:val="0"/>
        </w:numPr>
        <w:ind w:left="1080"/>
      </w:pPr>
      <w:bookmarkStart w:id="77" w:name="_Toc380670591"/>
    </w:p>
    <w:p w14:paraId="2D8FBBE0" w14:textId="6B3134D8" w:rsidR="00FE6C7F" w:rsidRPr="00D273ED" w:rsidRDefault="00FE6C7F" w:rsidP="00A012BB">
      <w:pPr>
        <w:pStyle w:val="CSILevel3"/>
      </w:pPr>
      <w:r w:rsidRPr="00D273ED">
        <w:t>Remote TCP/IP Access Interface</w:t>
      </w:r>
      <w:bookmarkEnd w:id="77"/>
    </w:p>
    <w:p w14:paraId="7E2750EB" w14:textId="77777777" w:rsidR="00F96CE1" w:rsidRDefault="00FE6C7F" w:rsidP="00A012BB">
      <w:pPr>
        <w:pStyle w:val="CSILevel4"/>
      </w:pPr>
      <w:r w:rsidRPr="00D273ED">
        <w:t xml:space="preserve">A remote access interface shall be available which will allow an end-user or factory representative to “tunnel in” to the lighting control system to control, configure, or commission the system over TCP/IP via a 100 </w:t>
      </w:r>
      <w:proofErr w:type="spellStart"/>
      <w:r w:rsidRPr="00D273ED">
        <w:t>BaseT</w:t>
      </w:r>
      <w:proofErr w:type="spellEnd"/>
      <w:r w:rsidRPr="00D273ED">
        <w:t xml:space="preserve"> Ethernet network. </w:t>
      </w:r>
    </w:p>
    <w:p w14:paraId="455851B0" w14:textId="77777777" w:rsidR="00F96CE1" w:rsidRDefault="00FE6C7F" w:rsidP="00A012BB">
      <w:pPr>
        <w:pStyle w:val="CSILevel4"/>
      </w:pPr>
      <w:r w:rsidRPr="00D273ED">
        <w:t xml:space="preserve">It shall be possible to perform all functions across the 100 </w:t>
      </w:r>
      <w:proofErr w:type="spellStart"/>
      <w:r w:rsidRPr="00D273ED">
        <w:t>BaseT</w:t>
      </w:r>
      <w:proofErr w:type="spellEnd"/>
      <w:r w:rsidRPr="00D273ED">
        <w:t xml:space="preserve"> interface that can be performed whilst connected directly to the lighting control network. </w:t>
      </w:r>
    </w:p>
    <w:p w14:paraId="6842B2C3" w14:textId="77777777" w:rsidR="00FE6C7F" w:rsidRPr="00D273ED" w:rsidRDefault="00FE6C7F" w:rsidP="00A012BB">
      <w:pPr>
        <w:pStyle w:val="CSILevel4"/>
      </w:pPr>
      <w:r w:rsidRPr="00D273ED">
        <w:t>The interface shall also incorporate an embedded web server which enables system control pages to be authored and stored on the device which can be viewed across a TCP/IP network from any connected PC, PDA, or Web enabled mobile phone using a standard browser.</w:t>
      </w:r>
    </w:p>
    <w:p w14:paraId="0C5EDDBB" w14:textId="77777777" w:rsidR="007B31E7" w:rsidRDefault="007B31E7" w:rsidP="00F73DB6">
      <w:pPr>
        <w:pStyle w:val="CSILevel3"/>
        <w:numPr>
          <w:ilvl w:val="0"/>
          <w:numId w:val="0"/>
        </w:numPr>
        <w:ind w:left="1080"/>
      </w:pPr>
      <w:bookmarkStart w:id="78" w:name="_Toc380670592"/>
    </w:p>
    <w:p w14:paraId="61D0DD45" w14:textId="7F3416E2" w:rsidR="00FE6C7F" w:rsidRPr="00D273ED" w:rsidRDefault="00FE6C7F" w:rsidP="00A012BB">
      <w:pPr>
        <w:pStyle w:val="CSILevel3"/>
      </w:pPr>
      <w:r w:rsidRPr="00D273ED">
        <w:lastRenderedPageBreak/>
        <w:t>Dry Contact Input Interface</w:t>
      </w:r>
      <w:bookmarkEnd w:id="78"/>
    </w:p>
    <w:p w14:paraId="24C598A1" w14:textId="77777777" w:rsidR="00FE6C7F" w:rsidRPr="00D273ED" w:rsidRDefault="00FE6C7F" w:rsidP="00A012BB">
      <w:pPr>
        <w:pStyle w:val="CSILevel4"/>
      </w:pPr>
      <w:r w:rsidRPr="00D273ED">
        <w:t>Dry contact input interfaces shall be used where required to integrate control from other systems and devices via switch or relay closure. Dry contact input interfaces shall be optically isolated for immunity to noise, and to protect internal electronics. It shall be possible to connect the dry contact interface to switches located up to 30 meters from the interface. The dry contact interface shall have an isolated internal power supply powered from the network cable to provide a reference voltage for inputs.</w:t>
      </w:r>
    </w:p>
    <w:p w14:paraId="4B7D15EE" w14:textId="77777777" w:rsidR="00FE6C7F" w:rsidRPr="00D273ED" w:rsidRDefault="00FE6C7F" w:rsidP="00A012BB">
      <w:pPr>
        <w:pStyle w:val="CSILevel4"/>
      </w:pPr>
      <w:r w:rsidRPr="00D273ED">
        <w:t xml:space="preserve">The interface shall contain an internal task engine that will allow the interface to perform conditional and sequential logic. Systems that rely on an external logic processor or centralized logic processor shall not be acceptable. </w:t>
      </w:r>
    </w:p>
    <w:p w14:paraId="18BF2334" w14:textId="77777777" w:rsidR="00FE6C7F" w:rsidRPr="00D273ED" w:rsidRDefault="00FE6C7F" w:rsidP="00A012BB">
      <w:pPr>
        <w:pStyle w:val="CSILevel4"/>
      </w:pPr>
      <w:r w:rsidRPr="00D273ED">
        <w:t>The dry contact interface shall have a jumper to select whether the internal power supply is used, or an external voltage reference. The dry contact interface shall be capable of initiating any of the following events on a change of state of the contact:</w:t>
      </w:r>
    </w:p>
    <w:p w14:paraId="77B65043" w14:textId="77777777" w:rsidR="00FE6C7F" w:rsidRPr="00D273ED" w:rsidRDefault="00FE6C7F" w:rsidP="00A012BB">
      <w:pPr>
        <w:pStyle w:val="CSILevel5"/>
      </w:pPr>
      <w:r w:rsidRPr="00D273ED">
        <w:t xml:space="preserve">Select a </w:t>
      </w:r>
      <w:proofErr w:type="gramStart"/>
      <w:r w:rsidRPr="00D273ED">
        <w:t>preset</w:t>
      </w:r>
      <w:proofErr w:type="gramEnd"/>
    </w:p>
    <w:p w14:paraId="28321A65" w14:textId="77777777" w:rsidR="00FE6C7F" w:rsidRPr="00D273ED" w:rsidRDefault="00FE6C7F" w:rsidP="00A012BB">
      <w:pPr>
        <w:pStyle w:val="CSILevel5"/>
      </w:pPr>
      <w:r w:rsidRPr="00D273ED">
        <w:t xml:space="preserve">Set a channel to a </w:t>
      </w:r>
      <w:proofErr w:type="gramStart"/>
      <w:r w:rsidRPr="00D273ED">
        <w:t>level</w:t>
      </w:r>
      <w:proofErr w:type="gramEnd"/>
    </w:p>
    <w:p w14:paraId="252B5881" w14:textId="77777777" w:rsidR="00FE6C7F" w:rsidRPr="00D273ED" w:rsidRDefault="00FE6C7F" w:rsidP="00A012BB">
      <w:pPr>
        <w:pStyle w:val="CSILevel5"/>
      </w:pPr>
      <w:r w:rsidRPr="00D273ED">
        <w:t xml:space="preserve">Start a </w:t>
      </w:r>
      <w:proofErr w:type="gramStart"/>
      <w:r w:rsidRPr="00D273ED">
        <w:t>task</w:t>
      </w:r>
      <w:proofErr w:type="gramEnd"/>
    </w:p>
    <w:p w14:paraId="0AEF0F1A" w14:textId="77777777" w:rsidR="00FE6C7F" w:rsidRPr="00D273ED" w:rsidRDefault="00FE6C7F" w:rsidP="00A012BB">
      <w:pPr>
        <w:pStyle w:val="CSILevel5"/>
      </w:pPr>
      <w:r w:rsidRPr="00D273ED">
        <w:t xml:space="preserve">Stop a </w:t>
      </w:r>
      <w:proofErr w:type="gramStart"/>
      <w:r w:rsidRPr="00D273ED">
        <w:t>task</w:t>
      </w:r>
      <w:proofErr w:type="gramEnd"/>
    </w:p>
    <w:p w14:paraId="102321CE" w14:textId="77777777" w:rsidR="00FE6C7F" w:rsidRPr="00D273ED" w:rsidRDefault="00FE6C7F" w:rsidP="00A012BB">
      <w:pPr>
        <w:pStyle w:val="CSILevel5"/>
      </w:pPr>
      <w:r w:rsidRPr="00D273ED">
        <w:t xml:space="preserve">Link / unlink </w:t>
      </w:r>
      <w:proofErr w:type="gramStart"/>
      <w:r w:rsidRPr="00D273ED">
        <w:t>areas</w:t>
      </w:r>
      <w:proofErr w:type="gramEnd"/>
    </w:p>
    <w:p w14:paraId="2ED488A5" w14:textId="77777777" w:rsidR="00FE6C7F" w:rsidRPr="00D273ED" w:rsidRDefault="00FE6C7F" w:rsidP="00A012BB">
      <w:pPr>
        <w:pStyle w:val="CSILevel5"/>
      </w:pPr>
      <w:r w:rsidRPr="00D273ED">
        <w:t xml:space="preserve">Send any valid user-defined network message, or sequence of </w:t>
      </w:r>
      <w:proofErr w:type="gramStart"/>
      <w:r w:rsidRPr="00D273ED">
        <w:t>messages</w:t>
      </w:r>
      <w:proofErr w:type="gramEnd"/>
    </w:p>
    <w:p w14:paraId="2866B7C8" w14:textId="77777777" w:rsidR="007B31E7" w:rsidRDefault="007B31E7" w:rsidP="00F73DB6">
      <w:pPr>
        <w:pStyle w:val="CSILevel3"/>
        <w:numPr>
          <w:ilvl w:val="0"/>
          <w:numId w:val="0"/>
        </w:numPr>
        <w:ind w:left="1080"/>
      </w:pPr>
      <w:bookmarkStart w:id="79" w:name="_Toc380670593"/>
    </w:p>
    <w:p w14:paraId="2A8AED3F" w14:textId="2E6D0BB4" w:rsidR="00FE6C7F" w:rsidRPr="00D273ED" w:rsidRDefault="00FE6C7F" w:rsidP="00A012BB">
      <w:pPr>
        <w:pStyle w:val="CSILevel3"/>
      </w:pPr>
      <w:r w:rsidRPr="00D273ED">
        <w:t>Miniature Dry Contact Interface</w:t>
      </w:r>
      <w:bookmarkEnd w:id="79"/>
    </w:p>
    <w:p w14:paraId="2EBC526B" w14:textId="77777777" w:rsidR="00FE6C7F" w:rsidRPr="00D273ED" w:rsidRDefault="00FE6C7F" w:rsidP="00A012BB">
      <w:pPr>
        <w:pStyle w:val="CSILevel4"/>
      </w:pPr>
      <w:r w:rsidRPr="00D273ED">
        <w:t>Miniature dry contact interface devices shall be used to connect third-party sensors, custom switches, to the lighting control network. The miniature dry contact interface shall be no larger than 20mm x 50mm x 20mm suitable for mounting within compact wiring enclosures. The interface shall have a minimum of 4 inputs, and shall be capable of initiating any of the following events on a change of state of the contact:</w:t>
      </w:r>
    </w:p>
    <w:p w14:paraId="09B2A61F" w14:textId="77777777" w:rsidR="00FE6C7F" w:rsidRPr="00D273ED" w:rsidRDefault="00FE6C7F" w:rsidP="00A012BB">
      <w:pPr>
        <w:pStyle w:val="CSILevel5"/>
      </w:pPr>
      <w:r w:rsidRPr="00D273ED">
        <w:t xml:space="preserve">Select a </w:t>
      </w:r>
      <w:proofErr w:type="gramStart"/>
      <w:r w:rsidRPr="00D273ED">
        <w:t>preset</w:t>
      </w:r>
      <w:proofErr w:type="gramEnd"/>
    </w:p>
    <w:p w14:paraId="259B9F2C" w14:textId="77777777" w:rsidR="00FE6C7F" w:rsidRPr="00D273ED" w:rsidRDefault="00FE6C7F" w:rsidP="00A012BB">
      <w:pPr>
        <w:pStyle w:val="CSILevel5"/>
      </w:pPr>
      <w:r w:rsidRPr="00D273ED">
        <w:t xml:space="preserve">Set a channel to a </w:t>
      </w:r>
      <w:proofErr w:type="gramStart"/>
      <w:r w:rsidRPr="00D273ED">
        <w:t>level</w:t>
      </w:r>
      <w:proofErr w:type="gramEnd"/>
    </w:p>
    <w:p w14:paraId="5E361F64" w14:textId="77777777" w:rsidR="00FE6C7F" w:rsidRPr="00D273ED" w:rsidRDefault="00FE6C7F" w:rsidP="00A012BB">
      <w:pPr>
        <w:pStyle w:val="CSILevel5"/>
      </w:pPr>
      <w:r w:rsidRPr="00D273ED">
        <w:t xml:space="preserve">Link / unlink </w:t>
      </w:r>
      <w:proofErr w:type="gramStart"/>
      <w:r w:rsidRPr="00D273ED">
        <w:t>areas</w:t>
      </w:r>
      <w:proofErr w:type="gramEnd"/>
    </w:p>
    <w:p w14:paraId="5D5F394F" w14:textId="77777777" w:rsidR="00FE6C7F" w:rsidRPr="00D273ED" w:rsidRDefault="00FE6C7F" w:rsidP="00A012BB">
      <w:pPr>
        <w:pStyle w:val="CSILevel5"/>
      </w:pPr>
      <w:r w:rsidRPr="00D273ED">
        <w:t xml:space="preserve">Send any valid user-defined network </w:t>
      </w:r>
      <w:proofErr w:type="gramStart"/>
      <w:r w:rsidRPr="00D273ED">
        <w:t>message</w:t>
      </w:r>
      <w:proofErr w:type="gramEnd"/>
    </w:p>
    <w:p w14:paraId="292680D0" w14:textId="77777777" w:rsidR="00FE6C7F" w:rsidRPr="00D273ED" w:rsidRDefault="00FE6C7F" w:rsidP="00A012BB">
      <w:pPr>
        <w:pStyle w:val="CSILevel5"/>
      </w:pPr>
      <w:r w:rsidRPr="00D273ED">
        <w:t xml:space="preserve">Emulate the operation of a motion </w:t>
      </w:r>
      <w:proofErr w:type="gramStart"/>
      <w:r w:rsidRPr="00D273ED">
        <w:t>detector</w:t>
      </w:r>
      <w:proofErr w:type="gramEnd"/>
    </w:p>
    <w:p w14:paraId="452881BB" w14:textId="77777777" w:rsidR="00FE6C7F" w:rsidRPr="00D273ED" w:rsidRDefault="00FE6C7F" w:rsidP="00A012BB">
      <w:pPr>
        <w:pStyle w:val="CSILevel4"/>
      </w:pPr>
      <w:r w:rsidRPr="00D273ED">
        <w:t xml:space="preserve">Miniature dry contact interfaces shall also be available which connect directly to a DALI universe on a </w:t>
      </w:r>
      <w:proofErr w:type="spellStart"/>
      <w:r w:rsidRPr="00D273ED">
        <w:t>MultiMaster</w:t>
      </w:r>
      <w:proofErr w:type="spellEnd"/>
      <w:r w:rsidRPr="00D273ED">
        <w:t xml:space="preserve"> controller. The device must also be software configurable and firmware updatable over the DALI universe from the control network.</w:t>
      </w:r>
    </w:p>
    <w:p w14:paraId="69B228CB" w14:textId="77777777" w:rsidR="007B31E7" w:rsidRDefault="007B31E7" w:rsidP="00F73DB6">
      <w:pPr>
        <w:pStyle w:val="CSILevel3"/>
        <w:numPr>
          <w:ilvl w:val="0"/>
          <w:numId w:val="0"/>
        </w:numPr>
        <w:ind w:left="1080"/>
      </w:pPr>
      <w:bookmarkStart w:id="80" w:name="_Toc380670594"/>
    </w:p>
    <w:p w14:paraId="3E05B86D" w14:textId="07A540C3" w:rsidR="00FE6C7F" w:rsidRPr="00D273ED" w:rsidRDefault="00FE6C7F" w:rsidP="00A012BB">
      <w:pPr>
        <w:pStyle w:val="CSILevel3"/>
      </w:pPr>
      <w:r w:rsidRPr="00D273ED">
        <w:t>Dry Contact Output Interface</w:t>
      </w:r>
      <w:bookmarkEnd w:id="80"/>
    </w:p>
    <w:p w14:paraId="7C811119" w14:textId="77777777" w:rsidR="00FE6C7F" w:rsidRPr="00D273ED" w:rsidRDefault="00FE6C7F" w:rsidP="00A012BB">
      <w:pPr>
        <w:pStyle w:val="CSILevel4"/>
      </w:pPr>
      <w:r w:rsidRPr="00D273ED">
        <w:t xml:space="preserve">Dry contact output interfaces shall be used where required to provide control to other systems and devices via switch or relay closure. The dry contact output interface shall use electro-mechanically isolated </w:t>
      </w:r>
      <w:proofErr w:type="gramStart"/>
      <w:r w:rsidRPr="00D273ED">
        <w:t>outputs, and</w:t>
      </w:r>
      <w:proofErr w:type="gramEnd"/>
      <w:r w:rsidRPr="00D273ED">
        <w:t xml:space="preserve"> have zero off-state leakage. Devices that use transistors or other devices with off-state leakage shall not be permitted. Outputs shall be rated to a minimum of 5A. </w:t>
      </w:r>
    </w:p>
    <w:p w14:paraId="7E79F4AC" w14:textId="77777777" w:rsidR="00F96CE1" w:rsidRDefault="00FE6C7F" w:rsidP="00A012BB">
      <w:pPr>
        <w:pStyle w:val="CSILevel4"/>
      </w:pPr>
      <w:r w:rsidRPr="00D273ED">
        <w:t xml:space="preserve">The interface shall contain a minimum of 8 x SPDT outputs for connection to other devices. The interface shall contain an internal task engine that will allow the interface to perform conditional and sequential logic. </w:t>
      </w:r>
    </w:p>
    <w:p w14:paraId="27AC6FC9" w14:textId="77777777" w:rsidR="00FE6C7F" w:rsidRPr="00D273ED" w:rsidRDefault="00FE6C7F" w:rsidP="00A012BB">
      <w:pPr>
        <w:pStyle w:val="CSILevel4"/>
      </w:pPr>
      <w:r w:rsidRPr="00D273ED">
        <w:t>Systems that rely on an external logic processor or centralized logic processor shall not be acceptable.</w:t>
      </w:r>
    </w:p>
    <w:p w14:paraId="43F2B49C" w14:textId="77777777" w:rsidR="007B31E7" w:rsidRDefault="007B31E7" w:rsidP="00F73DB6">
      <w:pPr>
        <w:pStyle w:val="CSILevel3"/>
        <w:numPr>
          <w:ilvl w:val="0"/>
          <w:numId w:val="0"/>
        </w:numPr>
        <w:ind w:left="1080"/>
      </w:pPr>
      <w:bookmarkStart w:id="81" w:name="_Toc380670595"/>
    </w:p>
    <w:p w14:paraId="1D492AE4" w14:textId="72D3D72C" w:rsidR="00FE6C7F" w:rsidRPr="00D273ED" w:rsidRDefault="00FE6C7F" w:rsidP="00A012BB">
      <w:pPr>
        <w:pStyle w:val="CSILevel3"/>
      </w:pPr>
      <w:r w:rsidRPr="00D273ED">
        <w:t>Integration to third-party systems</w:t>
      </w:r>
      <w:bookmarkEnd w:id="81"/>
    </w:p>
    <w:p w14:paraId="1AFF4180" w14:textId="77777777" w:rsidR="00FE6C7F" w:rsidRPr="00D273ED" w:rsidRDefault="00FE6C7F" w:rsidP="00A012BB">
      <w:pPr>
        <w:pStyle w:val="CSILevel4"/>
      </w:pPr>
      <w:r w:rsidRPr="00D273ED">
        <w:t>It shall be possible to easily integrate to third-party systems such as:</w:t>
      </w:r>
    </w:p>
    <w:p w14:paraId="4D8088B7" w14:textId="77777777" w:rsidR="00FE6C7F" w:rsidRPr="00D273ED" w:rsidRDefault="00FE6C7F" w:rsidP="00A012BB">
      <w:pPr>
        <w:pStyle w:val="CSILevel5"/>
      </w:pPr>
      <w:r w:rsidRPr="00D273ED">
        <w:t>Audio-visual systems</w:t>
      </w:r>
    </w:p>
    <w:p w14:paraId="5709BDAE" w14:textId="77777777" w:rsidR="00FE6C7F" w:rsidRPr="00D273ED" w:rsidRDefault="00FE6C7F" w:rsidP="00A012BB">
      <w:pPr>
        <w:pStyle w:val="CSILevel5"/>
      </w:pPr>
      <w:r w:rsidRPr="00D273ED">
        <w:t>Building management systems</w:t>
      </w:r>
    </w:p>
    <w:p w14:paraId="2BBE96F3" w14:textId="77777777" w:rsidR="00FE6C7F" w:rsidRPr="00D273ED" w:rsidRDefault="00FE6C7F" w:rsidP="00A012BB">
      <w:pPr>
        <w:pStyle w:val="CSILevel5"/>
      </w:pPr>
      <w:r w:rsidRPr="00D273ED">
        <w:lastRenderedPageBreak/>
        <w:t>HVAC systems</w:t>
      </w:r>
    </w:p>
    <w:p w14:paraId="49B1C0D8" w14:textId="77777777" w:rsidR="00FE6C7F" w:rsidRPr="00D273ED" w:rsidRDefault="00FE6C7F" w:rsidP="00A012BB">
      <w:pPr>
        <w:pStyle w:val="CSILevel5"/>
      </w:pPr>
      <w:r w:rsidRPr="00D273ED">
        <w:t>PABX systems</w:t>
      </w:r>
    </w:p>
    <w:p w14:paraId="433FECC5" w14:textId="77777777" w:rsidR="00FE6C7F" w:rsidRPr="00D273ED" w:rsidRDefault="00FE6C7F" w:rsidP="00A012BB">
      <w:pPr>
        <w:pStyle w:val="CSILevel5"/>
      </w:pPr>
      <w:r w:rsidRPr="00D273ED">
        <w:t>Access control systems</w:t>
      </w:r>
    </w:p>
    <w:p w14:paraId="066B144B" w14:textId="77777777" w:rsidR="00FE6C7F" w:rsidRPr="00D273ED" w:rsidRDefault="00FE6C7F" w:rsidP="00A012BB">
      <w:pPr>
        <w:pStyle w:val="CSILevel5"/>
      </w:pPr>
      <w:r w:rsidRPr="00D273ED">
        <w:t>RS232</w:t>
      </w:r>
    </w:p>
    <w:p w14:paraId="54F622BD" w14:textId="77777777" w:rsidR="00FE6C7F" w:rsidRPr="00D273ED" w:rsidRDefault="00FE6C7F" w:rsidP="00A012BB">
      <w:pPr>
        <w:pStyle w:val="CSILevel5"/>
      </w:pPr>
      <w:r w:rsidRPr="00D273ED">
        <w:t>IR</w:t>
      </w:r>
    </w:p>
    <w:p w14:paraId="019F8DEC" w14:textId="77777777" w:rsidR="00FE6C7F" w:rsidRPr="00D273ED" w:rsidRDefault="00FE6C7F" w:rsidP="00A012BB">
      <w:pPr>
        <w:pStyle w:val="CSILevel4"/>
      </w:pPr>
      <w:r w:rsidRPr="00D273ED">
        <w:t>Direct network connection to common AV control systems shall be possible, and the manufacturer shall have interface libraries written for the following popular systems:</w:t>
      </w:r>
    </w:p>
    <w:p w14:paraId="6114415E" w14:textId="77777777" w:rsidR="00FE6C7F" w:rsidRPr="00D273ED" w:rsidRDefault="00FE6C7F" w:rsidP="00A012BB">
      <w:pPr>
        <w:pStyle w:val="CSILevel5"/>
      </w:pPr>
      <w:r w:rsidRPr="00D273ED">
        <w:t>AMX</w:t>
      </w:r>
    </w:p>
    <w:p w14:paraId="611C9A8D" w14:textId="77777777" w:rsidR="00FE6C7F" w:rsidRPr="00D273ED" w:rsidRDefault="00FE6C7F" w:rsidP="00A012BB">
      <w:pPr>
        <w:pStyle w:val="CSILevel5"/>
      </w:pPr>
      <w:r w:rsidRPr="00D273ED">
        <w:t>Crestron</w:t>
      </w:r>
    </w:p>
    <w:p w14:paraId="2161EBA4" w14:textId="77777777" w:rsidR="00FE6C7F" w:rsidRPr="00D273ED" w:rsidRDefault="00FE6C7F" w:rsidP="00A012BB">
      <w:pPr>
        <w:pStyle w:val="CSILevel4"/>
      </w:pPr>
      <w:r w:rsidRPr="00D273ED">
        <w:t>It shall be possible to integrate to the lighting control network using any of the following methods:</w:t>
      </w:r>
    </w:p>
    <w:p w14:paraId="4499B2F1" w14:textId="77777777" w:rsidR="00FE6C7F" w:rsidRPr="00D273ED" w:rsidRDefault="00FE6C7F" w:rsidP="00A012BB">
      <w:pPr>
        <w:pStyle w:val="CSILevel5"/>
      </w:pPr>
      <w:r w:rsidRPr="00D273ED">
        <w:t>From site management software:</w:t>
      </w:r>
    </w:p>
    <w:p w14:paraId="5772A283" w14:textId="77777777" w:rsidR="00FE6C7F" w:rsidRPr="00D273ED" w:rsidRDefault="00FE6C7F" w:rsidP="00A012BB">
      <w:pPr>
        <w:pStyle w:val="CSILevel6"/>
      </w:pPr>
      <w:r w:rsidRPr="00D273ED">
        <w:t>ActiveX</w:t>
      </w:r>
    </w:p>
    <w:p w14:paraId="63D1690F" w14:textId="77777777" w:rsidR="00FE6C7F" w:rsidRPr="00D273ED" w:rsidRDefault="00FE6C7F" w:rsidP="00A012BB">
      <w:pPr>
        <w:pStyle w:val="CSILevel6"/>
      </w:pPr>
      <w:r w:rsidRPr="00D273ED">
        <w:t>DCOM</w:t>
      </w:r>
    </w:p>
    <w:p w14:paraId="73B84CBF" w14:textId="77777777" w:rsidR="00FE6C7F" w:rsidRPr="00D273ED" w:rsidRDefault="00FE6C7F" w:rsidP="00A012BB">
      <w:pPr>
        <w:pStyle w:val="CSILevel6"/>
      </w:pPr>
      <w:r w:rsidRPr="00D273ED">
        <w:t>DDE</w:t>
      </w:r>
    </w:p>
    <w:p w14:paraId="00653599" w14:textId="77777777" w:rsidR="00FE6C7F" w:rsidRPr="00D273ED" w:rsidRDefault="00FE6C7F" w:rsidP="00A012BB">
      <w:pPr>
        <w:pStyle w:val="CSILevel5"/>
      </w:pPr>
      <w:r w:rsidRPr="00D273ED">
        <w:t>Using dedicated control network gateway interfaces</w:t>
      </w:r>
    </w:p>
    <w:p w14:paraId="45C5EBF3" w14:textId="77777777" w:rsidR="00FE6C7F" w:rsidRPr="00D273ED" w:rsidRDefault="00FE6C7F" w:rsidP="00A012BB">
      <w:pPr>
        <w:pStyle w:val="CSILevel6"/>
      </w:pPr>
      <w:r w:rsidRPr="00D273ED">
        <w:t>KNX</w:t>
      </w:r>
    </w:p>
    <w:p w14:paraId="54F99A0D" w14:textId="77777777" w:rsidR="00FE6C7F" w:rsidRPr="00D273ED" w:rsidRDefault="00FE6C7F" w:rsidP="00A012BB">
      <w:pPr>
        <w:pStyle w:val="CSILevel6"/>
      </w:pPr>
      <w:r w:rsidRPr="00D273ED">
        <w:t>BACnet</w:t>
      </w:r>
    </w:p>
    <w:p w14:paraId="0697C59C" w14:textId="033EDD65" w:rsidR="00FE6C7F" w:rsidRDefault="00FE6C7F" w:rsidP="00A012BB">
      <w:pPr>
        <w:pStyle w:val="CSILevel6"/>
      </w:pPr>
      <w:r w:rsidRPr="00D273ED">
        <w:t>LON</w:t>
      </w:r>
    </w:p>
    <w:p w14:paraId="1DC026E3" w14:textId="21D99B67" w:rsidR="00D455EE" w:rsidRDefault="00D455EE" w:rsidP="00A012BB">
      <w:pPr>
        <w:pStyle w:val="CSILevel6"/>
      </w:pPr>
      <w:r>
        <w:t>MODBUS 485</w:t>
      </w:r>
    </w:p>
    <w:p w14:paraId="342B6FCC" w14:textId="2306751D" w:rsidR="00D455EE" w:rsidRDefault="00D455EE" w:rsidP="00A012BB">
      <w:pPr>
        <w:pStyle w:val="CSILevel6"/>
      </w:pPr>
      <w:proofErr w:type="spellStart"/>
      <w:r>
        <w:t>Somfy</w:t>
      </w:r>
      <w:proofErr w:type="spellEnd"/>
    </w:p>
    <w:p w14:paraId="68EA59CD" w14:textId="77777777" w:rsidR="00F73DB6" w:rsidRDefault="00F73DB6" w:rsidP="00F73DB6">
      <w:pPr>
        <w:pStyle w:val="CSILevel3"/>
        <w:numPr>
          <w:ilvl w:val="0"/>
          <w:numId w:val="0"/>
        </w:numPr>
        <w:ind w:left="1080"/>
      </w:pPr>
      <w:bookmarkStart w:id="82" w:name="_Toc380670596"/>
    </w:p>
    <w:p w14:paraId="5820C452" w14:textId="68A3A47E" w:rsidR="002B15DB" w:rsidRPr="00D273ED" w:rsidRDefault="002B15DB" w:rsidP="00F73DB6">
      <w:pPr>
        <w:pStyle w:val="CSILevel3"/>
      </w:pPr>
      <w:r w:rsidRPr="00D273ED">
        <w:t>Networking and Integration</w:t>
      </w:r>
      <w:r>
        <w:t xml:space="preserve"> Product list</w:t>
      </w:r>
    </w:p>
    <w:p w14:paraId="69F992B4" w14:textId="04E871C3" w:rsidR="00C730DA" w:rsidRPr="00FA1810" w:rsidRDefault="00C730DA" w:rsidP="00F73DB6">
      <w:pPr>
        <w:pStyle w:val="CSILevel4"/>
      </w:pPr>
      <w:proofErr w:type="spellStart"/>
      <w:r w:rsidRPr="00FA1810">
        <w:t>DyNet</w:t>
      </w:r>
      <w:proofErr w:type="spellEnd"/>
      <w:r w:rsidRPr="00FA1810">
        <w:t xml:space="preserve"> RS485 Network Gateway</w:t>
      </w:r>
    </w:p>
    <w:p w14:paraId="267DEB3E" w14:textId="77777777" w:rsidR="00C730DA" w:rsidRPr="00C3620D" w:rsidRDefault="00C730DA" w:rsidP="00F73DB6">
      <w:pPr>
        <w:pStyle w:val="CSILevel5"/>
      </w:pPr>
      <w:r w:rsidRPr="00C3620D">
        <w:t>General</w:t>
      </w:r>
    </w:p>
    <w:p w14:paraId="47B679EC" w14:textId="77777777" w:rsidR="00C730DA" w:rsidRPr="00C3620D" w:rsidRDefault="00C730DA" w:rsidP="00F73DB6">
      <w:pPr>
        <w:pStyle w:val="CSILevel6"/>
      </w:pPr>
      <w:r w:rsidRPr="00C3620D">
        <w:t xml:space="preserve">The Philips DDNG485-NA is a flexible communications gateway designed for the </w:t>
      </w:r>
      <w:proofErr w:type="spellStart"/>
      <w:r w:rsidRPr="00C3620D">
        <w:t>DyNet</w:t>
      </w:r>
      <w:proofErr w:type="spellEnd"/>
      <w:r w:rsidRPr="00C3620D">
        <w:t xml:space="preserve"> RS485 networks.</w:t>
      </w:r>
    </w:p>
    <w:p w14:paraId="3E7028C1" w14:textId="77777777" w:rsidR="00C730DA" w:rsidRDefault="00C730DA" w:rsidP="00F73DB6">
      <w:pPr>
        <w:pStyle w:val="CSILevel6"/>
      </w:pPr>
      <w:r w:rsidRPr="00C3620D">
        <w:t xml:space="preserve">The gateway shall enable cost effective integration between the Philips controls system and </w:t>
      </w:r>
      <w:proofErr w:type="gramStart"/>
      <w:r w:rsidRPr="00C3620D">
        <w:t>third party</w:t>
      </w:r>
      <w:proofErr w:type="gramEnd"/>
      <w:r w:rsidRPr="00C3620D">
        <w:t xml:space="preserve"> equipment and systems.</w:t>
      </w:r>
    </w:p>
    <w:p w14:paraId="6FD83BAB" w14:textId="77777777" w:rsidR="00C730DA" w:rsidRPr="00C3620D" w:rsidRDefault="00C730DA" w:rsidP="00F73DB6">
      <w:pPr>
        <w:pStyle w:val="CSILevel6"/>
      </w:pPr>
      <w:r>
        <w:t xml:space="preserve">The gateway shall be configurable for </w:t>
      </w:r>
      <w:proofErr w:type="spellStart"/>
      <w:r>
        <w:t>DyNet</w:t>
      </w:r>
      <w:proofErr w:type="spellEnd"/>
      <w:r>
        <w:t xml:space="preserve"> “trunk and spur” network topology, a </w:t>
      </w:r>
      <w:proofErr w:type="spellStart"/>
      <w:r>
        <w:t>DyNet</w:t>
      </w:r>
      <w:proofErr w:type="spellEnd"/>
      <w:r>
        <w:t xml:space="preserve"> repeater, native </w:t>
      </w:r>
      <w:proofErr w:type="spellStart"/>
      <w:r>
        <w:t>Somfy</w:t>
      </w:r>
      <w:proofErr w:type="spellEnd"/>
      <w:r>
        <w:t xml:space="preserve"> shade control integration, or USITT DMX512 input or output.</w:t>
      </w:r>
    </w:p>
    <w:p w14:paraId="5575FADE" w14:textId="77777777" w:rsidR="00C730DA" w:rsidRPr="00C3620D" w:rsidRDefault="00C730DA" w:rsidP="00F73DB6">
      <w:pPr>
        <w:pStyle w:val="CSILevel5"/>
      </w:pPr>
      <w:r w:rsidRPr="00C3620D">
        <w:t xml:space="preserve">Mechanical </w:t>
      </w:r>
    </w:p>
    <w:p w14:paraId="2A25F848" w14:textId="77777777" w:rsidR="00C730DA" w:rsidRPr="00C3620D" w:rsidRDefault="00C730DA" w:rsidP="00F73DB6">
      <w:pPr>
        <w:pStyle w:val="CSILevel6"/>
      </w:pPr>
      <w:r w:rsidRPr="00C3620D">
        <w:t>Each module shall be labeled with manufacturer’s name, catalog number, and ratings.</w:t>
      </w:r>
    </w:p>
    <w:p w14:paraId="0DB2AFA3" w14:textId="77777777" w:rsidR="00C730DA" w:rsidRPr="00C3620D" w:rsidRDefault="00C730DA" w:rsidP="00F73DB6">
      <w:pPr>
        <w:pStyle w:val="CSILevel6"/>
      </w:pPr>
      <w:r w:rsidRPr="00C3620D">
        <w:t>Interface enclosure shall be designed for mounting on thirty-five (35mm) DIN rail and factory wired.</w:t>
      </w:r>
    </w:p>
    <w:p w14:paraId="1B08ACA6" w14:textId="77777777" w:rsidR="00C730DA" w:rsidRPr="00C3620D" w:rsidRDefault="00C730DA" w:rsidP="00F73DB6">
      <w:pPr>
        <w:pStyle w:val="CSILevel6"/>
      </w:pPr>
      <w:r w:rsidRPr="00C3620D">
        <w:t>The interface shall measure no more than 3.7 x 4.1 x 3.0 inches (94 x 104.2 x 76.2 mm).</w:t>
      </w:r>
    </w:p>
    <w:p w14:paraId="36D42B21" w14:textId="77777777" w:rsidR="00C730DA" w:rsidRPr="00C3620D" w:rsidRDefault="00C730DA" w:rsidP="00F73DB6">
      <w:pPr>
        <w:pStyle w:val="CSILevel6"/>
      </w:pPr>
      <w:r w:rsidRPr="00C3620D">
        <w:t>The interface shall weigh no more than 0.55 pounds (0.25 kg).</w:t>
      </w:r>
    </w:p>
    <w:p w14:paraId="04876E21" w14:textId="77777777" w:rsidR="00C730DA" w:rsidRPr="00C3620D" w:rsidRDefault="00C730DA" w:rsidP="00F73DB6">
      <w:pPr>
        <w:pStyle w:val="CSILevel6"/>
      </w:pPr>
      <w:r w:rsidRPr="00C3620D">
        <w:t xml:space="preserve">Construction shall be industry standard </w:t>
      </w:r>
      <w:proofErr w:type="gramStart"/>
      <w:r w:rsidRPr="00C3620D">
        <w:t>6 unit</w:t>
      </w:r>
      <w:proofErr w:type="gramEnd"/>
      <w:r w:rsidRPr="00C3620D">
        <w:t xml:space="preserve"> wide polycarbonate DIN Rail case.</w:t>
      </w:r>
    </w:p>
    <w:p w14:paraId="5A9892FF" w14:textId="77777777" w:rsidR="00C730DA" w:rsidRPr="00C3620D" w:rsidRDefault="00C730DA" w:rsidP="00F73DB6">
      <w:pPr>
        <w:pStyle w:val="CSILevel6"/>
      </w:pPr>
      <w:r w:rsidRPr="00C3620D">
        <w:t xml:space="preserve">The interface shall operate </w:t>
      </w:r>
      <w:proofErr w:type="gramStart"/>
      <w:r w:rsidRPr="00C3620D">
        <w:t>within:</w:t>
      </w:r>
      <w:proofErr w:type="gramEnd"/>
      <w:r w:rsidRPr="00C3620D">
        <w:t xml:space="preserve"> 32 to 122 degrees Fahrenheit (0 - 50°C) in zero (0) to 90 percent relative humidity, non-condensing.</w:t>
      </w:r>
    </w:p>
    <w:p w14:paraId="2A4C2485" w14:textId="77777777" w:rsidR="00C730DA" w:rsidRPr="00C3620D" w:rsidRDefault="00C730DA" w:rsidP="00F73DB6">
      <w:pPr>
        <w:pStyle w:val="CSILevel6"/>
      </w:pPr>
      <w:r w:rsidRPr="00C3620D">
        <w:t>Interface shall be FCC and RoHS compliant.</w:t>
      </w:r>
    </w:p>
    <w:p w14:paraId="4621BAAA" w14:textId="77777777" w:rsidR="00C730DA" w:rsidRPr="00C3620D" w:rsidRDefault="00C730DA" w:rsidP="00F73DB6">
      <w:pPr>
        <w:pStyle w:val="CSILevel6"/>
      </w:pPr>
      <w:r w:rsidRPr="00C3620D">
        <w:t>User controls shall provide a service switch and a diagnostic LED indicator.</w:t>
      </w:r>
    </w:p>
    <w:p w14:paraId="1702D604" w14:textId="77777777" w:rsidR="00C730DA" w:rsidRPr="00C3620D" w:rsidRDefault="00C730DA" w:rsidP="00F73DB6">
      <w:pPr>
        <w:pStyle w:val="CSILevel6"/>
      </w:pPr>
      <w:r w:rsidRPr="00C3620D">
        <w:t xml:space="preserve">The </w:t>
      </w:r>
      <w:proofErr w:type="spellStart"/>
      <w:r w:rsidRPr="00C3620D">
        <w:t>DyNet</w:t>
      </w:r>
      <w:proofErr w:type="spellEnd"/>
      <w:r w:rsidRPr="00C3620D">
        <w:t xml:space="preserve"> RS-485 Port #1 Input connections shall be provided by 1x</w:t>
      </w:r>
      <w:r>
        <w:t>14 AWG</w:t>
      </w:r>
      <w:r w:rsidRPr="00C3620D">
        <w:t xml:space="preserve"> screw </w:t>
      </w:r>
      <w:proofErr w:type="gramStart"/>
      <w:r w:rsidRPr="00C3620D">
        <w:t>terminals</w:t>
      </w:r>
      <w:proofErr w:type="gramEnd"/>
      <w:r w:rsidRPr="00C3620D">
        <w:t xml:space="preserve"> </w:t>
      </w:r>
    </w:p>
    <w:p w14:paraId="62D90B27" w14:textId="77777777" w:rsidR="00C730DA" w:rsidRPr="00C3620D" w:rsidRDefault="00C730DA" w:rsidP="00F73DB6">
      <w:pPr>
        <w:pStyle w:val="CSILevel6"/>
      </w:pPr>
      <w:r w:rsidRPr="00C3620D">
        <w:t xml:space="preserve">The </w:t>
      </w:r>
      <w:proofErr w:type="spellStart"/>
      <w:r w:rsidRPr="00C3620D">
        <w:t>DyNet</w:t>
      </w:r>
      <w:proofErr w:type="spellEnd"/>
      <w:r w:rsidRPr="00C3620D">
        <w:t xml:space="preserve"> RS-485 Port #2 Output connections (service port only) shall be provided by 1x</w:t>
      </w:r>
      <w:r>
        <w:t>14 AWG</w:t>
      </w:r>
      <w:r w:rsidRPr="00C3620D">
        <w:t xml:space="preserve"> screw terminals.</w:t>
      </w:r>
    </w:p>
    <w:p w14:paraId="3B8DBDBF" w14:textId="77777777" w:rsidR="00C730DA" w:rsidRPr="00C3620D" w:rsidRDefault="00C730DA" w:rsidP="00BD4463">
      <w:pPr>
        <w:pStyle w:val="CSILevel6"/>
      </w:pPr>
      <w:r w:rsidRPr="00C3620D">
        <w:t>A single female RJ-45 connector shall be provided for service access.</w:t>
      </w:r>
    </w:p>
    <w:p w14:paraId="47B5156A" w14:textId="77777777" w:rsidR="00C730DA" w:rsidRPr="00C3620D" w:rsidRDefault="00C730DA" w:rsidP="00F73DB6">
      <w:pPr>
        <w:pStyle w:val="CSILevel5"/>
      </w:pPr>
      <w:r w:rsidRPr="00C3620D">
        <w:t>Electrical</w:t>
      </w:r>
    </w:p>
    <w:p w14:paraId="090352DC" w14:textId="77777777" w:rsidR="00C730DA" w:rsidRPr="00C3620D" w:rsidRDefault="00C730DA" w:rsidP="00F73DB6">
      <w:pPr>
        <w:pStyle w:val="CSILevel6"/>
      </w:pPr>
      <w:r>
        <w:t>P</w:t>
      </w:r>
      <w:r w:rsidRPr="00C3620D">
        <w:t xml:space="preserve">ower shall be twenty-four volts DC (24VDC) provided from the </w:t>
      </w:r>
      <w:proofErr w:type="spellStart"/>
      <w:r w:rsidRPr="00C3620D">
        <w:t>DyNet</w:t>
      </w:r>
      <w:proofErr w:type="spellEnd"/>
      <w:r w:rsidRPr="00C3620D">
        <w:t xml:space="preserve"> network </w:t>
      </w:r>
      <w:r w:rsidRPr="00C3620D">
        <w:lastRenderedPageBreak/>
        <w:t>connection or external power supply.</w:t>
      </w:r>
    </w:p>
    <w:p w14:paraId="5F8E831C" w14:textId="77777777" w:rsidR="00C730DA" w:rsidRPr="00C3620D" w:rsidRDefault="00C730DA" w:rsidP="00F73DB6">
      <w:pPr>
        <w:pStyle w:val="CSILevel6"/>
      </w:pPr>
      <w:r w:rsidRPr="00C3620D">
        <w:t xml:space="preserve">Nominal power rating shall not exceed a maximum of three hundred thirty milliamps (330mA) with up to a one hundred fifty milliamp (150mA) load on </w:t>
      </w:r>
      <w:r>
        <w:t xml:space="preserve">configurable </w:t>
      </w:r>
      <w:r w:rsidRPr="00C3620D">
        <w:t xml:space="preserve">Port #2 </w:t>
      </w:r>
      <w:proofErr w:type="gramStart"/>
      <w:r w:rsidRPr="00C3620D">
        <w:t xml:space="preserve">24 </w:t>
      </w:r>
      <w:r>
        <w:t>volt</w:t>
      </w:r>
      <w:proofErr w:type="gramEnd"/>
      <w:r>
        <w:t xml:space="preserve"> </w:t>
      </w:r>
      <w:r w:rsidRPr="00C3620D">
        <w:t>DC terminal</w:t>
      </w:r>
      <w:r>
        <w:t>s</w:t>
      </w:r>
      <w:r w:rsidRPr="00C3620D">
        <w:t>.</w:t>
      </w:r>
    </w:p>
    <w:p w14:paraId="7948A40F" w14:textId="77777777" w:rsidR="00C730DA" w:rsidRPr="00C3620D" w:rsidRDefault="00C730DA" w:rsidP="00F73DB6">
      <w:pPr>
        <w:pStyle w:val="CSILevel6"/>
      </w:pPr>
      <w:r w:rsidRPr="00C3620D">
        <w:t>Serial Ports shall be optically isolated with a 2.5kV surge rating.</w:t>
      </w:r>
    </w:p>
    <w:p w14:paraId="72CAB9F3" w14:textId="77777777" w:rsidR="00C730DA" w:rsidRPr="00C3620D" w:rsidRDefault="00C730DA" w:rsidP="00F73DB6">
      <w:pPr>
        <w:pStyle w:val="CSILevel6"/>
      </w:pPr>
      <w:r w:rsidRPr="00C3620D">
        <w:t>The device shall provide trunk and spur topology utilizing a high-speed backbone opto-coupled to many lower speed spurs.</w:t>
      </w:r>
    </w:p>
    <w:p w14:paraId="664C8BB2" w14:textId="77777777" w:rsidR="00C730DA" w:rsidRPr="00C3620D" w:rsidRDefault="00C730DA" w:rsidP="00F73DB6">
      <w:pPr>
        <w:pStyle w:val="CSILevel6"/>
      </w:pPr>
      <w:r w:rsidRPr="00C3620D">
        <w:t xml:space="preserve">Reference Data Cable: </w:t>
      </w:r>
      <w:r>
        <w:t>Belden 1502R / 1502P or equivalent as approved by Philips</w:t>
      </w:r>
      <w:r w:rsidRPr="00C3620D">
        <w:t xml:space="preserve">. </w:t>
      </w:r>
    </w:p>
    <w:p w14:paraId="21982593" w14:textId="77777777" w:rsidR="00C730DA" w:rsidRPr="00C3620D" w:rsidRDefault="00C730DA" w:rsidP="00F73DB6">
      <w:pPr>
        <w:pStyle w:val="CSILevel5"/>
      </w:pPr>
      <w:r w:rsidRPr="00C3620D">
        <w:t>Performance</w:t>
      </w:r>
    </w:p>
    <w:p w14:paraId="64E6402F" w14:textId="77777777" w:rsidR="00C730DA" w:rsidRPr="00C3620D" w:rsidRDefault="00C730DA" w:rsidP="00F73DB6">
      <w:pPr>
        <w:pStyle w:val="CSILevel6"/>
      </w:pPr>
      <w:r w:rsidRPr="00C3620D">
        <w:t>The Network Gateway shall provide a DMX512 mode capable of transmitting and receiving 64 data slots (channels).</w:t>
      </w:r>
    </w:p>
    <w:p w14:paraId="7039255C" w14:textId="77777777" w:rsidR="00C730DA" w:rsidRPr="00C3620D" w:rsidRDefault="00C730DA" w:rsidP="00F73DB6">
      <w:pPr>
        <w:pStyle w:val="CSILevel6"/>
      </w:pPr>
      <w:r w:rsidRPr="00C3620D">
        <w:t xml:space="preserve">DMX512 mode shall provide automatic </w:t>
      </w:r>
      <w:proofErr w:type="spellStart"/>
      <w:r w:rsidRPr="00C3620D">
        <w:t>DyNet</w:t>
      </w:r>
      <w:proofErr w:type="spellEnd"/>
      <w:r w:rsidRPr="00C3620D">
        <w:t xml:space="preserve"> conversion and Task triggering.</w:t>
      </w:r>
    </w:p>
    <w:p w14:paraId="5B5B35E7" w14:textId="77777777" w:rsidR="00C730DA" w:rsidRPr="00C3620D" w:rsidRDefault="00C730DA" w:rsidP="00F73DB6">
      <w:pPr>
        <w:pStyle w:val="CSILevel6"/>
      </w:pPr>
      <w:r w:rsidRPr="00C3620D">
        <w:t>The on-board processor shall assemble and transmit user-defined data strings.</w:t>
      </w:r>
    </w:p>
    <w:p w14:paraId="552FC5F2" w14:textId="77777777" w:rsidR="00C730DA" w:rsidRPr="00C3620D" w:rsidRDefault="00C730DA" w:rsidP="00F73DB6">
      <w:pPr>
        <w:pStyle w:val="CSILevel6"/>
      </w:pPr>
      <w:r w:rsidRPr="00C3620D">
        <w:t xml:space="preserve">Diagnostic functions, indicating device Online/Offline status, shall be accessible thru Philips </w:t>
      </w:r>
      <w:r>
        <w:t>Envision Project and Envision Manager</w:t>
      </w:r>
      <w:r w:rsidRPr="00C3620D">
        <w:t>, Touch Screen, or BAS interface.</w:t>
      </w:r>
    </w:p>
    <w:p w14:paraId="24C9A564" w14:textId="77777777" w:rsidR="00C730DA" w:rsidRPr="00C3620D" w:rsidRDefault="00C730DA" w:rsidP="00F73DB6">
      <w:pPr>
        <w:pStyle w:val="CSILevel5"/>
      </w:pPr>
      <w:r w:rsidRPr="00C3620D">
        <w:t>Equipment List (</w:t>
      </w:r>
      <w:r w:rsidRPr="005408B3">
        <w:t>quantities as shown in schedules, tables, and drawings</w:t>
      </w:r>
      <w:r w:rsidRPr="00C3620D">
        <w:t>):</w:t>
      </w:r>
    </w:p>
    <w:p w14:paraId="66DAA3F3" w14:textId="3F435D11" w:rsidR="00C730DA" w:rsidRPr="00241796" w:rsidRDefault="00C730DA" w:rsidP="00F73DB6">
      <w:pPr>
        <w:pStyle w:val="CSILevel6"/>
        <w:rPr>
          <w:color w:val="000000" w:themeColor="text1"/>
        </w:rPr>
      </w:pPr>
      <w:r w:rsidRPr="00241796">
        <w:rPr>
          <w:color w:val="000000" w:themeColor="text1"/>
        </w:rPr>
        <w:t>DDNG485-NA</w:t>
      </w:r>
      <w:r w:rsidR="00241796" w:rsidRPr="00241796">
        <w:rPr>
          <w:color w:val="000000" w:themeColor="text1"/>
        </w:rPr>
        <w:tab/>
      </w:r>
      <w:r w:rsidR="00241796" w:rsidRPr="00241796">
        <w:rPr>
          <w:color w:val="000000" w:themeColor="text1"/>
        </w:rPr>
        <w:tab/>
      </w:r>
      <w:r w:rsidR="00241796" w:rsidRPr="00241796">
        <w:rPr>
          <w:color w:val="000000" w:themeColor="text1"/>
        </w:rPr>
        <w:tab/>
        <w:t>(Philips 12NC – 913703581009)</w:t>
      </w:r>
    </w:p>
    <w:p w14:paraId="6CD08B13" w14:textId="77777777" w:rsidR="00C730DA" w:rsidRPr="00FA1810" w:rsidRDefault="00C730DA" w:rsidP="00C730DA">
      <w:pPr>
        <w:tabs>
          <w:tab w:val="left" w:pos="1080"/>
          <w:tab w:val="left" w:pos="1800"/>
          <w:tab w:val="left" w:pos="2520"/>
          <w:tab w:val="left" w:pos="3240"/>
          <w:tab w:val="left" w:pos="3960"/>
          <w:tab w:val="left" w:pos="4680"/>
        </w:tabs>
      </w:pPr>
    </w:p>
    <w:p w14:paraId="17744407" w14:textId="77777777" w:rsidR="00C730DA" w:rsidRPr="00AC0216" w:rsidRDefault="00C730DA" w:rsidP="00F73DB6">
      <w:pPr>
        <w:pStyle w:val="CSILevel4"/>
      </w:pPr>
      <w:r w:rsidRPr="00AC0216">
        <w:t xml:space="preserve">RS485 </w:t>
      </w:r>
      <w:proofErr w:type="spellStart"/>
      <w:r w:rsidRPr="00AC0216">
        <w:t>DyNet</w:t>
      </w:r>
      <w:proofErr w:type="spellEnd"/>
      <w:r w:rsidRPr="00AC0216">
        <w:t xml:space="preserve"> to USB Interface</w:t>
      </w:r>
    </w:p>
    <w:p w14:paraId="62627837" w14:textId="77777777" w:rsidR="00C730DA" w:rsidRPr="00C3620D" w:rsidRDefault="00C730DA" w:rsidP="00F73DB6">
      <w:pPr>
        <w:pStyle w:val="CSILevel5"/>
      </w:pPr>
      <w:r w:rsidRPr="00C3620D">
        <w:t>General</w:t>
      </w:r>
    </w:p>
    <w:p w14:paraId="76AAAE3E" w14:textId="77777777" w:rsidR="00C730DA" w:rsidRPr="00C3620D" w:rsidRDefault="00C730DA" w:rsidP="00F73DB6">
      <w:pPr>
        <w:pStyle w:val="CSILevel6"/>
      </w:pPr>
      <w:r w:rsidRPr="00C3620D">
        <w:t xml:space="preserve">The </w:t>
      </w:r>
      <w:r>
        <w:t>Dynalite</w:t>
      </w:r>
      <w:r w:rsidRPr="00C3620D">
        <w:t xml:space="preserve"> DMNG-USB-NA is designed to provide and interface between the </w:t>
      </w:r>
      <w:proofErr w:type="spellStart"/>
      <w:r w:rsidRPr="00C3620D">
        <w:t>DyNet</w:t>
      </w:r>
      <w:proofErr w:type="spellEnd"/>
      <w:r w:rsidRPr="00C3620D">
        <w:t xml:space="preserve"> lighting control network and a personal computer running system commissioning and end-user software.</w:t>
      </w:r>
    </w:p>
    <w:p w14:paraId="0CEB7FAE" w14:textId="77777777" w:rsidR="00C730DA" w:rsidRPr="00C3620D" w:rsidRDefault="00C730DA" w:rsidP="00F73DB6">
      <w:pPr>
        <w:pStyle w:val="CSILevel6"/>
      </w:pPr>
      <w:r w:rsidRPr="00C3620D">
        <w:t>The interface is suitable for either temporary connections or permanent installations.</w:t>
      </w:r>
    </w:p>
    <w:p w14:paraId="418DF321" w14:textId="77777777" w:rsidR="00C730DA" w:rsidRPr="00C3620D" w:rsidRDefault="00C730DA" w:rsidP="00F73DB6">
      <w:pPr>
        <w:pStyle w:val="CSILevel5"/>
      </w:pPr>
      <w:r w:rsidRPr="00C3620D">
        <w:t xml:space="preserve">Mechanical </w:t>
      </w:r>
    </w:p>
    <w:p w14:paraId="7DB50650" w14:textId="77777777" w:rsidR="00C730DA" w:rsidRPr="00C3620D" w:rsidRDefault="00C730DA" w:rsidP="00F73DB6">
      <w:pPr>
        <w:pStyle w:val="CSILevel6"/>
      </w:pPr>
      <w:r w:rsidRPr="00C3620D">
        <w:t>Each module shall be labeled with manufacturer’s name, catalog number, and ratings.</w:t>
      </w:r>
    </w:p>
    <w:p w14:paraId="24C01649" w14:textId="77777777" w:rsidR="00C730DA" w:rsidRPr="00C3620D" w:rsidRDefault="00C730DA" w:rsidP="00F73DB6">
      <w:pPr>
        <w:pStyle w:val="CSILevel6"/>
      </w:pPr>
      <w:r w:rsidRPr="00C3620D">
        <w:t>Interface enclosure shall be manufactured of durable ABS plastic.</w:t>
      </w:r>
    </w:p>
    <w:p w14:paraId="7823C5A8" w14:textId="77777777" w:rsidR="00C730DA" w:rsidRPr="00C3620D" w:rsidRDefault="00C730DA" w:rsidP="00F73DB6">
      <w:pPr>
        <w:pStyle w:val="CSILevel6"/>
      </w:pPr>
      <w:r w:rsidRPr="00C3620D">
        <w:t>The interface shall measure no more than 1.0 x 2.0 x 3.6 inches (25.4 x 51 x 91 mm).</w:t>
      </w:r>
    </w:p>
    <w:p w14:paraId="0F62C7C1" w14:textId="77777777" w:rsidR="00C730DA" w:rsidRPr="00C3620D" w:rsidRDefault="00C730DA" w:rsidP="00F73DB6">
      <w:pPr>
        <w:pStyle w:val="CSILevel6"/>
      </w:pPr>
      <w:r w:rsidRPr="00C3620D">
        <w:t>The interface shall weigh no more than 0.3 pounds (0.136 kg).</w:t>
      </w:r>
    </w:p>
    <w:p w14:paraId="5B95E531" w14:textId="77777777" w:rsidR="00C730DA" w:rsidRPr="00C3620D" w:rsidRDefault="00C730DA" w:rsidP="00F73DB6">
      <w:pPr>
        <w:pStyle w:val="CSILevel6"/>
      </w:pPr>
      <w:r w:rsidRPr="00C3620D">
        <w:t xml:space="preserve">The interface shall operate </w:t>
      </w:r>
      <w:proofErr w:type="gramStart"/>
      <w:r w:rsidRPr="00C3620D">
        <w:t>within:</w:t>
      </w:r>
      <w:proofErr w:type="gramEnd"/>
      <w:r w:rsidRPr="00C3620D">
        <w:t xml:space="preserve"> 32 to 122 degrees Fahrenheit (0 – 50°C) in zero (0) to 90 percent relative humidity, non-condensing.</w:t>
      </w:r>
    </w:p>
    <w:p w14:paraId="20867DD7" w14:textId="77777777" w:rsidR="00C730DA" w:rsidRPr="00C3620D" w:rsidRDefault="00C730DA" w:rsidP="00F73DB6">
      <w:pPr>
        <w:pStyle w:val="CSILevel6"/>
      </w:pPr>
      <w:r w:rsidRPr="00C3620D">
        <w:t>Interface shall be FCC and RoHS compliant.</w:t>
      </w:r>
    </w:p>
    <w:p w14:paraId="6296704E" w14:textId="77777777" w:rsidR="00C730DA" w:rsidRPr="00C3620D" w:rsidRDefault="00C730DA" w:rsidP="00F73DB6">
      <w:pPr>
        <w:pStyle w:val="CSILevel6"/>
      </w:pPr>
      <w:r w:rsidRPr="00C3620D">
        <w:t>User controls shall provide USB status and RS485 status LED indicators.</w:t>
      </w:r>
    </w:p>
    <w:p w14:paraId="405F39F3" w14:textId="77777777" w:rsidR="00C730DA" w:rsidRPr="00C3620D" w:rsidRDefault="00C730DA" w:rsidP="00F73DB6">
      <w:pPr>
        <w:pStyle w:val="CSILevel6"/>
      </w:pPr>
      <w:r w:rsidRPr="00C3620D">
        <w:t xml:space="preserve">USB serial port connection shall be a Type B connector supplied with </w:t>
      </w:r>
      <w:proofErr w:type="gramStart"/>
      <w:r w:rsidRPr="00C3620D">
        <w:t>thirty-nine inch</w:t>
      </w:r>
      <w:proofErr w:type="gramEnd"/>
      <w:r w:rsidRPr="00C3620D">
        <w:t xml:space="preserve"> (39”) patch lead.</w:t>
      </w:r>
    </w:p>
    <w:p w14:paraId="203F0269" w14:textId="77777777" w:rsidR="00C730DA" w:rsidRPr="00C3620D" w:rsidRDefault="00C730DA" w:rsidP="00F73DB6">
      <w:pPr>
        <w:pStyle w:val="CSILevel6"/>
      </w:pPr>
      <w:r w:rsidRPr="00C3620D">
        <w:t xml:space="preserve">The </w:t>
      </w:r>
      <w:proofErr w:type="spellStart"/>
      <w:r w:rsidRPr="00C3620D">
        <w:t>DyNet</w:t>
      </w:r>
      <w:proofErr w:type="spellEnd"/>
      <w:r w:rsidRPr="00C3620D">
        <w:t xml:space="preserve"> RS-485 Port connections provided by screw terminals.</w:t>
      </w:r>
    </w:p>
    <w:p w14:paraId="2C4C3589" w14:textId="77777777" w:rsidR="00C730DA" w:rsidRPr="00C3620D" w:rsidRDefault="00C730DA" w:rsidP="00F73DB6">
      <w:pPr>
        <w:pStyle w:val="CSILevel5"/>
      </w:pPr>
      <w:r w:rsidRPr="00C3620D">
        <w:t>Electrical</w:t>
      </w:r>
    </w:p>
    <w:p w14:paraId="02AE95E0" w14:textId="77777777" w:rsidR="00C730DA" w:rsidRPr="00C3620D" w:rsidRDefault="00C730DA" w:rsidP="00F73DB6">
      <w:pPr>
        <w:pStyle w:val="CSILevel6"/>
      </w:pPr>
      <w:r w:rsidRPr="00C3620D">
        <w:t xml:space="preserve">Input power shall be twenty-four volts DC (24VDC) provided from the </w:t>
      </w:r>
      <w:proofErr w:type="spellStart"/>
      <w:r w:rsidRPr="00C3620D">
        <w:t>DyNet</w:t>
      </w:r>
      <w:proofErr w:type="spellEnd"/>
      <w:r w:rsidRPr="00C3620D">
        <w:t xml:space="preserve"> network connection or external power supply.</w:t>
      </w:r>
    </w:p>
    <w:p w14:paraId="7EB86253" w14:textId="77777777" w:rsidR="00C730DA" w:rsidRPr="00C3620D" w:rsidRDefault="00C730DA" w:rsidP="00F73DB6">
      <w:pPr>
        <w:pStyle w:val="CSILevel6"/>
      </w:pPr>
      <w:r w:rsidRPr="00C3620D">
        <w:t>Nominal power rating shall not exceed twenty milliamps (20mA).</w:t>
      </w:r>
    </w:p>
    <w:p w14:paraId="02A113F4" w14:textId="77777777" w:rsidR="00C730DA" w:rsidRPr="00C3620D" w:rsidRDefault="00C730DA" w:rsidP="00F73DB6">
      <w:pPr>
        <w:pStyle w:val="CSILevel6"/>
      </w:pPr>
      <w:r w:rsidRPr="00C3620D">
        <w:t xml:space="preserve">Reference Data Cable: </w:t>
      </w:r>
      <w:r>
        <w:t>Belden 1502R / 1502P or equivalent as approved by Signify</w:t>
      </w:r>
      <w:r w:rsidRPr="00C3620D">
        <w:t xml:space="preserve">. </w:t>
      </w:r>
    </w:p>
    <w:p w14:paraId="78871D2D" w14:textId="77777777" w:rsidR="00C730DA" w:rsidRPr="00C3620D" w:rsidRDefault="00C730DA" w:rsidP="00F73DB6">
      <w:pPr>
        <w:pStyle w:val="CSILevel5"/>
      </w:pPr>
      <w:r w:rsidRPr="00C3620D">
        <w:t>Performance</w:t>
      </w:r>
    </w:p>
    <w:p w14:paraId="727747A0" w14:textId="77777777" w:rsidR="00C730DA" w:rsidRPr="00C3620D" w:rsidRDefault="00C730DA" w:rsidP="00F73DB6">
      <w:pPr>
        <w:pStyle w:val="CSILevel6"/>
      </w:pPr>
      <w:r w:rsidRPr="00C3620D">
        <w:t>USB Driver shall be compatible with:</w:t>
      </w:r>
    </w:p>
    <w:p w14:paraId="6503B4D7" w14:textId="77777777" w:rsidR="00C730DA" w:rsidRPr="00C3620D" w:rsidRDefault="00C730DA" w:rsidP="00F73DB6">
      <w:pPr>
        <w:pStyle w:val="CSILevel6"/>
      </w:pPr>
      <w:r w:rsidRPr="00C3620D">
        <w:t>Windows 7</w:t>
      </w:r>
    </w:p>
    <w:p w14:paraId="5A3D95B6" w14:textId="77777777" w:rsidR="00C730DA" w:rsidRPr="00C3620D" w:rsidRDefault="00C730DA" w:rsidP="00F73DB6">
      <w:pPr>
        <w:pStyle w:val="CSILevel5"/>
      </w:pPr>
      <w:r w:rsidRPr="00C3620D">
        <w:t>Equipment List (</w:t>
      </w:r>
      <w:r w:rsidRPr="005408B3">
        <w:t>quantities as shown in schedules, tables, and drawings</w:t>
      </w:r>
      <w:r w:rsidRPr="00C3620D">
        <w:t>):</w:t>
      </w:r>
    </w:p>
    <w:p w14:paraId="07A55FC1" w14:textId="2A6B6921" w:rsidR="00C730DA" w:rsidRPr="00241796" w:rsidRDefault="00C730DA" w:rsidP="00F73DB6">
      <w:pPr>
        <w:pStyle w:val="CSILevel6"/>
        <w:rPr>
          <w:color w:val="000000" w:themeColor="text1"/>
        </w:rPr>
      </w:pPr>
      <w:r w:rsidRPr="00241796">
        <w:rPr>
          <w:color w:val="000000" w:themeColor="text1"/>
        </w:rPr>
        <w:t>DMNG-USB-NA</w:t>
      </w:r>
      <w:r w:rsidR="00241796" w:rsidRPr="00241796">
        <w:rPr>
          <w:color w:val="000000" w:themeColor="text1"/>
        </w:rPr>
        <w:t xml:space="preserve"> </w:t>
      </w:r>
      <w:r w:rsidR="00241796" w:rsidRPr="00241796">
        <w:rPr>
          <w:color w:val="000000" w:themeColor="text1"/>
        </w:rPr>
        <w:tab/>
      </w:r>
      <w:r w:rsidR="00241796" w:rsidRPr="00241796">
        <w:rPr>
          <w:color w:val="000000" w:themeColor="text1"/>
        </w:rPr>
        <w:tab/>
      </w:r>
      <w:r w:rsidR="00241796" w:rsidRPr="00241796">
        <w:rPr>
          <w:color w:val="000000" w:themeColor="text1"/>
        </w:rPr>
        <w:tab/>
        <w:t>(Philips 12NC – 913703580009)</w:t>
      </w:r>
    </w:p>
    <w:p w14:paraId="6E573385" w14:textId="77777777" w:rsidR="00C730DA" w:rsidRPr="00FA1810" w:rsidRDefault="00C730DA" w:rsidP="00C730DA">
      <w:pPr>
        <w:tabs>
          <w:tab w:val="left" w:pos="1080"/>
          <w:tab w:val="left" w:pos="1800"/>
          <w:tab w:val="left" w:pos="2520"/>
          <w:tab w:val="left" w:pos="3240"/>
          <w:tab w:val="left" w:pos="3960"/>
          <w:tab w:val="left" w:pos="4680"/>
        </w:tabs>
      </w:pPr>
    </w:p>
    <w:p w14:paraId="22606F4D" w14:textId="77777777" w:rsidR="00C730DA" w:rsidRPr="00241796" w:rsidRDefault="00C730DA" w:rsidP="00F73DB6">
      <w:pPr>
        <w:pStyle w:val="CSILevel4"/>
      </w:pPr>
      <w:r w:rsidRPr="00241796">
        <w:t>10/100BASE-T Envision Gateway</w:t>
      </w:r>
    </w:p>
    <w:p w14:paraId="689AABB8" w14:textId="77777777" w:rsidR="00C730DA" w:rsidRDefault="00C730DA" w:rsidP="00F73DB6">
      <w:pPr>
        <w:pStyle w:val="CSILevel5"/>
      </w:pPr>
      <w:r w:rsidRPr="00A012BB">
        <w:t>Envision</w:t>
      </w:r>
      <w:r>
        <w:t xml:space="preserve"> </w:t>
      </w:r>
      <w:r w:rsidRPr="00A012BB">
        <w:t xml:space="preserve">Gateway provides a multipurpose Ethernet connection to a </w:t>
      </w:r>
      <w:r>
        <w:t>Dynalite</w:t>
      </w:r>
      <w:r w:rsidRPr="00A012BB">
        <w:t xml:space="preserve"> lighting control system</w:t>
      </w:r>
      <w:r>
        <w:t xml:space="preserve"> with a</w:t>
      </w:r>
      <w:r w:rsidRPr="00AF7B28">
        <w:t xml:space="preserve"> dedicated </w:t>
      </w:r>
      <w:r>
        <w:t>Dynalite</w:t>
      </w:r>
      <w:r w:rsidRPr="00AF7B28">
        <w:t xml:space="preserve"> App</w:t>
      </w:r>
      <w:r>
        <w:t>lication</w:t>
      </w:r>
      <w:r w:rsidRPr="00FC4C72">
        <w:t>.</w:t>
      </w:r>
    </w:p>
    <w:p w14:paraId="10BAAE61" w14:textId="77777777" w:rsidR="00C730DA" w:rsidRDefault="00C730DA" w:rsidP="00F73DB6">
      <w:pPr>
        <w:pStyle w:val="CSILevel6"/>
      </w:pPr>
      <w:r>
        <w:t>P</w:t>
      </w:r>
      <w:r w:rsidRPr="00FC4C72">
        <w:t>rovides</w:t>
      </w:r>
      <w:r w:rsidRPr="00A012BB">
        <w:t xml:space="preserve"> a web interface delivering access to the in</w:t>
      </w:r>
      <w:r>
        <w:t>ternal</w:t>
      </w:r>
      <w:r w:rsidRPr="00A012BB">
        <w:t xml:space="preserve"> timeclock and schedule editor functions.</w:t>
      </w:r>
    </w:p>
    <w:p w14:paraId="64C06E5E" w14:textId="77777777" w:rsidR="00C730DA" w:rsidRPr="00A012BB" w:rsidRDefault="00C730DA" w:rsidP="00F73DB6">
      <w:pPr>
        <w:pStyle w:val="CSILevel6"/>
      </w:pPr>
      <w:r>
        <w:t>P</w:t>
      </w:r>
      <w:r w:rsidRPr="00A012BB">
        <w:t xml:space="preserve">rovides bridging functionality between Ethernet backbone </w:t>
      </w:r>
      <w:r w:rsidRPr="00FC4C72">
        <w:t xml:space="preserve">and the </w:t>
      </w:r>
      <w:proofErr w:type="spellStart"/>
      <w:r w:rsidRPr="00FC4C72">
        <w:t>DyNet</w:t>
      </w:r>
      <w:proofErr w:type="spellEnd"/>
      <w:r w:rsidRPr="00FC4C72">
        <w:t xml:space="preserve"> fieldbus devices.</w:t>
      </w:r>
    </w:p>
    <w:p w14:paraId="4556EFA7" w14:textId="77777777" w:rsidR="00C730DA" w:rsidRDefault="00C730DA" w:rsidP="00F73DB6">
      <w:pPr>
        <w:pStyle w:val="CSILevel6"/>
      </w:pPr>
      <w:r w:rsidRPr="00FC4C72">
        <w:t>Large storage capacity</w:t>
      </w:r>
      <w:r>
        <w:t xml:space="preserve"> allows t</w:t>
      </w:r>
      <w:r w:rsidRPr="00A012BB">
        <w:t xml:space="preserve">he device </w:t>
      </w:r>
      <w:r>
        <w:t xml:space="preserve">to </w:t>
      </w:r>
      <w:r w:rsidRPr="00A012BB">
        <w:t xml:space="preserve">store large project files </w:t>
      </w:r>
      <w:proofErr w:type="gramStart"/>
      <w:r w:rsidRPr="00FC4C72">
        <w:t>internally;</w:t>
      </w:r>
      <w:proofErr w:type="gramEnd"/>
      <w:r w:rsidRPr="00A012BB">
        <w:t xml:space="preserve"> which apps use to </w:t>
      </w:r>
      <w:r w:rsidRPr="00FC4C72">
        <w:t>auto configure</w:t>
      </w:r>
      <w:r w:rsidRPr="00A012BB">
        <w:t xml:space="preserve"> their settings. This saves configuration time and ensures accuracy for phone and tablet control.</w:t>
      </w:r>
    </w:p>
    <w:p w14:paraId="3334BBE6" w14:textId="77777777" w:rsidR="00C730DA" w:rsidRPr="00A012BB" w:rsidRDefault="00C730DA" w:rsidP="00F73DB6">
      <w:pPr>
        <w:pStyle w:val="CSILevel6"/>
      </w:pPr>
      <w:r w:rsidRPr="00A012BB">
        <w:t>Inbuilt w</w:t>
      </w:r>
      <w:r w:rsidRPr="00FC4C72">
        <w:t xml:space="preserve">eb </w:t>
      </w:r>
      <w:r>
        <w:t>server a</w:t>
      </w:r>
      <w:r w:rsidRPr="00A012BB">
        <w:t>llows the user to check system settings via the Network Hardware Chec</w:t>
      </w:r>
      <w:r w:rsidRPr="00FC4C72">
        <w:t>ker and System Roll Call tools.</w:t>
      </w:r>
    </w:p>
    <w:p w14:paraId="0919456B" w14:textId="77777777" w:rsidR="00C730DA" w:rsidRPr="00A012BB" w:rsidRDefault="00C730DA" w:rsidP="00F73DB6">
      <w:pPr>
        <w:pStyle w:val="CSILevel6"/>
      </w:pPr>
      <w:r w:rsidRPr="00A012BB">
        <w:t>In</w:t>
      </w:r>
      <w:r>
        <w:t xml:space="preserve">ternal </w:t>
      </w:r>
      <w:r w:rsidRPr="00A012BB">
        <w:t xml:space="preserve">timeclock and schedule manager allow the user to manage operation and task scheduling without advanced </w:t>
      </w:r>
      <w:r w:rsidRPr="00FC4C72">
        <w:t>technical knowledge.</w:t>
      </w:r>
    </w:p>
    <w:p w14:paraId="2988CBB3" w14:textId="77777777" w:rsidR="00C730DA" w:rsidRPr="00A012BB" w:rsidRDefault="00C730DA" w:rsidP="00F73DB6">
      <w:pPr>
        <w:pStyle w:val="CSILevel6"/>
      </w:pPr>
      <w:r w:rsidRPr="00A012BB">
        <w:t>Powerful custom task engine</w:t>
      </w:r>
      <w:r>
        <w:t xml:space="preserve"> a</w:t>
      </w:r>
      <w:r w:rsidRPr="00A012BB">
        <w:t>llows users or third-party systems to run macros, such as ‘After Hours’, ‘</w:t>
      </w:r>
      <w:r w:rsidRPr="00FC4C72">
        <w:t>Shut Down’, ‘Welcome’ and more.</w:t>
      </w:r>
    </w:p>
    <w:p w14:paraId="7FFB63D8" w14:textId="77777777" w:rsidR="00C730DA" w:rsidRDefault="00C730DA" w:rsidP="00F73DB6">
      <w:pPr>
        <w:pStyle w:val="CSILevel6"/>
      </w:pPr>
      <w:r w:rsidRPr="00FC4C72">
        <w:t xml:space="preserve">Advanced interoperability </w:t>
      </w:r>
      <w:r>
        <w:t>s</w:t>
      </w:r>
      <w:r w:rsidRPr="00A012BB">
        <w:t>upports management of Philips Dynalite and IP fittings on a single system.</w:t>
      </w:r>
    </w:p>
    <w:p w14:paraId="6A326328" w14:textId="77777777" w:rsidR="00C730DA" w:rsidRDefault="00C730DA" w:rsidP="00F73DB6">
      <w:pPr>
        <w:pStyle w:val="CSILevel5"/>
      </w:pPr>
      <w:r>
        <w:t>Physical Characteristics</w:t>
      </w:r>
    </w:p>
    <w:p w14:paraId="2A12E1F4" w14:textId="77777777" w:rsidR="00C730DA" w:rsidRDefault="00C730DA" w:rsidP="00F73DB6">
      <w:pPr>
        <w:pStyle w:val="CSILevel6"/>
      </w:pPr>
      <w:r>
        <w:t>Dimensions: (H x W x D): 3.8” x 4.3” x 1.5” (97 x 110 x 38 mm)</w:t>
      </w:r>
    </w:p>
    <w:p w14:paraId="3173211D" w14:textId="77777777" w:rsidR="00C730DA" w:rsidRDefault="00C730DA" w:rsidP="00F73DB6">
      <w:pPr>
        <w:pStyle w:val="CSILevel6"/>
      </w:pPr>
      <w:r>
        <w:t>Packed Weight: 7.41 ounces (0.21 kg).</w:t>
      </w:r>
    </w:p>
    <w:p w14:paraId="28CA165A" w14:textId="77777777" w:rsidR="00C730DA" w:rsidRDefault="00C730DA" w:rsidP="00F73DB6">
      <w:pPr>
        <w:pStyle w:val="CSILevel6"/>
      </w:pPr>
      <w:r>
        <w:t>Construction: Low profile DIN-rail polycarbonate (6 unit)</w:t>
      </w:r>
    </w:p>
    <w:p w14:paraId="6BC832BD" w14:textId="77777777" w:rsidR="00C730DA" w:rsidRDefault="00C730DA" w:rsidP="00F73DB6">
      <w:pPr>
        <w:pStyle w:val="CSILevel6"/>
      </w:pPr>
      <w:r>
        <w:t>RS-485 Port Connections</w:t>
      </w:r>
    </w:p>
    <w:p w14:paraId="7A4F77C4" w14:textId="77777777" w:rsidR="00C730DA" w:rsidRDefault="00C730DA" w:rsidP="00F73DB6">
      <w:pPr>
        <w:pStyle w:val="CSILevel7"/>
      </w:pPr>
      <w:r>
        <w:t>Shield, GND, D-, D+, +Ve, AUX</w:t>
      </w:r>
    </w:p>
    <w:p w14:paraId="55B284D3" w14:textId="77777777" w:rsidR="00C730DA" w:rsidRDefault="00C730DA" w:rsidP="00F73DB6">
      <w:pPr>
        <w:pStyle w:val="CSILevel7"/>
      </w:pPr>
      <w:r>
        <w:t>All available on screw terminals</w:t>
      </w:r>
    </w:p>
    <w:p w14:paraId="3C9E7EC6" w14:textId="77777777" w:rsidR="00C730DA" w:rsidRDefault="00C730DA" w:rsidP="00BD4463">
      <w:pPr>
        <w:pStyle w:val="CSILevel7"/>
        <w:tabs>
          <w:tab w:val="clear" w:pos="2340"/>
        </w:tabs>
      </w:pPr>
      <w:r>
        <w:t>AWG #14 (1 x 2.5 mm²) conductor size</w:t>
      </w:r>
    </w:p>
    <w:p w14:paraId="27724FE4" w14:textId="77777777" w:rsidR="00C730DA" w:rsidRDefault="00C730DA" w:rsidP="00F73DB6">
      <w:pPr>
        <w:pStyle w:val="CSILevel7"/>
      </w:pPr>
      <w:r>
        <w:t>Also available on RJ12 socket</w:t>
      </w:r>
    </w:p>
    <w:p w14:paraId="676FAF20" w14:textId="77777777" w:rsidR="00C730DA" w:rsidRDefault="00C730DA" w:rsidP="00F73DB6">
      <w:pPr>
        <w:pStyle w:val="CSILevel6"/>
      </w:pPr>
      <w:r>
        <w:t>Ethernet Port Connections: RJ45 female socket</w:t>
      </w:r>
    </w:p>
    <w:p w14:paraId="429E3B89" w14:textId="77777777" w:rsidR="00C730DA" w:rsidRDefault="00C730DA" w:rsidP="00F73DB6">
      <w:pPr>
        <w:pStyle w:val="CSILevel6"/>
      </w:pPr>
      <w:r>
        <w:t>Supply Terminals</w:t>
      </w:r>
    </w:p>
    <w:p w14:paraId="4B5ED999" w14:textId="77777777" w:rsidR="00C730DA" w:rsidRDefault="00C730DA" w:rsidP="00F73DB6">
      <w:pPr>
        <w:pStyle w:val="CSILevel7"/>
      </w:pPr>
      <w:r>
        <w:t xml:space="preserve">1 x 2 pole 5 mm pluggable screw terminal (+, -), </w:t>
      </w:r>
    </w:p>
    <w:p w14:paraId="10CEB2D4" w14:textId="77777777" w:rsidR="00C730DA" w:rsidRDefault="00C730DA" w:rsidP="00F73DB6">
      <w:pPr>
        <w:pStyle w:val="CSILevel7"/>
      </w:pPr>
      <w:r>
        <w:t>AWG #14 (1 x 2.5 mm²) max conductor size per pole</w:t>
      </w:r>
    </w:p>
    <w:p w14:paraId="64AF263C" w14:textId="77777777" w:rsidR="00C730DA" w:rsidRDefault="00C730DA" w:rsidP="00F73DB6">
      <w:pPr>
        <w:pStyle w:val="CSILevel6"/>
      </w:pPr>
      <w:r>
        <w:t>Operating Conditions</w:t>
      </w:r>
    </w:p>
    <w:p w14:paraId="2E5AC6FB" w14:textId="77777777" w:rsidR="00C730DA" w:rsidRDefault="00C730DA" w:rsidP="00F73DB6">
      <w:pPr>
        <w:pStyle w:val="CSILevel7"/>
      </w:pPr>
      <w:r>
        <w:t>Temperature: 23 to 122° F ( -5 to 50° C) ambient</w:t>
      </w:r>
    </w:p>
    <w:p w14:paraId="6B905656" w14:textId="77777777" w:rsidR="00C730DA" w:rsidRDefault="00C730DA" w:rsidP="00F73DB6">
      <w:pPr>
        <w:pStyle w:val="CSILevel7"/>
      </w:pPr>
      <w:r>
        <w:t>Humidity: 0 to 90% non-condensing</w:t>
      </w:r>
    </w:p>
    <w:p w14:paraId="1B4D0234" w14:textId="77777777" w:rsidR="00C730DA" w:rsidRDefault="00C730DA" w:rsidP="00F73DB6">
      <w:pPr>
        <w:pStyle w:val="CSILevel6"/>
      </w:pPr>
      <w:r>
        <w:t>Storage &amp; Transport</w:t>
      </w:r>
    </w:p>
    <w:p w14:paraId="745A3A29" w14:textId="77777777" w:rsidR="00C730DA" w:rsidRDefault="00C730DA" w:rsidP="00F73DB6">
      <w:pPr>
        <w:pStyle w:val="CSILevel7"/>
      </w:pPr>
      <w:r>
        <w:t>Temperature: 13 to 158° F ( -25 to 70° C) ambient</w:t>
      </w:r>
    </w:p>
    <w:p w14:paraId="44763CB7" w14:textId="77777777" w:rsidR="00C730DA" w:rsidRDefault="00C730DA" w:rsidP="00F73DB6">
      <w:pPr>
        <w:pStyle w:val="CSILevel7"/>
      </w:pPr>
      <w:r>
        <w:t>Humidity: 0 to 90% non-condensing</w:t>
      </w:r>
    </w:p>
    <w:p w14:paraId="07042235" w14:textId="77777777" w:rsidR="00C730DA" w:rsidRDefault="00C730DA" w:rsidP="00F73DB6">
      <w:pPr>
        <w:pStyle w:val="CSILevel5"/>
      </w:pPr>
      <w:r>
        <w:t>Electrical Characteristics</w:t>
      </w:r>
    </w:p>
    <w:p w14:paraId="44A10A0B" w14:textId="77777777" w:rsidR="00C730DA" w:rsidRDefault="00C730DA" w:rsidP="00F73DB6">
      <w:pPr>
        <w:pStyle w:val="CSILevel6"/>
      </w:pPr>
      <w:r>
        <w:t>Dual supply option</w:t>
      </w:r>
    </w:p>
    <w:p w14:paraId="710B2A13" w14:textId="77777777" w:rsidR="00C730DA" w:rsidRDefault="00C730DA" w:rsidP="00F73DB6">
      <w:pPr>
        <w:pStyle w:val="CSILevel7"/>
      </w:pPr>
      <w:r>
        <w:t>12 / 24 VDC from an external regulated SELV / Class 2 power supply</w:t>
      </w:r>
    </w:p>
    <w:p w14:paraId="545A1230" w14:textId="77777777" w:rsidR="00C730DA" w:rsidRDefault="00C730DA" w:rsidP="00F73DB6">
      <w:pPr>
        <w:pStyle w:val="CSILevel8"/>
      </w:pPr>
      <w:r>
        <w:t xml:space="preserve">Max 100 mA @ 12 V plus </w:t>
      </w:r>
      <w:proofErr w:type="spellStart"/>
      <w:r>
        <w:t>DyNet</w:t>
      </w:r>
      <w:proofErr w:type="spellEnd"/>
      <w:r>
        <w:t xml:space="preserve"> load, </w:t>
      </w:r>
    </w:p>
    <w:p w14:paraId="1E789BDF" w14:textId="77777777" w:rsidR="00C730DA" w:rsidRDefault="00C730DA" w:rsidP="00F73DB6">
      <w:pPr>
        <w:pStyle w:val="CSILevel8"/>
      </w:pPr>
      <w:r>
        <w:t xml:space="preserve">Max 50 mA @ 24 V plus </w:t>
      </w:r>
      <w:proofErr w:type="spellStart"/>
      <w:r>
        <w:t>DyNet</w:t>
      </w:r>
      <w:proofErr w:type="spellEnd"/>
      <w:r>
        <w:t xml:space="preserve"> load</w:t>
      </w:r>
    </w:p>
    <w:p w14:paraId="14008B16" w14:textId="77777777" w:rsidR="00C730DA" w:rsidRDefault="00C730DA" w:rsidP="00F73DB6">
      <w:pPr>
        <w:pStyle w:val="CSILevel7"/>
      </w:pPr>
      <w:r>
        <w:t xml:space="preserve">12 / 24 VDC from </w:t>
      </w:r>
      <w:proofErr w:type="spellStart"/>
      <w:r>
        <w:t>DyNet</w:t>
      </w:r>
      <w:proofErr w:type="spellEnd"/>
      <w:r>
        <w:t xml:space="preserve"> (no external PS connected). </w:t>
      </w:r>
    </w:p>
    <w:p w14:paraId="73E492FF" w14:textId="77777777" w:rsidR="00C730DA" w:rsidRPr="00FB515D" w:rsidRDefault="00C730DA" w:rsidP="00F73DB6">
      <w:pPr>
        <w:pStyle w:val="CSILevel8"/>
        <w:rPr>
          <w:lang w:val="de-DE"/>
        </w:rPr>
      </w:pPr>
      <w:r w:rsidRPr="00FB515D">
        <w:rPr>
          <w:lang w:val="de-DE"/>
        </w:rPr>
        <w:t xml:space="preserve">Max 100 mA @ 12 V, max 50 mA @ 24 V </w:t>
      </w:r>
    </w:p>
    <w:p w14:paraId="22E82FD5" w14:textId="77777777" w:rsidR="00C730DA" w:rsidRDefault="00C730DA" w:rsidP="00F73DB6">
      <w:pPr>
        <w:pStyle w:val="CSILevel6"/>
      </w:pPr>
      <w:proofErr w:type="spellStart"/>
      <w:r>
        <w:t>DyNet</w:t>
      </w:r>
      <w:proofErr w:type="spellEnd"/>
      <w:r>
        <w:t xml:space="preserve"> DC Supply</w:t>
      </w:r>
    </w:p>
    <w:p w14:paraId="407FC722" w14:textId="77777777" w:rsidR="00C730DA" w:rsidRDefault="00C730DA" w:rsidP="00F73DB6">
      <w:pPr>
        <w:pStyle w:val="CSILevel7"/>
      </w:pPr>
      <w:r>
        <w:t>Max 200 mA contribution to the network (when powered from external power supply)</w:t>
      </w:r>
    </w:p>
    <w:p w14:paraId="01074B82" w14:textId="77777777" w:rsidR="00C730DA" w:rsidRDefault="00C730DA" w:rsidP="00F73DB6">
      <w:pPr>
        <w:pStyle w:val="CSILevel7"/>
      </w:pPr>
      <w:r>
        <w:t xml:space="preserve">Power supply voltage shall match network </w:t>
      </w:r>
      <w:proofErr w:type="gramStart"/>
      <w:r>
        <w:t>voltage</w:t>
      </w:r>
      <w:proofErr w:type="gramEnd"/>
    </w:p>
    <w:p w14:paraId="0FE859C6" w14:textId="77777777" w:rsidR="00C730DA" w:rsidRDefault="00C730DA" w:rsidP="00F73DB6">
      <w:pPr>
        <w:pStyle w:val="CSILevel5"/>
      </w:pPr>
      <w:r>
        <w:t>Control Characteristics</w:t>
      </w:r>
    </w:p>
    <w:p w14:paraId="5FC8C676" w14:textId="77777777" w:rsidR="00C730DA" w:rsidRDefault="00C730DA" w:rsidP="00F73DB6">
      <w:pPr>
        <w:pStyle w:val="CSILevel6"/>
      </w:pPr>
      <w:r>
        <w:t>Communications Ports</w:t>
      </w:r>
    </w:p>
    <w:p w14:paraId="347297CA" w14:textId="77777777" w:rsidR="00C730DA" w:rsidRDefault="00C730DA" w:rsidP="00F73DB6">
      <w:pPr>
        <w:pStyle w:val="CSILevel7"/>
      </w:pPr>
      <w:r>
        <w:t xml:space="preserve">One RS-485 </w:t>
      </w:r>
      <w:proofErr w:type="spellStart"/>
      <w:r>
        <w:t>DyNet</w:t>
      </w:r>
      <w:proofErr w:type="spellEnd"/>
      <w:r>
        <w:t xml:space="preserve"> serial port</w:t>
      </w:r>
    </w:p>
    <w:p w14:paraId="2B35E65E" w14:textId="77777777" w:rsidR="00C730DA" w:rsidRDefault="00C730DA" w:rsidP="00F73DB6">
      <w:pPr>
        <w:pStyle w:val="CSILevel7"/>
      </w:pPr>
      <w:r>
        <w:lastRenderedPageBreak/>
        <w:t>One 10/100BaseT Ethernet port</w:t>
      </w:r>
    </w:p>
    <w:p w14:paraId="4DD370A6" w14:textId="77777777" w:rsidR="00C730DA" w:rsidRDefault="00C730DA" w:rsidP="00F73DB6">
      <w:pPr>
        <w:pStyle w:val="CSILevel6"/>
      </w:pPr>
      <w:r>
        <w:t>Supported Ethernet Protocols</w:t>
      </w:r>
    </w:p>
    <w:p w14:paraId="43957B9A" w14:textId="77777777" w:rsidR="00C730DA" w:rsidRDefault="00C730DA" w:rsidP="00F73DB6">
      <w:pPr>
        <w:pStyle w:val="CSILevel7"/>
      </w:pPr>
      <w:r>
        <w:t>TCP/IP (TCP, UDP)</w:t>
      </w:r>
    </w:p>
    <w:p w14:paraId="58B3A0FB" w14:textId="77777777" w:rsidR="00C730DA" w:rsidRDefault="00C730DA" w:rsidP="00F73DB6">
      <w:pPr>
        <w:pStyle w:val="CSILevel7"/>
      </w:pPr>
      <w:r>
        <w:t>HTTP, FTP</w:t>
      </w:r>
    </w:p>
    <w:p w14:paraId="7E339572" w14:textId="77777777" w:rsidR="00C730DA" w:rsidRDefault="00C730DA" w:rsidP="00F73DB6">
      <w:pPr>
        <w:pStyle w:val="CSILevel7"/>
        <w:tabs>
          <w:tab w:val="clear" w:pos="2340"/>
          <w:tab w:val="left" w:pos="2610"/>
        </w:tabs>
      </w:pPr>
      <w:r>
        <w:t>IPv4, IPv6</w:t>
      </w:r>
    </w:p>
    <w:p w14:paraId="1BF93592" w14:textId="77777777" w:rsidR="00C730DA" w:rsidRDefault="00C730DA" w:rsidP="00F73DB6">
      <w:pPr>
        <w:pStyle w:val="CSILevel6"/>
      </w:pPr>
      <w:r>
        <w:t>Storage Capacity</w:t>
      </w:r>
    </w:p>
    <w:p w14:paraId="4288DEF5" w14:textId="77777777" w:rsidR="00C730DA" w:rsidRDefault="00C730DA" w:rsidP="00F73DB6">
      <w:pPr>
        <w:pStyle w:val="CSILevel7"/>
      </w:pPr>
      <w:r>
        <w:t>Max 16 MB for XML file storage</w:t>
      </w:r>
    </w:p>
    <w:p w14:paraId="17DE2A55" w14:textId="77777777" w:rsidR="00C730DA" w:rsidRDefault="00C730DA" w:rsidP="00F73DB6">
      <w:pPr>
        <w:pStyle w:val="CSILevel7"/>
      </w:pPr>
      <w:r>
        <w:t>28-day rolling network log</w:t>
      </w:r>
    </w:p>
    <w:p w14:paraId="410AC3BD" w14:textId="77777777" w:rsidR="00C730DA" w:rsidRDefault="00C730DA" w:rsidP="00F73DB6">
      <w:pPr>
        <w:pStyle w:val="CSILevel6"/>
      </w:pPr>
      <w:r>
        <w:t>User Controls</w:t>
      </w:r>
    </w:p>
    <w:p w14:paraId="550400BA" w14:textId="77777777" w:rsidR="00C730DA" w:rsidRDefault="00C730DA" w:rsidP="00F73DB6">
      <w:pPr>
        <w:pStyle w:val="CSILevel7"/>
      </w:pPr>
      <w:r>
        <w:t xml:space="preserve">Service </w:t>
      </w:r>
      <w:proofErr w:type="gramStart"/>
      <w:r>
        <w:t>switch</w:t>
      </w:r>
      <w:proofErr w:type="gramEnd"/>
    </w:p>
    <w:p w14:paraId="159CBBF6" w14:textId="77777777" w:rsidR="00C730DA" w:rsidRDefault="00C730DA" w:rsidP="00F73DB6">
      <w:pPr>
        <w:pStyle w:val="CSILevel7"/>
      </w:pPr>
      <w:r>
        <w:t>Service LED</w:t>
      </w:r>
    </w:p>
    <w:p w14:paraId="38E37E6C" w14:textId="77777777" w:rsidR="00C730DA" w:rsidRDefault="00C730DA" w:rsidP="00F73DB6">
      <w:pPr>
        <w:pStyle w:val="CSILevel7"/>
        <w:tabs>
          <w:tab w:val="clear" w:pos="2340"/>
        </w:tabs>
      </w:pPr>
      <w:r>
        <w:t>Ethernet LED’s status</w:t>
      </w:r>
    </w:p>
    <w:p w14:paraId="0A75B59A" w14:textId="77777777" w:rsidR="00C730DA" w:rsidRDefault="00C730DA" w:rsidP="00F73DB6">
      <w:pPr>
        <w:pStyle w:val="CSILevel6"/>
      </w:pPr>
      <w:r>
        <w:t>Diagnostic Functions: Device Online / Offline status</w:t>
      </w:r>
    </w:p>
    <w:p w14:paraId="60C4898B" w14:textId="77777777" w:rsidR="00C730DA" w:rsidRDefault="00C730DA" w:rsidP="00F73DB6">
      <w:pPr>
        <w:pStyle w:val="CSILevel5"/>
      </w:pPr>
      <w:r>
        <w:t>Certification</w:t>
      </w:r>
    </w:p>
    <w:p w14:paraId="6EDD86F7" w14:textId="77777777" w:rsidR="00C730DA" w:rsidRDefault="00C730DA" w:rsidP="00F73DB6">
      <w:pPr>
        <w:pStyle w:val="CSILevel6"/>
      </w:pPr>
      <w:r>
        <w:t>Envision Gateway shall meet appropriate standards of:</w:t>
      </w:r>
    </w:p>
    <w:p w14:paraId="438F9A08" w14:textId="77777777" w:rsidR="00C730DA" w:rsidRDefault="00C730DA" w:rsidP="00F73DB6">
      <w:pPr>
        <w:pStyle w:val="CSILevel7"/>
      </w:pPr>
      <w:r>
        <w:t>CE</w:t>
      </w:r>
    </w:p>
    <w:p w14:paraId="7714F8BF" w14:textId="77777777" w:rsidR="00C730DA" w:rsidRDefault="00C730DA" w:rsidP="00F73DB6">
      <w:pPr>
        <w:pStyle w:val="CSILevel7"/>
      </w:pPr>
      <w:r>
        <w:t>C-Tick,</w:t>
      </w:r>
    </w:p>
    <w:p w14:paraId="7A97C167" w14:textId="77777777" w:rsidR="00C730DA" w:rsidRDefault="00C730DA" w:rsidP="00F73DB6">
      <w:pPr>
        <w:pStyle w:val="CSILevel7"/>
        <w:tabs>
          <w:tab w:val="clear" w:pos="2340"/>
        </w:tabs>
      </w:pPr>
      <w:r>
        <w:t>Underwriters Laboratories</w:t>
      </w:r>
    </w:p>
    <w:p w14:paraId="2AE37CBD" w14:textId="77777777" w:rsidR="00C730DA" w:rsidRDefault="00C730DA" w:rsidP="00F73DB6">
      <w:pPr>
        <w:pStyle w:val="CSILevel7"/>
      </w:pPr>
      <w:r>
        <w:t>FCC</w:t>
      </w:r>
    </w:p>
    <w:p w14:paraId="74351CEC" w14:textId="77777777" w:rsidR="00C730DA" w:rsidRDefault="00C730DA" w:rsidP="00F73DB6">
      <w:pPr>
        <w:pStyle w:val="CSILevel7"/>
      </w:pPr>
      <w:r>
        <w:t>ICES</w:t>
      </w:r>
    </w:p>
    <w:p w14:paraId="34A387C4" w14:textId="77777777" w:rsidR="00C730DA" w:rsidRDefault="00C730DA" w:rsidP="00F73DB6">
      <w:pPr>
        <w:pStyle w:val="CSILevel5"/>
      </w:pPr>
      <w:r w:rsidRPr="00C3620D">
        <w:t>Equipment List (</w:t>
      </w:r>
      <w:r w:rsidRPr="005408B3">
        <w:t>quantities as shown in schedules, tables, and drawings</w:t>
      </w:r>
      <w:r w:rsidRPr="00C3620D">
        <w:t>):</w:t>
      </w:r>
    </w:p>
    <w:p w14:paraId="0EDA2B31" w14:textId="1C016D02" w:rsidR="00C730DA" w:rsidRDefault="00C730DA" w:rsidP="002B15DB">
      <w:pPr>
        <w:pStyle w:val="CSILevel6"/>
      </w:pPr>
      <w:r>
        <w:t>PDEG</w:t>
      </w:r>
      <w:r w:rsidR="002B15DB">
        <w:tab/>
      </w:r>
      <w:r w:rsidR="002B15DB">
        <w:tab/>
      </w:r>
      <w:r w:rsidR="002B15DB">
        <w:tab/>
      </w:r>
      <w:r w:rsidR="002B15DB">
        <w:tab/>
        <w:t xml:space="preserve">(Philips </w:t>
      </w:r>
      <w:r>
        <w:t>12NC – 913703013809</w:t>
      </w:r>
      <w:r w:rsidR="002B15DB">
        <w:t>)</w:t>
      </w:r>
    </w:p>
    <w:p w14:paraId="36B3589E" w14:textId="576AEA6A" w:rsidR="002B15DB" w:rsidRDefault="002B15DB" w:rsidP="00F73DB6">
      <w:pPr>
        <w:pStyle w:val="CSILevel6"/>
      </w:pPr>
      <w:r>
        <w:t>PDEB</w:t>
      </w:r>
      <w:r>
        <w:tab/>
      </w:r>
      <w:r>
        <w:tab/>
      </w:r>
      <w:r>
        <w:tab/>
      </w:r>
      <w:r>
        <w:tab/>
        <w:t xml:space="preserve">(Philips 12NC – </w:t>
      </w:r>
      <w:r w:rsidRPr="00A53A20">
        <w:t>913703240009</w:t>
      </w:r>
      <w:r>
        <w:rPr>
          <w:rFonts w:ascii="Tahoma" w:hAnsi="Tahoma" w:cs="Tahoma"/>
          <w:color w:val="3C3C3C"/>
          <w:sz w:val="21"/>
          <w:szCs w:val="21"/>
        </w:rPr>
        <w:t xml:space="preserve">) </w:t>
      </w:r>
      <w:r>
        <w:t xml:space="preserve"> </w:t>
      </w:r>
    </w:p>
    <w:p w14:paraId="62B7C1D6" w14:textId="77777777" w:rsidR="00C730DA" w:rsidRPr="00FA1810" w:rsidRDefault="00C730DA" w:rsidP="00C730DA">
      <w:pPr>
        <w:tabs>
          <w:tab w:val="left" w:pos="1080"/>
          <w:tab w:val="left" w:pos="1800"/>
          <w:tab w:val="left" w:pos="2520"/>
          <w:tab w:val="left" w:pos="3240"/>
          <w:tab w:val="left" w:pos="3960"/>
          <w:tab w:val="left" w:pos="4680"/>
        </w:tabs>
      </w:pPr>
    </w:p>
    <w:p w14:paraId="28F101DD" w14:textId="77777777" w:rsidR="00C730DA" w:rsidRPr="00FA1810" w:rsidRDefault="00C730DA" w:rsidP="00C730DA">
      <w:pPr>
        <w:tabs>
          <w:tab w:val="left" w:pos="1080"/>
          <w:tab w:val="left" w:pos="1800"/>
          <w:tab w:val="left" w:pos="2520"/>
          <w:tab w:val="left" w:pos="3240"/>
          <w:tab w:val="left" w:pos="3960"/>
          <w:tab w:val="left" w:pos="4680"/>
        </w:tabs>
      </w:pPr>
    </w:p>
    <w:p w14:paraId="40E15486" w14:textId="77777777" w:rsidR="00C730DA" w:rsidRPr="00FA1810" w:rsidRDefault="00C730DA" w:rsidP="00F73DB6">
      <w:pPr>
        <w:pStyle w:val="CSILevel4"/>
      </w:pPr>
      <w:proofErr w:type="spellStart"/>
      <w:r w:rsidRPr="00FA1810">
        <w:t>DyNet</w:t>
      </w:r>
      <w:proofErr w:type="spellEnd"/>
      <w:r w:rsidRPr="00FA1810">
        <w:t xml:space="preserve"> Multi-function Input Interface</w:t>
      </w:r>
    </w:p>
    <w:p w14:paraId="1F747F55" w14:textId="77777777" w:rsidR="00C730DA" w:rsidRPr="00C3620D" w:rsidRDefault="00C730DA" w:rsidP="00F73DB6">
      <w:pPr>
        <w:pStyle w:val="CSILevel5"/>
      </w:pPr>
      <w:r w:rsidRPr="00C3620D">
        <w:t>General</w:t>
      </w:r>
    </w:p>
    <w:p w14:paraId="5345B3DF" w14:textId="77777777" w:rsidR="00C730DA" w:rsidRPr="00C3620D" w:rsidRDefault="00C730DA" w:rsidP="00F73DB6">
      <w:pPr>
        <w:pStyle w:val="CSILevel6"/>
      </w:pPr>
      <w:r w:rsidRPr="00C3620D">
        <w:t xml:space="preserve">The </w:t>
      </w:r>
      <w:r>
        <w:t>Dynalite</w:t>
      </w:r>
      <w:r w:rsidRPr="00C3620D">
        <w:t xml:space="preserve"> DDMIDC8-NA is a flexible digital/analog input device designed for the </w:t>
      </w:r>
      <w:proofErr w:type="spellStart"/>
      <w:r w:rsidRPr="00C3620D">
        <w:t>DyNet</w:t>
      </w:r>
      <w:proofErr w:type="spellEnd"/>
      <w:r w:rsidRPr="00C3620D">
        <w:t xml:space="preserve"> RS485 networks. </w:t>
      </w:r>
    </w:p>
    <w:p w14:paraId="3412639B" w14:textId="77777777" w:rsidR="00C730DA" w:rsidRPr="00C3620D" w:rsidRDefault="00C730DA" w:rsidP="00F73DB6">
      <w:pPr>
        <w:pStyle w:val="CSILevel6"/>
      </w:pPr>
      <w:r w:rsidRPr="00C3620D">
        <w:t>The interface is capable of comprehensive conditional and sequential logic and arithmetic functions.</w:t>
      </w:r>
    </w:p>
    <w:p w14:paraId="4083F2DF" w14:textId="77777777" w:rsidR="00C730DA" w:rsidRPr="00C3620D" w:rsidRDefault="00C730DA" w:rsidP="00F73DB6">
      <w:pPr>
        <w:pStyle w:val="CSILevel6"/>
      </w:pPr>
      <w:r w:rsidRPr="00C3620D">
        <w:t xml:space="preserve">The interface shall enable cost effective integration between the </w:t>
      </w:r>
      <w:r>
        <w:t>Dynalite</w:t>
      </w:r>
      <w:r w:rsidRPr="00C3620D">
        <w:t xml:space="preserve"> controls system and </w:t>
      </w:r>
      <w:proofErr w:type="gramStart"/>
      <w:r w:rsidRPr="00C3620D">
        <w:t>third party</w:t>
      </w:r>
      <w:proofErr w:type="gramEnd"/>
      <w:r w:rsidRPr="00C3620D">
        <w:t xml:space="preserve"> equipment and systems such as security, HVAC and BMS.</w:t>
      </w:r>
    </w:p>
    <w:p w14:paraId="21092C61" w14:textId="77777777" w:rsidR="00C730DA" w:rsidRPr="00C3620D" w:rsidRDefault="00C730DA" w:rsidP="00F73DB6">
      <w:pPr>
        <w:pStyle w:val="CSILevel5"/>
      </w:pPr>
      <w:r w:rsidRPr="00C3620D">
        <w:t xml:space="preserve">Mechanical </w:t>
      </w:r>
    </w:p>
    <w:p w14:paraId="77F85722" w14:textId="77777777" w:rsidR="00C730DA" w:rsidRPr="00C3620D" w:rsidRDefault="00C730DA" w:rsidP="00F73DB6">
      <w:pPr>
        <w:pStyle w:val="CSILevel6"/>
      </w:pPr>
      <w:r w:rsidRPr="00C3620D">
        <w:t>Each module shall be labeled with manufacturer’s name, catalog number, and ratings.</w:t>
      </w:r>
    </w:p>
    <w:p w14:paraId="0D33A1A6" w14:textId="77777777" w:rsidR="00C730DA" w:rsidRPr="00C3620D" w:rsidRDefault="00C730DA" w:rsidP="00F73DB6">
      <w:pPr>
        <w:pStyle w:val="CSILevel6"/>
      </w:pPr>
      <w:r w:rsidRPr="00C3620D">
        <w:t xml:space="preserve">Interface enclosure shall be designed for mounting on </w:t>
      </w:r>
      <w:proofErr w:type="gramStart"/>
      <w:r w:rsidRPr="00C3620D">
        <w:t>thirty-five millimeter</w:t>
      </w:r>
      <w:proofErr w:type="gramEnd"/>
      <w:r w:rsidRPr="00C3620D">
        <w:t xml:space="preserve"> (35mm) DIN rail and factory wired.</w:t>
      </w:r>
    </w:p>
    <w:p w14:paraId="10CD1F2B" w14:textId="77777777" w:rsidR="00C730DA" w:rsidRPr="00C3620D" w:rsidRDefault="00C730DA" w:rsidP="00F73DB6">
      <w:pPr>
        <w:pStyle w:val="CSILevel6"/>
      </w:pPr>
      <w:r w:rsidRPr="00C3620D">
        <w:t xml:space="preserve">External fixing points shall be provided for attachment without the use of DIN rail. </w:t>
      </w:r>
    </w:p>
    <w:p w14:paraId="28318180" w14:textId="77777777" w:rsidR="00C730DA" w:rsidRPr="00C3620D" w:rsidRDefault="00C730DA" w:rsidP="00F73DB6">
      <w:pPr>
        <w:pStyle w:val="CSILevel6"/>
      </w:pPr>
      <w:r w:rsidRPr="00C3620D">
        <w:t xml:space="preserve">Construction shall be industry standard </w:t>
      </w:r>
      <w:proofErr w:type="gramStart"/>
      <w:r w:rsidRPr="00C3620D">
        <w:t>6 unit</w:t>
      </w:r>
      <w:proofErr w:type="gramEnd"/>
      <w:r w:rsidRPr="00C3620D">
        <w:t xml:space="preserve"> wide polycarbonate DIN Rail case.</w:t>
      </w:r>
    </w:p>
    <w:p w14:paraId="0E41CCEA" w14:textId="77777777" w:rsidR="00C730DA" w:rsidRPr="00C3620D" w:rsidRDefault="00C730DA" w:rsidP="00F73DB6">
      <w:pPr>
        <w:pStyle w:val="CSILevel6"/>
      </w:pPr>
      <w:r w:rsidRPr="00C3620D">
        <w:t>The unit shall measure no more than 3.7 x 4.1 x 3.0 inches (94 x 104.2 x 76.2 mm).</w:t>
      </w:r>
    </w:p>
    <w:p w14:paraId="0D5EF671" w14:textId="77777777" w:rsidR="00C730DA" w:rsidRPr="00C3620D" w:rsidRDefault="00C730DA" w:rsidP="00F73DB6">
      <w:pPr>
        <w:pStyle w:val="CSILevel6"/>
      </w:pPr>
      <w:r w:rsidRPr="00C3620D">
        <w:t>The unit shall weigh no more than 0.60 pounds (0.27 kg).</w:t>
      </w:r>
    </w:p>
    <w:p w14:paraId="0F2100D4" w14:textId="77777777" w:rsidR="00C730DA" w:rsidRPr="00C3620D" w:rsidRDefault="00C730DA" w:rsidP="00F73DB6">
      <w:pPr>
        <w:pStyle w:val="CSILevel6"/>
      </w:pPr>
      <w:r w:rsidRPr="00C3620D">
        <w:t xml:space="preserve">The unit shall operate </w:t>
      </w:r>
      <w:proofErr w:type="gramStart"/>
      <w:r w:rsidRPr="00C3620D">
        <w:t>within:</w:t>
      </w:r>
      <w:proofErr w:type="gramEnd"/>
      <w:r w:rsidRPr="00C3620D">
        <w:t xml:space="preserve"> 32 to 122 degrees Fahrenheit (0 - 50°C) in zero (0) to 90 percent relative humidity, non-condensing.</w:t>
      </w:r>
    </w:p>
    <w:p w14:paraId="00298C34" w14:textId="77777777" w:rsidR="00C730DA" w:rsidRPr="00C3620D" w:rsidRDefault="00C730DA" w:rsidP="00F73DB6">
      <w:pPr>
        <w:pStyle w:val="CSILevel6"/>
      </w:pPr>
      <w:r w:rsidRPr="00C3620D">
        <w:t>Interface shall be FCC and RoHS compliant.</w:t>
      </w:r>
    </w:p>
    <w:p w14:paraId="54F4496E" w14:textId="77777777" w:rsidR="00C730DA" w:rsidRPr="00C3620D" w:rsidRDefault="00C730DA" w:rsidP="00F73DB6">
      <w:pPr>
        <w:pStyle w:val="CSILevel6"/>
      </w:pPr>
      <w:r w:rsidRPr="00C3620D">
        <w:t>User controls shall provide LED status indicator for each digital input.</w:t>
      </w:r>
    </w:p>
    <w:p w14:paraId="3AB1F70D" w14:textId="77777777" w:rsidR="00C730DA" w:rsidRPr="00C3620D" w:rsidRDefault="00C730DA" w:rsidP="00F73DB6">
      <w:pPr>
        <w:pStyle w:val="CSILevel6"/>
      </w:pPr>
      <w:r w:rsidRPr="00C3620D">
        <w:t xml:space="preserve">The </w:t>
      </w:r>
      <w:proofErr w:type="spellStart"/>
      <w:r w:rsidRPr="00C3620D">
        <w:t>DyNet</w:t>
      </w:r>
      <w:proofErr w:type="spellEnd"/>
      <w:r w:rsidRPr="00C3620D">
        <w:t xml:space="preserve"> Input Interface shall have four (4) Analog Inputs each consisting of two (2) connections (CH, GND) provided by 1x</w:t>
      </w:r>
      <w:r>
        <w:t>14 AWG</w:t>
      </w:r>
      <w:r w:rsidRPr="00C3620D">
        <w:t xml:space="preserve"> screw terminals.</w:t>
      </w:r>
    </w:p>
    <w:p w14:paraId="585F79C6" w14:textId="77777777" w:rsidR="00C730DA" w:rsidRPr="00C3620D" w:rsidRDefault="00C730DA" w:rsidP="00F73DB6">
      <w:pPr>
        <w:pStyle w:val="CSILevel6"/>
      </w:pPr>
      <w:r w:rsidRPr="00C3620D">
        <w:t xml:space="preserve">Analog Input shall be rated in a software selectable 0-5 volt or </w:t>
      </w:r>
      <w:proofErr w:type="gramStart"/>
      <w:r w:rsidRPr="00C3620D">
        <w:t>0-10 volt</w:t>
      </w:r>
      <w:proofErr w:type="gramEnd"/>
      <w:r w:rsidRPr="00C3620D">
        <w:t xml:space="preserve"> range.</w:t>
      </w:r>
    </w:p>
    <w:p w14:paraId="61CF88C7" w14:textId="77777777" w:rsidR="00C730DA" w:rsidRPr="00C3620D" w:rsidRDefault="00C730DA" w:rsidP="00F73DB6">
      <w:pPr>
        <w:pStyle w:val="CSILevel6"/>
      </w:pPr>
      <w:r w:rsidRPr="00C3620D">
        <w:t xml:space="preserve">The </w:t>
      </w:r>
      <w:proofErr w:type="spellStart"/>
      <w:r w:rsidRPr="00C3620D">
        <w:t>DyNet</w:t>
      </w:r>
      <w:proofErr w:type="spellEnd"/>
      <w:r w:rsidRPr="00C3620D">
        <w:t xml:space="preserve"> Input Interface shall have eight (8) Digital Inputs each consisting of </w:t>
      </w:r>
      <w:r w:rsidRPr="00C3620D">
        <w:lastRenderedPageBreak/>
        <w:t>two (2) connections (A, B) provided by screw terminals.</w:t>
      </w:r>
    </w:p>
    <w:p w14:paraId="71BF310D" w14:textId="77777777" w:rsidR="00C730DA" w:rsidRPr="00C3620D" w:rsidRDefault="00C730DA" w:rsidP="00F73DB6">
      <w:pPr>
        <w:pStyle w:val="CSILevel6"/>
      </w:pPr>
      <w:r w:rsidRPr="00C3620D">
        <w:t xml:space="preserve">Digital Input shall be rated in a </w:t>
      </w:r>
      <w:proofErr w:type="gramStart"/>
      <w:r w:rsidRPr="00C3620D">
        <w:t>0-24 volt</w:t>
      </w:r>
      <w:proofErr w:type="gramEnd"/>
      <w:r w:rsidRPr="00C3620D">
        <w:t xml:space="preserve"> AC/DC (Class 2) range or as dry contacts.</w:t>
      </w:r>
    </w:p>
    <w:p w14:paraId="4EC9BC1A" w14:textId="77777777" w:rsidR="00C730DA" w:rsidRPr="00C3620D" w:rsidRDefault="00C730DA" w:rsidP="00F73DB6">
      <w:pPr>
        <w:pStyle w:val="CSILevel6"/>
      </w:pPr>
      <w:r w:rsidRPr="00C3620D">
        <w:t xml:space="preserve">The </w:t>
      </w:r>
      <w:proofErr w:type="spellStart"/>
      <w:r w:rsidRPr="00C3620D">
        <w:t>DyNet</w:t>
      </w:r>
      <w:proofErr w:type="spellEnd"/>
      <w:r w:rsidRPr="00C3620D">
        <w:t xml:space="preserve"> RS-485 Serial Port connections shall </w:t>
      </w:r>
      <w:r>
        <w:t xml:space="preserve">be </w:t>
      </w:r>
      <w:r w:rsidRPr="00C3620D">
        <w:t>provided by screw terminals.</w:t>
      </w:r>
    </w:p>
    <w:p w14:paraId="2C421F5E" w14:textId="77777777" w:rsidR="00C730DA" w:rsidRPr="00C3620D" w:rsidRDefault="00C730DA" w:rsidP="00F73DB6">
      <w:pPr>
        <w:pStyle w:val="CSILevel5"/>
      </w:pPr>
      <w:r w:rsidRPr="00C3620D">
        <w:t>Electrical</w:t>
      </w:r>
    </w:p>
    <w:p w14:paraId="7FBA1E87" w14:textId="77777777" w:rsidR="00C730DA" w:rsidRPr="00C3620D" w:rsidRDefault="00C730DA" w:rsidP="00F73DB6">
      <w:pPr>
        <w:pStyle w:val="CSILevel6"/>
      </w:pPr>
      <w:r w:rsidRPr="00C3620D">
        <w:t xml:space="preserve">Input power shall be </w:t>
      </w:r>
      <w:r>
        <w:t>twenty-four volts DC (24VDC)</w:t>
      </w:r>
      <w:r w:rsidRPr="00C3620D">
        <w:t xml:space="preserve"> provided from the </w:t>
      </w:r>
      <w:proofErr w:type="spellStart"/>
      <w:r w:rsidRPr="00C3620D">
        <w:t>DyNet</w:t>
      </w:r>
      <w:proofErr w:type="spellEnd"/>
      <w:r w:rsidRPr="00C3620D">
        <w:t xml:space="preserve"> network connection or external power supply.</w:t>
      </w:r>
    </w:p>
    <w:p w14:paraId="223228E4" w14:textId="77777777" w:rsidR="00C730DA" w:rsidRPr="00C3620D" w:rsidRDefault="00C730DA" w:rsidP="00F73DB6">
      <w:pPr>
        <w:pStyle w:val="CSILevel6"/>
      </w:pPr>
      <w:r w:rsidRPr="00C3620D">
        <w:t>Nominal power rating with twenty (20mA) milliamp load on +5V output (four (4) 1K ohm potentiometers connected) shall not exceed seventy milliamps (70mA) with all Dry Contacts closed.</w:t>
      </w:r>
    </w:p>
    <w:p w14:paraId="79577270" w14:textId="77777777" w:rsidR="00C730DA" w:rsidRPr="00C3620D" w:rsidRDefault="00C730DA" w:rsidP="00F73DB6">
      <w:pPr>
        <w:pStyle w:val="CSILevel6"/>
      </w:pPr>
      <w:r w:rsidRPr="00C3620D">
        <w:t>Digital Ports shall be optically isolated with a 2.5KV surge rating.</w:t>
      </w:r>
    </w:p>
    <w:p w14:paraId="2ACE3B0F" w14:textId="77777777" w:rsidR="00C730DA" w:rsidRPr="00C3620D" w:rsidRDefault="00C730DA" w:rsidP="00F73DB6">
      <w:pPr>
        <w:pStyle w:val="CSILevel6"/>
      </w:pPr>
      <w:r w:rsidRPr="00C3620D">
        <w:t>Analog Ports shall have an input impedance of 20k ohms.</w:t>
      </w:r>
    </w:p>
    <w:p w14:paraId="44BC7867" w14:textId="77777777" w:rsidR="00C730DA" w:rsidRPr="00C3620D" w:rsidRDefault="00C730DA" w:rsidP="00F73DB6">
      <w:pPr>
        <w:pStyle w:val="CSILevel6"/>
      </w:pPr>
      <w:r w:rsidRPr="00C3620D">
        <w:t xml:space="preserve">Reference Data Cable: </w:t>
      </w:r>
      <w:r>
        <w:t>Belden 1502R / 1502P or equivalent as approved by Signify.</w:t>
      </w:r>
      <w:r w:rsidRPr="00C3620D">
        <w:t xml:space="preserve"> </w:t>
      </w:r>
    </w:p>
    <w:p w14:paraId="0D63EBFA" w14:textId="77777777" w:rsidR="00C730DA" w:rsidRPr="00C3620D" w:rsidRDefault="00C730DA" w:rsidP="00F73DB6">
      <w:pPr>
        <w:pStyle w:val="CSILevel5"/>
      </w:pPr>
      <w:r w:rsidRPr="00C3620D">
        <w:t>Performance</w:t>
      </w:r>
    </w:p>
    <w:p w14:paraId="4D608028" w14:textId="77777777" w:rsidR="00C730DA" w:rsidRPr="00C3620D" w:rsidRDefault="00C730DA" w:rsidP="00F73DB6">
      <w:pPr>
        <w:pStyle w:val="CSILevel6"/>
      </w:pPr>
      <w:r w:rsidRPr="00C3620D">
        <w:t>The Network Gateway shall provide high noise immunity.</w:t>
      </w:r>
    </w:p>
    <w:p w14:paraId="0A214A10" w14:textId="77777777" w:rsidR="00C730DA" w:rsidRPr="00C3620D" w:rsidRDefault="00C730DA" w:rsidP="00F73DB6">
      <w:pPr>
        <w:pStyle w:val="CSILevel5"/>
      </w:pPr>
      <w:r w:rsidRPr="00C3620D">
        <w:t>Equipment List (</w:t>
      </w:r>
      <w:r w:rsidRPr="005408B3">
        <w:t>quantities as shown in schedules, tables, and drawings</w:t>
      </w:r>
      <w:r w:rsidRPr="00C3620D">
        <w:t>):</w:t>
      </w:r>
    </w:p>
    <w:p w14:paraId="3A22FEE3" w14:textId="77777777" w:rsidR="00C730DA" w:rsidRPr="00241796" w:rsidRDefault="00C730DA" w:rsidP="00F73DB6">
      <w:pPr>
        <w:pStyle w:val="CSILevel6"/>
      </w:pPr>
      <w:r w:rsidRPr="00241796">
        <w:t>DDMIDC-8NA Multi-function Input Interface.</w:t>
      </w:r>
    </w:p>
    <w:p w14:paraId="6B991158" w14:textId="77777777" w:rsidR="00C730DA" w:rsidRDefault="00C730DA" w:rsidP="00C730DA"/>
    <w:p w14:paraId="6A3B56BA" w14:textId="77777777" w:rsidR="00C730DA" w:rsidRDefault="00C730DA" w:rsidP="00F73DB6">
      <w:pPr>
        <w:pStyle w:val="CSILevel4"/>
      </w:pPr>
      <w:r>
        <w:t>DLLI818O Dynalite Low Level Interface</w:t>
      </w:r>
    </w:p>
    <w:p w14:paraId="017AFDDB" w14:textId="77777777" w:rsidR="00C730DA" w:rsidRPr="000E0A75" w:rsidRDefault="00C730DA" w:rsidP="00F73DB6">
      <w:pPr>
        <w:pStyle w:val="CSILevel5"/>
      </w:pPr>
      <w:r w:rsidRPr="000E0A75">
        <w:t>Philips Dynalite D</w:t>
      </w:r>
      <w:r>
        <w:t>LLI818O</w:t>
      </w:r>
      <w:r w:rsidRPr="000E0A75">
        <w:t xml:space="preserve"> provides multi</w:t>
      </w:r>
      <w:r>
        <w:t>-input</w:t>
      </w:r>
      <w:r w:rsidRPr="000E0A75">
        <w:t xml:space="preserve"> control </w:t>
      </w:r>
      <w:r>
        <w:t xml:space="preserve">for the Dynalite system </w:t>
      </w:r>
      <w:r w:rsidRPr="000E0A75">
        <w:t xml:space="preserve">via </w:t>
      </w:r>
      <w:r>
        <w:t>dry contact closures</w:t>
      </w:r>
      <w:r w:rsidRPr="000E0A75">
        <w:t>.</w:t>
      </w:r>
    </w:p>
    <w:p w14:paraId="66697DB1" w14:textId="77777777" w:rsidR="00C730DA" w:rsidRPr="000E0A75" w:rsidRDefault="00C730DA" w:rsidP="00F73DB6">
      <w:pPr>
        <w:pStyle w:val="CSILevel5"/>
      </w:pPr>
      <w:r>
        <w:t>Physical Characteristics</w:t>
      </w:r>
    </w:p>
    <w:p w14:paraId="7807E5E9" w14:textId="77777777" w:rsidR="00C730DA" w:rsidRDefault="00C730DA" w:rsidP="00F73DB6">
      <w:pPr>
        <w:pStyle w:val="CSILevel6"/>
      </w:pPr>
      <w:r w:rsidRPr="000E0A75">
        <w:t>Surface</w:t>
      </w:r>
      <w:r>
        <w:t xml:space="preserve"> mountable device for dry locations.</w:t>
      </w:r>
    </w:p>
    <w:p w14:paraId="620C158D" w14:textId="77777777" w:rsidR="00C730DA" w:rsidRDefault="00C730DA" w:rsidP="00F73DB6">
      <w:pPr>
        <w:pStyle w:val="CSILevel6"/>
      </w:pPr>
      <w:r>
        <w:t>Integral cable tie attachment points.</w:t>
      </w:r>
    </w:p>
    <w:p w14:paraId="04A3B072" w14:textId="77777777" w:rsidR="00C730DA" w:rsidRDefault="00C730DA" w:rsidP="00F73DB6">
      <w:pPr>
        <w:pStyle w:val="CSILevel6"/>
      </w:pPr>
      <w:proofErr w:type="spellStart"/>
      <w:r w:rsidRPr="000E0A75">
        <w:t>Fanless</w:t>
      </w:r>
      <w:proofErr w:type="spellEnd"/>
      <w:r w:rsidRPr="000E0A75">
        <w:t xml:space="preserve"> design reduces noise, power con</w:t>
      </w:r>
      <w:r>
        <w:t>sumption, and maintenance costs.</w:t>
      </w:r>
    </w:p>
    <w:p w14:paraId="16B4C050" w14:textId="77777777" w:rsidR="00C730DA" w:rsidRDefault="00C730DA" w:rsidP="00F73DB6">
      <w:pPr>
        <w:pStyle w:val="CSILevel6"/>
      </w:pPr>
      <w:r>
        <w:t>Construction: Plastic Housing</w:t>
      </w:r>
      <w:r w:rsidRPr="00CA2E66">
        <w:t xml:space="preserve"> </w:t>
      </w:r>
    </w:p>
    <w:p w14:paraId="2F4267B3" w14:textId="77777777" w:rsidR="00C730DA" w:rsidRDefault="00C730DA" w:rsidP="00F73DB6">
      <w:pPr>
        <w:pStyle w:val="CSILevel6"/>
      </w:pPr>
      <w:r>
        <w:t xml:space="preserve">Operating Conditions </w:t>
      </w:r>
    </w:p>
    <w:p w14:paraId="2190FF11" w14:textId="77777777" w:rsidR="00C730DA" w:rsidRDefault="00C730DA" w:rsidP="00F73DB6">
      <w:pPr>
        <w:pStyle w:val="CSILevel7"/>
      </w:pPr>
      <w:r>
        <w:t>Temperature: 32 to 122°F (0 to 50°C) ambient</w:t>
      </w:r>
    </w:p>
    <w:p w14:paraId="5295FC20" w14:textId="77777777" w:rsidR="00C730DA" w:rsidRDefault="00C730DA" w:rsidP="00F73DB6">
      <w:pPr>
        <w:pStyle w:val="CSILevel7"/>
      </w:pPr>
      <w:r>
        <w:t>Humidity: 0 to 95% non-condensing</w:t>
      </w:r>
    </w:p>
    <w:p w14:paraId="5EF6465E" w14:textId="77777777" w:rsidR="00C730DA" w:rsidRDefault="00C730DA" w:rsidP="00F73DB6">
      <w:pPr>
        <w:pStyle w:val="CSILevel6"/>
      </w:pPr>
      <w:r>
        <w:t xml:space="preserve">Storage &amp; Transport </w:t>
      </w:r>
    </w:p>
    <w:p w14:paraId="28F66FD2" w14:textId="77777777" w:rsidR="00C730DA" w:rsidRDefault="00C730DA" w:rsidP="00F73DB6">
      <w:pPr>
        <w:pStyle w:val="CSILevel7"/>
      </w:pPr>
      <w:r>
        <w:t>Temperature: -13 to 140°F (-25 to 60°C) ambient</w:t>
      </w:r>
    </w:p>
    <w:p w14:paraId="112CA5CE" w14:textId="77777777" w:rsidR="00C730DA" w:rsidRDefault="00C730DA" w:rsidP="00F73DB6">
      <w:pPr>
        <w:pStyle w:val="CSILevel7"/>
      </w:pPr>
      <w:r>
        <w:t>Humidity: 0 to 90% non-condensing</w:t>
      </w:r>
      <w:r w:rsidRPr="00CA2E66">
        <w:t xml:space="preserve"> </w:t>
      </w:r>
    </w:p>
    <w:p w14:paraId="78E1937E" w14:textId="77777777" w:rsidR="00C730DA" w:rsidRDefault="00C730DA" w:rsidP="00F73DB6">
      <w:pPr>
        <w:pStyle w:val="CSILevel6"/>
      </w:pPr>
      <w:r>
        <w:t>Dimensions (H x W x D): 1.2” x 2.1” x .6” (30 x 53 x 15mm)</w:t>
      </w:r>
    </w:p>
    <w:p w14:paraId="00E449CE" w14:textId="77777777" w:rsidR="00C730DA" w:rsidRDefault="00C730DA" w:rsidP="00F73DB6">
      <w:pPr>
        <w:pStyle w:val="CSILevel6"/>
      </w:pPr>
      <w:r>
        <w:t>Packed Weight: .11 pounds (50grams)</w:t>
      </w:r>
    </w:p>
    <w:p w14:paraId="50F00F38" w14:textId="77777777" w:rsidR="00C730DA" w:rsidRDefault="00C730DA" w:rsidP="00F73DB6">
      <w:pPr>
        <w:pStyle w:val="CSILevel5"/>
      </w:pPr>
      <w:r>
        <w:t>Electrical Characteristics</w:t>
      </w:r>
    </w:p>
    <w:p w14:paraId="2484B7B4" w14:textId="77777777" w:rsidR="00C730DA" w:rsidRDefault="00C730DA" w:rsidP="00F73DB6">
      <w:pPr>
        <w:pStyle w:val="CSILevel6"/>
      </w:pPr>
      <w:r>
        <w:t xml:space="preserve">12-24 VDC @ 30mA max. from </w:t>
      </w:r>
      <w:proofErr w:type="spellStart"/>
      <w:r>
        <w:t>DyNet</w:t>
      </w:r>
      <w:proofErr w:type="spellEnd"/>
      <w:r>
        <w:t xml:space="preserve"> (Class 2/ SELV)</w:t>
      </w:r>
    </w:p>
    <w:p w14:paraId="128849F6" w14:textId="77777777" w:rsidR="00C730DA" w:rsidRDefault="00C730DA" w:rsidP="00F73DB6">
      <w:pPr>
        <w:pStyle w:val="CSILevel6"/>
      </w:pPr>
      <w:r>
        <w:t>Input: Eight (8) dry contact inputs</w:t>
      </w:r>
    </w:p>
    <w:p w14:paraId="118A267B" w14:textId="77777777" w:rsidR="00C730DA" w:rsidRDefault="00C730DA" w:rsidP="00F73DB6">
      <w:pPr>
        <w:pStyle w:val="CSILevel7"/>
      </w:pPr>
      <w:r>
        <w:t>Open Switch Voltage 12 V max.</w:t>
      </w:r>
    </w:p>
    <w:p w14:paraId="7BF2F46D" w14:textId="77777777" w:rsidR="00C730DA" w:rsidRDefault="00C730DA" w:rsidP="00F73DB6">
      <w:pPr>
        <w:pStyle w:val="CSILevel7"/>
      </w:pPr>
      <w:r>
        <w:t>Closed Switch current 0.4 mA max.</w:t>
      </w:r>
    </w:p>
    <w:p w14:paraId="3297FF32" w14:textId="77777777" w:rsidR="00C730DA" w:rsidRDefault="00C730DA" w:rsidP="00F73DB6">
      <w:pPr>
        <w:pStyle w:val="CSILevel6"/>
      </w:pPr>
      <w:r>
        <w:t>Output: Eight (8) LED indicator outputs (1.65 mA per LED channel)</w:t>
      </w:r>
    </w:p>
    <w:p w14:paraId="0C25F5E9" w14:textId="77777777" w:rsidR="00C730DA" w:rsidRDefault="00C730DA" w:rsidP="00F73DB6">
      <w:pPr>
        <w:pStyle w:val="CSILevel5"/>
      </w:pPr>
      <w:r>
        <w:t>Communications Module</w:t>
      </w:r>
    </w:p>
    <w:p w14:paraId="2757AFD5" w14:textId="77777777" w:rsidR="00C730DA" w:rsidRDefault="00C730DA" w:rsidP="00F73DB6">
      <w:pPr>
        <w:pStyle w:val="CSILevel6"/>
      </w:pPr>
      <w:r>
        <w:t xml:space="preserve">One RS-485 </w:t>
      </w:r>
      <w:proofErr w:type="spellStart"/>
      <w:r>
        <w:t>DyNet</w:t>
      </w:r>
      <w:proofErr w:type="spellEnd"/>
      <w:r>
        <w:t xml:space="preserve"> serial port 1 x 5-way screw terminal</w:t>
      </w:r>
    </w:p>
    <w:p w14:paraId="6A013D17" w14:textId="77777777" w:rsidR="00C730DA" w:rsidRDefault="00C730DA" w:rsidP="00F73DB6">
      <w:pPr>
        <w:pStyle w:val="CSILevel5"/>
      </w:pPr>
      <w:r>
        <w:t>Certification</w:t>
      </w:r>
    </w:p>
    <w:p w14:paraId="4C919CD5" w14:textId="77777777" w:rsidR="00C730DA" w:rsidRDefault="00C730DA" w:rsidP="00F73DB6">
      <w:pPr>
        <w:pStyle w:val="CSILevel6"/>
      </w:pPr>
      <w:r>
        <w:t>DLLI818O Dynalite Low Level Interface shall meet appropriate standards of:</w:t>
      </w:r>
    </w:p>
    <w:p w14:paraId="093A6C6D" w14:textId="77777777" w:rsidR="00C730DA" w:rsidRDefault="00C730DA" w:rsidP="00F73DB6">
      <w:pPr>
        <w:pStyle w:val="CSILevel7"/>
      </w:pPr>
      <w:r>
        <w:lastRenderedPageBreak/>
        <w:t>CE</w:t>
      </w:r>
    </w:p>
    <w:p w14:paraId="215E4B4B" w14:textId="77777777" w:rsidR="00C730DA" w:rsidRDefault="00C730DA" w:rsidP="00F73DB6">
      <w:pPr>
        <w:pStyle w:val="CSILevel7"/>
      </w:pPr>
      <w:r>
        <w:t>CSA</w:t>
      </w:r>
    </w:p>
    <w:p w14:paraId="397B50D7" w14:textId="77777777" w:rsidR="00C730DA" w:rsidRDefault="00C730DA" w:rsidP="00F73DB6">
      <w:pPr>
        <w:pStyle w:val="CSILevel7"/>
      </w:pPr>
      <w:r>
        <w:t>Underwriters Laboratories</w:t>
      </w:r>
    </w:p>
    <w:p w14:paraId="4AD924B7" w14:textId="77777777" w:rsidR="00C730DA" w:rsidRDefault="00C730DA" w:rsidP="00F73DB6">
      <w:pPr>
        <w:pStyle w:val="CSILevel7"/>
      </w:pPr>
      <w:r>
        <w:t>RCM</w:t>
      </w:r>
    </w:p>
    <w:p w14:paraId="07626DCE" w14:textId="77777777" w:rsidR="00C730DA" w:rsidRDefault="00C730DA" w:rsidP="00F73DB6">
      <w:pPr>
        <w:pStyle w:val="CSILevel7"/>
      </w:pPr>
      <w:r>
        <w:t>FCC</w:t>
      </w:r>
    </w:p>
    <w:p w14:paraId="661B2BD6" w14:textId="77777777" w:rsidR="00C730DA" w:rsidRDefault="00C730DA" w:rsidP="00F73DB6">
      <w:pPr>
        <w:pStyle w:val="CSILevel7"/>
      </w:pPr>
      <w:r>
        <w:t>ICES-003</w:t>
      </w:r>
    </w:p>
    <w:p w14:paraId="3B6D8CD4" w14:textId="77777777" w:rsidR="00C730DA" w:rsidRDefault="00C730DA" w:rsidP="00F73DB6">
      <w:pPr>
        <w:pStyle w:val="CSILevel5"/>
      </w:pPr>
      <w:r w:rsidRPr="00C3620D">
        <w:t>Equipment List (</w:t>
      </w:r>
      <w:r w:rsidRPr="005408B3">
        <w:t>quantities as shown in schedules, tables, and drawings</w:t>
      </w:r>
      <w:r w:rsidRPr="00C3620D">
        <w:t>):</w:t>
      </w:r>
    </w:p>
    <w:p w14:paraId="74C083EB" w14:textId="3F314C80" w:rsidR="00C730DA" w:rsidRPr="00241796" w:rsidRDefault="00C730DA" w:rsidP="00F73DB6">
      <w:pPr>
        <w:pStyle w:val="CSILevel6"/>
      </w:pPr>
      <w:r w:rsidRPr="00241796">
        <w:t>DLLI818O</w:t>
      </w:r>
      <w:r w:rsidRPr="00241796">
        <w:tab/>
      </w:r>
      <w:r w:rsidRPr="00241796">
        <w:tab/>
      </w:r>
      <w:r w:rsidRPr="00241796">
        <w:tab/>
      </w:r>
      <w:r w:rsidR="00241796">
        <w:tab/>
        <w:t xml:space="preserve">(Philips 12NC – </w:t>
      </w:r>
      <w:r w:rsidR="00241796" w:rsidRPr="00241796">
        <w:t>913703023009</w:t>
      </w:r>
      <w:r w:rsidR="00241796">
        <w:t xml:space="preserve">) </w:t>
      </w:r>
    </w:p>
    <w:p w14:paraId="1891C596" w14:textId="77777777" w:rsidR="00C730DA" w:rsidRPr="00FA1810" w:rsidRDefault="00C730DA" w:rsidP="00C730DA">
      <w:pPr>
        <w:tabs>
          <w:tab w:val="left" w:pos="1080"/>
          <w:tab w:val="left" w:pos="1800"/>
          <w:tab w:val="left" w:pos="2520"/>
          <w:tab w:val="left" w:pos="3240"/>
          <w:tab w:val="left" w:pos="3960"/>
          <w:tab w:val="left" w:pos="4680"/>
        </w:tabs>
      </w:pPr>
    </w:p>
    <w:p w14:paraId="2B55BEAB" w14:textId="77777777" w:rsidR="00C730DA" w:rsidRDefault="00C730DA" w:rsidP="00C730DA"/>
    <w:p w14:paraId="13808249" w14:textId="77777777" w:rsidR="00C730DA" w:rsidRPr="00E54442" w:rsidRDefault="00C730DA" w:rsidP="00F73DB6">
      <w:pPr>
        <w:pStyle w:val="CSILevel4"/>
      </w:pPr>
      <w:r w:rsidRPr="006A6E53">
        <w:t>Philips Dynalite</w:t>
      </w:r>
      <w:r>
        <w:t xml:space="preserve"> </w:t>
      </w:r>
      <w:r w:rsidRPr="00E54442">
        <w:t>Plenum Rated 24</w:t>
      </w:r>
      <w:r>
        <w:t>-volt DC</w:t>
      </w:r>
      <w:r w:rsidRPr="00E54442">
        <w:t xml:space="preserve"> Network Power Supply</w:t>
      </w:r>
    </w:p>
    <w:p w14:paraId="4412EE08" w14:textId="77777777" w:rsidR="00C730DA" w:rsidRPr="00E54442" w:rsidRDefault="00C730DA" w:rsidP="00F73DB6">
      <w:pPr>
        <w:pStyle w:val="CSILevel5"/>
      </w:pPr>
      <w:r w:rsidRPr="00E54442">
        <w:t>General</w:t>
      </w:r>
    </w:p>
    <w:p w14:paraId="254275A3" w14:textId="77777777" w:rsidR="00C730DA" w:rsidRDefault="00C730DA" w:rsidP="00F73DB6">
      <w:pPr>
        <w:pStyle w:val="CSILevel6"/>
      </w:pPr>
      <w:r w:rsidRPr="00C3620D">
        <w:t xml:space="preserve">The Philips </w:t>
      </w:r>
      <w:r>
        <w:t>DMNP24040-P-NA</w:t>
      </w:r>
      <w:r w:rsidRPr="00C3620D">
        <w:t xml:space="preserve"> is a </w:t>
      </w:r>
      <w:r>
        <w:t>Class 2 Plenum Rated power supply comprising a high efficiency switch mode power converter with a comprehensive set of protection features.</w:t>
      </w:r>
    </w:p>
    <w:p w14:paraId="01A7A1B2" w14:textId="77777777" w:rsidR="00C730DA" w:rsidRDefault="00C730DA" w:rsidP="00F73DB6">
      <w:pPr>
        <w:pStyle w:val="CSILevel6"/>
      </w:pPr>
      <w:r>
        <w:t>Up to four (4) DMNP24040-P-NA units can be connected in parallel on a network, subject to Class 2 and cable rating limits.</w:t>
      </w:r>
    </w:p>
    <w:p w14:paraId="16F2D4FA" w14:textId="77777777" w:rsidR="00C730DA" w:rsidRPr="00C3620D" w:rsidRDefault="00C730DA" w:rsidP="00F73DB6">
      <w:pPr>
        <w:pStyle w:val="CSILevel6"/>
      </w:pPr>
      <w:r w:rsidRPr="00C3620D">
        <w:t xml:space="preserve">The Philips </w:t>
      </w:r>
      <w:r>
        <w:t>DMNP24040-P-NA</w:t>
      </w:r>
      <w:r w:rsidRPr="00FA1810">
        <w:t xml:space="preserve"> shall </w:t>
      </w:r>
      <w:r>
        <w:t>be Listed or Recognized as applicable by a Nationally Recognized Testing Laboratory (NRTL).</w:t>
      </w:r>
    </w:p>
    <w:p w14:paraId="7CE12DD8" w14:textId="77777777" w:rsidR="00C730DA" w:rsidRPr="00E54442" w:rsidRDefault="00C730DA" w:rsidP="00F73DB6">
      <w:pPr>
        <w:pStyle w:val="CSILevel5"/>
      </w:pPr>
      <w:r w:rsidRPr="00E54442">
        <w:t xml:space="preserve">Mechanical </w:t>
      </w:r>
    </w:p>
    <w:p w14:paraId="65A8B78F" w14:textId="77777777" w:rsidR="00C730DA" w:rsidRPr="00C3620D" w:rsidRDefault="00C730DA" w:rsidP="00F73DB6">
      <w:pPr>
        <w:pStyle w:val="CSILevel6"/>
      </w:pPr>
      <w:r w:rsidRPr="00C3620D">
        <w:t>Each module shall be labeled with manufacturer’s name, catalog number, and ratings.</w:t>
      </w:r>
    </w:p>
    <w:p w14:paraId="1496C364" w14:textId="77777777" w:rsidR="00C730DA" w:rsidRPr="00C3620D" w:rsidRDefault="00C730DA" w:rsidP="00F73DB6">
      <w:pPr>
        <w:pStyle w:val="CSILevel6"/>
      </w:pPr>
      <w:r w:rsidRPr="00C3620D">
        <w:t xml:space="preserve">The </w:t>
      </w:r>
      <w:r>
        <w:t>power supply</w:t>
      </w:r>
      <w:r w:rsidRPr="00C3620D">
        <w:t xml:space="preserve"> shall measure no more than </w:t>
      </w:r>
      <w:proofErr w:type="gramStart"/>
      <w:r>
        <w:t>3.1”W</w:t>
      </w:r>
      <w:proofErr w:type="gramEnd"/>
      <w:r w:rsidRPr="00C3620D">
        <w:t xml:space="preserve"> x </w:t>
      </w:r>
      <w:r>
        <w:t>3.9”L</w:t>
      </w:r>
      <w:r w:rsidRPr="00C3620D">
        <w:t xml:space="preserve"> x </w:t>
      </w:r>
      <w:r>
        <w:t>1.7”H</w:t>
      </w:r>
      <w:r w:rsidRPr="00C3620D">
        <w:t xml:space="preserve"> (</w:t>
      </w:r>
      <w:r>
        <w:t>7.87 x 9.90 x 4.32 c</w:t>
      </w:r>
      <w:r w:rsidRPr="00C3620D">
        <w:t>m).</w:t>
      </w:r>
    </w:p>
    <w:p w14:paraId="76D29004" w14:textId="77777777" w:rsidR="00C730DA" w:rsidRPr="00C3620D" w:rsidRDefault="00C730DA" w:rsidP="00F73DB6">
      <w:pPr>
        <w:pStyle w:val="CSILevel6"/>
      </w:pPr>
      <w:r w:rsidRPr="00C3620D">
        <w:t xml:space="preserve">The interface shall weigh no more than </w:t>
      </w:r>
      <w:r>
        <w:t>11.3 ounces</w:t>
      </w:r>
      <w:r w:rsidRPr="00C3620D">
        <w:t xml:space="preserve"> (0.</w:t>
      </w:r>
      <w:r>
        <w:t>32</w:t>
      </w:r>
      <w:r w:rsidRPr="00C3620D">
        <w:t xml:space="preserve"> kg).</w:t>
      </w:r>
    </w:p>
    <w:p w14:paraId="06EBEE9B" w14:textId="77777777" w:rsidR="00C730DA" w:rsidRPr="00C3620D" w:rsidRDefault="00C730DA" w:rsidP="00F73DB6">
      <w:pPr>
        <w:pStyle w:val="CSILevel6"/>
      </w:pPr>
      <w:r w:rsidRPr="00C3620D">
        <w:t xml:space="preserve">Construction shall be industry standard </w:t>
      </w:r>
      <w:r>
        <w:t>metal housing</w:t>
      </w:r>
      <w:r w:rsidRPr="00C3620D">
        <w:t>.</w:t>
      </w:r>
    </w:p>
    <w:p w14:paraId="242D5B3F" w14:textId="77777777" w:rsidR="00C730DA" w:rsidRPr="00C3620D" w:rsidRDefault="00C730DA" w:rsidP="00F73DB6">
      <w:pPr>
        <w:pStyle w:val="CSILevel6"/>
      </w:pPr>
      <w:r>
        <w:t>The power supply</w:t>
      </w:r>
      <w:r w:rsidRPr="00C3620D">
        <w:t xml:space="preserve"> shall operate </w:t>
      </w:r>
      <w:proofErr w:type="gramStart"/>
      <w:r w:rsidRPr="00C3620D">
        <w:t>within:</w:t>
      </w:r>
      <w:proofErr w:type="gramEnd"/>
      <w:r w:rsidRPr="00C3620D">
        <w:t xml:space="preserve"> 32 to 122 degrees Fahrenheit (0 - 50°C) in zero (0) to 90 percent relative humidity, non-condensing.</w:t>
      </w:r>
    </w:p>
    <w:p w14:paraId="7B12366E" w14:textId="77777777" w:rsidR="00C730DA" w:rsidRPr="00C3620D" w:rsidRDefault="00C730DA" w:rsidP="00F73DB6">
      <w:pPr>
        <w:pStyle w:val="CSILevel6"/>
      </w:pPr>
      <w:r w:rsidRPr="00C3620D">
        <w:t xml:space="preserve">Interface shall be </w:t>
      </w:r>
      <w:r>
        <w:t xml:space="preserve">ICES, </w:t>
      </w:r>
      <w:r w:rsidRPr="00C3620D">
        <w:t>FCC</w:t>
      </w:r>
      <w:r>
        <w:t>,</w:t>
      </w:r>
      <w:r w:rsidRPr="00C3620D">
        <w:t xml:space="preserve"> and RoHS compliant.</w:t>
      </w:r>
    </w:p>
    <w:p w14:paraId="04BF2329" w14:textId="77777777" w:rsidR="00C730DA" w:rsidRPr="00C3620D" w:rsidRDefault="00C730DA" w:rsidP="00F73DB6">
      <w:pPr>
        <w:pStyle w:val="CSILevel6"/>
      </w:pPr>
      <w:r w:rsidRPr="00C3620D">
        <w:t xml:space="preserve">The </w:t>
      </w:r>
      <w:r>
        <w:t>DMNP24040-P-NA</w:t>
      </w:r>
      <w:r w:rsidRPr="00C3620D">
        <w:t xml:space="preserve"> Input co</w:t>
      </w:r>
      <w:r>
        <w:t>nnections shall be provided by 3</w:t>
      </w:r>
      <w:r w:rsidRPr="00C3620D">
        <w:t>x</w:t>
      </w:r>
      <w:r>
        <w:t>14 AWG</w:t>
      </w:r>
      <w:r w:rsidRPr="00C3620D">
        <w:t xml:space="preserve"> </w:t>
      </w:r>
      <w:r>
        <w:t>PVC insulated leads</w:t>
      </w:r>
      <w:r w:rsidRPr="00C3620D">
        <w:t xml:space="preserve"> </w:t>
      </w:r>
      <w:r>
        <w:t>12.6” inches (32cm) in length rated 600V/105°C. Leads shall be color coded Line/Black, Neutral/White, and Ground/Green.</w:t>
      </w:r>
    </w:p>
    <w:p w14:paraId="33B47F7D" w14:textId="77777777" w:rsidR="00C730DA" w:rsidRDefault="00C730DA" w:rsidP="00F73DB6">
      <w:pPr>
        <w:pStyle w:val="CSILevel6"/>
      </w:pPr>
      <w:r w:rsidRPr="00C3620D">
        <w:t xml:space="preserve">The </w:t>
      </w:r>
      <w:r>
        <w:t>DMNP24040-P-NA</w:t>
      </w:r>
      <w:r w:rsidRPr="00C3620D">
        <w:t xml:space="preserve"> Output connections shall be provided by </w:t>
      </w:r>
      <w:r>
        <w:t>2x18 AWG</w:t>
      </w:r>
      <w:r w:rsidRPr="00D70E9C">
        <w:t xml:space="preserve"> </w:t>
      </w:r>
      <w:r>
        <w:t>PVC insulated leads</w:t>
      </w:r>
      <w:r w:rsidRPr="00C3620D">
        <w:t xml:space="preserve"> </w:t>
      </w:r>
      <w:r>
        <w:t>9.05” inches (23cm) in length rated 300V/200°C. Leads shall be color coded Voltage+/Red and Voltage-/Black</w:t>
      </w:r>
      <w:r w:rsidRPr="00C3620D">
        <w:t>.</w:t>
      </w:r>
    </w:p>
    <w:p w14:paraId="2E8B9C9A" w14:textId="77777777" w:rsidR="00C730DA" w:rsidRPr="00E54442" w:rsidRDefault="00C730DA" w:rsidP="00F73DB6">
      <w:pPr>
        <w:pStyle w:val="CSILevel5"/>
      </w:pPr>
      <w:r w:rsidRPr="00E54442">
        <w:t>Electrical</w:t>
      </w:r>
    </w:p>
    <w:p w14:paraId="3D0390A5" w14:textId="77777777" w:rsidR="00C730DA" w:rsidRDefault="00C730DA" w:rsidP="00F73DB6">
      <w:pPr>
        <w:pStyle w:val="CSILevel6"/>
      </w:pPr>
      <w:r>
        <w:t>The DMNP24040-P-NA supply shall be a Class 2 device utilizing:</w:t>
      </w:r>
    </w:p>
    <w:p w14:paraId="4CD0D578" w14:textId="77777777" w:rsidR="00C730DA" w:rsidRDefault="00C730DA" w:rsidP="00F73DB6">
      <w:pPr>
        <w:pStyle w:val="CSILevel7"/>
      </w:pPr>
      <w:r w:rsidRPr="00E54442">
        <w:t>120 – 277VAC, 50/60Hz</w:t>
      </w:r>
      <w:r>
        <w:t xml:space="preserve"> Single Phase supply</w:t>
      </w:r>
    </w:p>
    <w:p w14:paraId="029A3A09" w14:textId="77777777" w:rsidR="00C730DA" w:rsidRDefault="00C730DA" w:rsidP="00F73DB6">
      <w:pPr>
        <w:pStyle w:val="CSILevel7"/>
      </w:pPr>
      <w:r>
        <w:t xml:space="preserve">Input Current: 0.25A @ 120VAC or 0.10A @ </w:t>
      </w:r>
      <w:proofErr w:type="gramStart"/>
      <w:r>
        <w:t>277VAC</w:t>
      </w:r>
      <w:proofErr w:type="gramEnd"/>
    </w:p>
    <w:p w14:paraId="71B10BC9" w14:textId="77777777" w:rsidR="00C730DA" w:rsidRDefault="00C730DA" w:rsidP="00F73DB6">
      <w:pPr>
        <w:pStyle w:val="CSILevel6"/>
      </w:pPr>
      <w:r>
        <w:t>Output Current</w:t>
      </w:r>
    </w:p>
    <w:p w14:paraId="301E17C8" w14:textId="77777777" w:rsidR="00C730DA" w:rsidRDefault="00C730DA" w:rsidP="00F73DB6">
      <w:pPr>
        <w:pStyle w:val="CSILevel7"/>
      </w:pPr>
      <w:r>
        <w:t>400ma @ 24VDC continuous</w:t>
      </w:r>
    </w:p>
    <w:p w14:paraId="0D832482" w14:textId="77777777" w:rsidR="00C730DA" w:rsidRPr="00E54442" w:rsidRDefault="00C730DA" w:rsidP="00F73DB6">
      <w:pPr>
        <w:pStyle w:val="CSILevel7"/>
      </w:pPr>
      <w:r>
        <w:t>600ma@ 24VDC max. 10 second duration</w:t>
      </w:r>
    </w:p>
    <w:p w14:paraId="7B1C4253" w14:textId="77777777" w:rsidR="00C730DA" w:rsidRPr="00C3620D" w:rsidRDefault="00C730DA" w:rsidP="00F73DB6">
      <w:pPr>
        <w:pStyle w:val="CSILevel6"/>
      </w:pPr>
      <w:r w:rsidRPr="00C3620D">
        <w:t xml:space="preserve">Reference Data Cable: </w:t>
      </w:r>
      <w:r>
        <w:t>Belden 1502R / 1502P or equivalent as approved by Philips</w:t>
      </w:r>
      <w:r w:rsidRPr="00C3620D">
        <w:t xml:space="preserve">. </w:t>
      </w:r>
    </w:p>
    <w:p w14:paraId="062965B7" w14:textId="77777777" w:rsidR="00C730DA" w:rsidRPr="00E54442" w:rsidRDefault="00C730DA" w:rsidP="00F73DB6">
      <w:pPr>
        <w:pStyle w:val="CSILevel5"/>
      </w:pPr>
      <w:r w:rsidRPr="00E54442">
        <w:t>Performance</w:t>
      </w:r>
    </w:p>
    <w:p w14:paraId="7D2FBED2" w14:textId="77777777" w:rsidR="00C730DA" w:rsidRDefault="00C730DA" w:rsidP="00F73DB6">
      <w:pPr>
        <w:pStyle w:val="CSILevel6"/>
      </w:pPr>
      <w:r>
        <w:t>The DMNP24040-P-NA shall withstand indefinite short circuit fault protection across the output Class 2 terminals, with an auto-restart protection employed to protect the device and minimize the energy delivered to the fault.</w:t>
      </w:r>
    </w:p>
    <w:p w14:paraId="2BB877F9" w14:textId="77777777" w:rsidR="00C730DA" w:rsidRPr="00C3620D" w:rsidRDefault="00C730DA" w:rsidP="00F73DB6">
      <w:pPr>
        <w:pStyle w:val="CSILevel6"/>
      </w:pPr>
      <w:r>
        <w:t>The DMNP24040-P-NA shall be designed to support short term overload up to one hundred fifty (150%) percent of the rated current to suit high inrush current and transient loads.</w:t>
      </w:r>
    </w:p>
    <w:p w14:paraId="5EDF64B2" w14:textId="77777777" w:rsidR="00C730DA" w:rsidRPr="00C669B7" w:rsidRDefault="00C730DA" w:rsidP="00F73DB6">
      <w:pPr>
        <w:pStyle w:val="CSILevel5"/>
      </w:pPr>
      <w:r w:rsidRPr="00241796">
        <w:t>Equipment List (quantities as shown in schedules, tables, and draw</w:t>
      </w:r>
      <w:r w:rsidRPr="00C669B7">
        <w:t>ings):</w:t>
      </w:r>
    </w:p>
    <w:p w14:paraId="3B26E751" w14:textId="6308DB3F" w:rsidR="00C730DA" w:rsidRPr="00241796" w:rsidRDefault="00C730DA" w:rsidP="00F73DB6">
      <w:pPr>
        <w:pStyle w:val="CSILevel6"/>
      </w:pPr>
      <w:r w:rsidRPr="00C669B7">
        <w:lastRenderedPageBreak/>
        <w:t>DMNP24040-P-NA</w:t>
      </w:r>
      <w:r w:rsidRPr="00C669B7">
        <w:tab/>
      </w:r>
      <w:r w:rsidR="00241796">
        <w:tab/>
      </w:r>
      <w:r w:rsidR="00241796">
        <w:tab/>
        <w:t xml:space="preserve">(Philips 12NC – </w:t>
      </w:r>
      <w:r w:rsidR="00241796" w:rsidRPr="00241796">
        <w:t>913703580309</w:t>
      </w:r>
      <w:r w:rsidR="00241796">
        <w:t>)</w:t>
      </w:r>
    </w:p>
    <w:p w14:paraId="6C0B355D" w14:textId="2AEF1477" w:rsidR="00D455EE" w:rsidRDefault="00D455EE" w:rsidP="00D455EE">
      <w:pPr>
        <w:pStyle w:val="CSILevel2"/>
        <w:numPr>
          <w:ilvl w:val="0"/>
          <w:numId w:val="0"/>
        </w:numPr>
        <w:ind w:left="720"/>
      </w:pPr>
    </w:p>
    <w:p w14:paraId="30F0DACB" w14:textId="77777777" w:rsidR="00C730DA" w:rsidRDefault="00C730DA" w:rsidP="00F73DB6">
      <w:pPr>
        <w:pStyle w:val="CSILevel2"/>
        <w:numPr>
          <w:ilvl w:val="0"/>
          <w:numId w:val="0"/>
        </w:numPr>
        <w:ind w:left="720"/>
      </w:pPr>
    </w:p>
    <w:p w14:paraId="05F45DAA" w14:textId="086B3E12" w:rsidR="00FE6C7F" w:rsidRPr="00D273ED" w:rsidRDefault="00FE6C7F" w:rsidP="00F73DB6">
      <w:pPr>
        <w:pStyle w:val="CSILevel2"/>
      </w:pPr>
      <w:r w:rsidRPr="00D273ED">
        <w:t>Software</w:t>
      </w:r>
      <w:bookmarkEnd w:id="82"/>
    </w:p>
    <w:p w14:paraId="0AB9E77A" w14:textId="205CEF45" w:rsidR="00FE6C7F" w:rsidRPr="00D273ED" w:rsidRDefault="0025135C" w:rsidP="00A012BB">
      <w:pPr>
        <w:pStyle w:val="CSILevel3"/>
      </w:pPr>
      <w:bookmarkStart w:id="83" w:name="_Toc380670597"/>
      <w:r>
        <w:t xml:space="preserve">End User Lighting System </w:t>
      </w:r>
      <w:r w:rsidR="00FE6C7F" w:rsidRPr="00D273ED">
        <w:t xml:space="preserve">Management </w:t>
      </w:r>
      <w:bookmarkEnd w:id="83"/>
      <w:r w:rsidR="00D455EE">
        <w:t>Software</w:t>
      </w:r>
      <w:r w:rsidR="005444D6">
        <w:t xml:space="preserve"> (LMS)</w:t>
      </w:r>
    </w:p>
    <w:p w14:paraId="6F6E5F90" w14:textId="527FF589" w:rsidR="00EC6832" w:rsidRDefault="00EC6832" w:rsidP="00A012BB">
      <w:pPr>
        <w:pStyle w:val="CSILevel4"/>
      </w:pPr>
      <w:r>
        <w:t xml:space="preserve">The </w:t>
      </w:r>
      <w:r w:rsidR="005444D6">
        <w:t>LMS</w:t>
      </w:r>
      <w:r>
        <w:t xml:space="preserve"> </w:t>
      </w:r>
      <w:r w:rsidR="0025135C">
        <w:t xml:space="preserve">shall have the ability to be </w:t>
      </w:r>
      <w:r>
        <w:t>run exclusively within the client</w:t>
      </w:r>
      <w:r w:rsidR="0025135C">
        <w:t>’</w:t>
      </w:r>
      <w:r>
        <w:t>s IT environment without the need for any Cloud application support.</w:t>
      </w:r>
      <w:r w:rsidR="0025135C">
        <w:t xml:space="preserve"> All software features must be available when running in this ‘on premise’ mode.</w:t>
      </w:r>
    </w:p>
    <w:p w14:paraId="3B28DE02" w14:textId="48B28A18" w:rsidR="00D455EE" w:rsidRDefault="00D455EE" w:rsidP="00A012BB">
      <w:pPr>
        <w:pStyle w:val="CSILevel4"/>
      </w:pPr>
      <w:r>
        <w:t xml:space="preserve">The </w:t>
      </w:r>
      <w:r w:rsidR="005444D6">
        <w:t>LMS</w:t>
      </w:r>
      <w:r>
        <w:t xml:space="preserve"> must</w:t>
      </w:r>
      <w:r w:rsidR="000E709E">
        <w:t xml:space="preserve"> reuse </w:t>
      </w:r>
      <w:r>
        <w:t>the commission</w:t>
      </w:r>
      <w:r w:rsidR="000E709E">
        <w:t>ing</w:t>
      </w:r>
      <w:r>
        <w:t xml:space="preserve"> software files. This is required to </w:t>
      </w:r>
      <w:r w:rsidR="008E2CA4">
        <w:t>ensure</w:t>
      </w:r>
      <w:r>
        <w:t xml:space="preserve"> full access to all system functionality, and to reduce </w:t>
      </w:r>
      <w:r w:rsidR="005932E8">
        <w:t xml:space="preserve">the </w:t>
      </w:r>
      <w:r>
        <w:t xml:space="preserve">commissioning time </w:t>
      </w:r>
      <w:r w:rsidR="005932E8">
        <w:t xml:space="preserve">of the </w:t>
      </w:r>
      <w:r w:rsidR="005444D6">
        <w:t>LMS</w:t>
      </w:r>
      <w:r w:rsidR="005932E8">
        <w:t xml:space="preserve"> </w:t>
      </w:r>
      <w:r>
        <w:t>for faster project handover.</w:t>
      </w:r>
    </w:p>
    <w:p w14:paraId="18F1E6F3" w14:textId="619D4C67" w:rsidR="00F96CE1" w:rsidRDefault="005444D6" w:rsidP="00A012BB">
      <w:pPr>
        <w:pStyle w:val="CSILevel4"/>
      </w:pPr>
      <w:r>
        <w:t>An i</w:t>
      </w:r>
      <w:r w:rsidR="00FE6C7F" w:rsidRPr="00D273ED">
        <w:t xml:space="preserve">ntuitive </w:t>
      </w:r>
      <w:r>
        <w:t>LMS</w:t>
      </w:r>
      <w:r w:rsidR="00FE6C7F" w:rsidRPr="00D273ED">
        <w:t xml:space="preserve"> shall be provided so the system can be operated and managed by local personnel</w:t>
      </w:r>
      <w:r w:rsidR="008E2CA4">
        <w:t xml:space="preserve"> without specialist intervention</w:t>
      </w:r>
      <w:r w:rsidR="00FE6C7F" w:rsidRPr="00D273ED">
        <w:t xml:space="preserve">. The </w:t>
      </w:r>
      <w:r>
        <w:t>LMS</w:t>
      </w:r>
      <w:r w:rsidR="00FE6C7F" w:rsidRPr="00D273ED">
        <w:t xml:space="preserve"> shall be mouse driven and run under the Windows operating system and incorporate secure multi-level user access control</w:t>
      </w:r>
      <w:r w:rsidR="005932E8">
        <w:t xml:space="preserve"> that can be maintained by an authorized administrator on site without needing specialist intervention</w:t>
      </w:r>
      <w:r w:rsidR="00FE6C7F" w:rsidRPr="00D273ED">
        <w:t xml:space="preserve">. The </w:t>
      </w:r>
      <w:r>
        <w:t>LMS</w:t>
      </w:r>
      <w:r w:rsidRPr="00D273ED">
        <w:t xml:space="preserve"> </w:t>
      </w:r>
      <w:r w:rsidR="00FE6C7F" w:rsidRPr="00D273ED">
        <w:t xml:space="preserve">shall incorporate a </w:t>
      </w:r>
      <w:proofErr w:type="gramStart"/>
      <w:r w:rsidR="00FE6C7F" w:rsidRPr="00D273ED">
        <w:t>two dimensional</w:t>
      </w:r>
      <w:proofErr w:type="gramEnd"/>
      <w:r w:rsidR="00FE6C7F" w:rsidRPr="00D273ED">
        <w:t xml:space="preserve"> graphic environment where icons </w:t>
      </w:r>
      <w:r w:rsidR="005932E8">
        <w:t xml:space="preserve">will </w:t>
      </w:r>
      <w:r w:rsidR="00FE6C7F" w:rsidRPr="00D273ED">
        <w:t xml:space="preserve">represent each </w:t>
      </w:r>
      <w:r w:rsidR="005932E8">
        <w:t>component</w:t>
      </w:r>
      <w:r w:rsidR="005932E8" w:rsidRPr="00D273ED">
        <w:t xml:space="preserve"> </w:t>
      </w:r>
      <w:r w:rsidR="00FE6C7F" w:rsidRPr="00D273ED">
        <w:t xml:space="preserve">in the control system including individual luminaries. </w:t>
      </w:r>
    </w:p>
    <w:p w14:paraId="5DD3AB99" w14:textId="4C0C8772" w:rsidR="005444D6" w:rsidRDefault="00D455EE" w:rsidP="00A012BB">
      <w:pPr>
        <w:pStyle w:val="CSILevel4"/>
      </w:pPr>
      <w:r>
        <w:t xml:space="preserve">The </w:t>
      </w:r>
      <w:r w:rsidR="005444D6">
        <w:t xml:space="preserve">LMS </w:t>
      </w:r>
      <w:r>
        <w:t>shall support multi-site management rules and access control.</w:t>
      </w:r>
    </w:p>
    <w:p w14:paraId="25B5BEA2" w14:textId="73DB15DF" w:rsidR="00D455EE" w:rsidRDefault="005444D6" w:rsidP="00A012BB">
      <w:pPr>
        <w:pStyle w:val="CSILevel4"/>
      </w:pPr>
      <w:r>
        <w:t xml:space="preserve">It will be possible to run no less </w:t>
      </w:r>
      <w:r w:rsidR="005D0433">
        <w:t>than</w:t>
      </w:r>
      <w:r>
        <w:t xml:space="preserve"> 10 client LMS applications simultaneously for each LMS Server on a system.</w:t>
      </w:r>
      <w:r w:rsidR="00D455EE">
        <w:t xml:space="preserve"> </w:t>
      </w:r>
    </w:p>
    <w:p w14:paraId="1335B187" w14:textId="36E30638" w:rsidR="00F96CE1" w:rsidRDefault="00FE6C7F" w:rsidP="00A012BB">
      <w:pPr>
        <w:pStyle w:val="CSILevel4"/>
      </w:pPr>
      <w:r w:rsidRPr="00D273ED">
        <w:t xml:space="preserve">To assist site </w:t>
      </w:r>
      <w:r w:rsidR="00A266C4" w:rsidRPr="00D273ED">
        <w:t>navigation,</w:t>
      </w:r>
      <w:r w:rsidRPr="00D273ED">
        <w:t xml:space="preserve"> the </w:t>
      </w:r>
      <w:r w:rsidR="005444D6">
        <w:t>LMS</w:t>
      </w:r>
      <w:r w:rsidR="005444D6" w:rsidRPr="00D273ED">
        <w:t xml:space="preserve"> </w:t>
      </w:r>
      <w:r w:rsidRPr="00D273ED">
        <w:t xml:space="preserve">must be capable of importing floor plan backgrounds from common drawing file formats, </w:t>
      </w:r>
      <w:r w:rsidR="008E2CA4">
        <w:t xml:space="preserve">at a minimum, </w:t>
      </w:r>
      <w:proofErr w:type="spellStart"/>
      <w:r w:rsidRPr="00D273ED">
        <w:t>wmf</w:t>
      </w:r>
      <w:proofErr w:type="spellEnd"/>
      <w:r w:rsidRPr="00D273ED">
        <w:t xml:space="preserve">, emf, pdf, jpg, jpeg, </w:t>
      </w:r>
      <w:proofErr w:type="spellStart"/>
      <w:r w:rsidRPr="00D273ED">
        <w:t>png</w:t>
      </w:r>
      <w:proofErr w:type="spellEnd"/>
      <w:r w:rsidRPr="00D273ED">
        <w:t xml:space="preserve">, bmp, </w:t>
      </w:r>
      <w:proofErr w:type="spellStart"/>
      <w:r w:rsidRPr="00D273ED">
        <w:t>tif</w:t>
      </w:r>
      <w:proofErr w:type="spellEnd"/>
      <w:r w:rsidRPr="00D273ED">
        <w:t>, tiff</w:t>
      </w:r>
      <w:r w:rsidR="008F4988">
        <w:t>,</w:t>
      </w:r>
      <w:r w:rsidRPr="00D273ED">
        <w:t xml:space="preserve"> and gif formats. </w:t>
      </w:r>
    </w:p>
    <w:p w14:paraId="260088B3" w14:textId="482887AD" w:rsidR="00237F55" w:rsidRDefault="00FE6C7F" w:rsidP="00A012BB">
      <w:pPr>
        <w:pStyle w:val="CSILevel4"/>
      </w:pPr>
      <w:r w:rsidRPr="00D273ED">
        <w:t xml:space="preserve">The </w:t>
      </w:r>
      <w:r w:rsidR="00437366">
        <w:t>LMS</w:t>
      </w:r>
      <w:r w:rsidR="00437366" w:rsidRPr="00D273ED">
        <w:t xml:space="preserve"> </w:t>
      </w:r>
      <w:r w:rsidRPr="00D273ED">
        <w:t xml:space="preserve">shall display wiring on the </w:t>
      </w:r>
      <w:proofErr w:type="gramStart"/>
      <w:r w:rsidRPr="00D273ED">
        <w:t>PC</w:t>
      </w:r>
      <w:proofErr w:type="gramEnd"/>
    </w:p>
    <w:p w14:paraId="0DE832D5" w14:textId="05046B4A" w:rsidR="00FE6C7F" w:rsidRPr="00D273ED" w:rsidRDefault="00237F55" w:rsidP="00A012BB">
      <w:pPr>
        <w:pStyle w:val="CSILevel4"/>
      </w:pPr>
      <w:r>
        <w:t>It</w:t>
      </w:r>
      <w:r w:rsidR="00FE6C7F" w:rsidRPr="00D273ED">
        <w:t xml:space="preserve"> shall be possible to change</w:t>
      </w:r>
      <w:r w:rsidR="00F9438C">
        <w:t xml:space="preserve"> </w:t>
      </w:r>
      <w:r>
        <w:t>lighting control grouping</w:t>
      </w:r>
      <w:r w:rsidR="00FE6C7F" w:rsidRPr="00D273ED">
        <w:t xml:space="preserve"> </w:t>
      </w:r>
      <w:r>
        <w:t xml:space="preserve">graphically </w:t>
      </w:r>
      <w:r w:rsidR="00FE6C7F" w:rsidRPr="00D273ED">
        <w:t xml:space="preserve">using mouse click and drag techniques. </w:t>
      </w:r>
    </w:p>
    <w:p w14:paraId="1FF2BDFE" w14:textId="53FBBEBB" w:rsidR="00FE6C7F" w:rsidRPr="00D273ED" w:rsidRDefault="00FE6C7F" w:rsidP="00A012BB">
      <w:pPr>
        <w:pStyle w:val="CSILevel4"/>
      </w:pPr>
      <w:r w:rsidRPr="00D273ED">
        <w:t xml:space="preserve">The </w:t>
      </w:r>
      <w:r w:rsidR="00437366">
        <w:t>LMS</w:t>
      </w:r>
      <w:r w:rsidRPr="00D273ED">
        <w:t xml:space="preserve"> shall enable each luminaire to be controlled individually, in </w:t>
      </w:r>
      <w:r w:rsidR="00237F55">
        <w:t>predefined</w:t>
      </w:r>
      <w:r w:rsidR="00237F55" w:rsidRPr="00D273ED">
        <w:t xml:space="preserve"> </w:t>
      </w:r>
      <w:r w:rsidRPr="00D273ED">
        <w:t xml:space="preserve">groups, or </w:t>
      </w:r>
      <w:r w:rsidR="00237F55">
        <w:t>collectively as part of a large area</w:t>
      </w:r>
      <w:r w:rsidRPr="00D273ED">
        <w:t xml:space="preserve">. It shall be possible to double click anywhere within the </w:t>
      </w:r>
      <w:r w:rsidR="00237F55">
        <w:t xml:space="preserve">graphical </w:t>
      </w:r>
      <w:r w:rsidRPr="00D273ED">
        <w:t xml:space="preserve">area boundary to access a </w:t>
      </w:r>
      <w:r w:rsidR="00237F55">
        <w:t>tool to change the area state or an individual lighting group state</w:t>
      </w:r>
      <w:r w:rsidRPr="00D273ED">
        <w:t xml:space="preserve"> for </w:t>
      </w:r>
      <w:r w:rsidR="00237F55">
        <w:t>that</w:t>
      </w:r>
      <w:r w:rsidR="00237F55" w:rsidRPr="00D273ED">
        <w:t xml:space="preserve"> </w:t>
      </w:r>
      <w:r w:rsidRPr="00D273ED">
        <w:t>area.</w:t>
      </w:r>
    </w:p>
    <w:p w14:paraId="45E1B0E2" w14:textId="3AA71C2C" w:rsidR="00237F55" w:rsidRDefault="00FE6C7F" w:rsidP="00A012BB">
      <w:pPr>
        <w:pStyle w:val="CSILevel4"/>
      </w:pPr>
      <w:r w:rsidRPr="00D273ED">
        <w:t xml:space="preserve">Luminaire icons within the floor plan environment of the </w:t>
      </w:r>
      <w:r w:rsidR="00437366">
        <w:t>LMS</w:t>
      </w:r>
      <w:r w:rsidRPr="00D273ED">
        <w:t xml:space="preserve"> shall change color to reflect the actual status of the lamp. For example, a yellow lamp is ON, a grey lamp is OFF. An orange lamp indicated that the allowable lamp run time has been exceeded, and the lamp should be replaced. </w:t>
      </w:r>
      <w:r w:rsidR="00237F55">
        <w:t xml:space="preserve">It will be possible to define the state </w:t>
      </w:r>
      <w:r w:rsidR="005D0433">
        <w:t>colors</w:t>
      </w:r>
      <w:r w:rsidR="00237F55">
        <w:t xml:space="preserve"> specifically to </w:t>
      </w:r>
      <w:r w:rsidR="00437366">
        <w:t>a</w:t>
      </w:r>
      <w:r w:rsidR="00237F55">
        <w:t xml:space="preserve"> client</w:t>
      </w:r>
      <w:r w:rsidR="00437366">
        <w:t>’</w:t>
      </w:r>
      <w:r w:rsidR="00237F55">
        <w:t>s requirements to ensure the color scheme is clear to the user.</w:t>
      </w:r>
    </w:p>
    <w:p w14:paraId="5640F5AD" w14:textId="26861446" w:rsidR="00FE6C7F" w:rsidRDefault="00FE6C7F" w:rsidP="00A012BB">
      <w:pPr>
        <w:pStyle w:val="CSILevel4"/>
      </w:pPr>
      <w:r w:rsidRPr="00D273ED">
        <w:t xml:space="preserve">Where circuit breaker trip monitoring and load current monitoring are used, the </w:t>
      </w:r>
      <w:r w:rsidR="00437366">
        <w:t>LMS</w:t>
      </w:r>
      <w:r w:rsidRPr="00D273ED">
        <w:t xml:space="preserve"> shall provide </w:t>
      </w:r>
      <w:r w:rsidR="00237F55">
        <w:t xml:space="preserve">a </w:t>
      </w:r>
      <w:r w:rsidRPr="00D273ED">
        <w:t xml:space="preserve">visual warning </w:t>
      </w:r>
      <w:r w:rsidR="00237F55">
        <w:t>on</w:t>
      </w:r>
      <w:r w:rsidR="00237F55" w:rsidRPr="00D273ED">
        <w:t xml:space="preserve"> </w:t>
      </w:r>
      <w:r w:rsidRPr="00D273ED">
        <w:t xml:space="preserve">the </w:t>
      </w:r>
      <w:r w:rsidR="00237F55">
        <w:t xml:space="preserve">graphical </w:t>
      </w:r>
      <w:r w:rsidRPr="00D273ED">
        <w:t xml:space="preserve">floor plan </w:t>
      </w:r>
      <w:r w:rsidR="00237F55">
        <w:t xml:space="preserve">to identify the </w:t>
      </w:r>
      <w:r w:rsidRPr="00D273ED">
        <w:t>specific luminaires that have failed.</w:t>
      </w:r>
    </w:p>
    <w:p w14:paraId="4AF024CE" w14:textId="78975A40" w:rsidR="00D455EE" w:rsidRPr="00D273ED" w:rsidRDefault="00D455EE" w:rsidP="00A012BB">
      <w:pPr>
        <w:pStyle w:val="CSILevel4"/>
      </w:pPr>
      <w:r>
        <w:t xml:space="preserve">The </w:t>
      </w:r>
      <w:r w:rsidR="00437366">
        <w:t>LMS</w:t>
      </w:r>
      <w:r>
        <w:t xml:space="preserve"> shall </w:t>
      </w:r>
      <w:r w:rsidR="00EC6832">
        <w:t>support</w:t>
      </w:r>
      <w:r>
        <w:t xml:space="preserve"> adjustment of the </w:t>
      </w:r>
      <w:r w:rsidR="00EC6832">
        <w:t xml:space="preserve">occupancy </w:t>
      </w:r>
      <w:r>
        <w:t>sensor time outs and target lux levels for a</w:t>
      </w:r>
      <w:r w:rsidR="00EC6832">
        <w:t>ny</w:t>
      </w:r>
      <w:r>
        <w:t xml:space="preserve"> given area. When such changes to an area are made the </w:t>
      </w:r>
      <w:r w:rsidR="00437366">
        <w:t xml:space="preserve">LMS </w:t>
      </w:r>
      <w:r>
        <w:t xml:space="preserve">shall then </w:t>
      </w:r>
      <w:r w:rsidR="00EC6832">
        <w:t>reprogram</w:t>
      </w:r>
      <w:r>
        <w:t xml:space="preserve"> </w:t>
      </w:r>
      <w:proofErr w:type="gramStart"/>
      <w:r>
        <w:t>the</w:t>
      </w:r>
      <w:r w:rsidR="00EC6832">
        <w:t xml:space="preserve">se </w:t>
      </w:r>
      <w:r>
        <w:t xml:space="preserve"> settings</w:t>
      </w:r>
      <w:proofErr w:type="gramEnd"/>
      <w:r>
        <w:t xml:space="preserve"> in </w:t>
      </w:r>
      <w:r w:rsidR="00EC6832">
        <w:t xml:space="preserve">related </w:t>
      </w:r>
      <w:r>
        <w:t xml:space="preserve">physical devices </w:t>
      </w:r>
      <w:r w:rsidR="00EC6832">
        <w:t>on the network</w:t>
      </w:r>
      <w:r>
        <w:t>.</w:t>
      </w:r>
    </w:p>
    <w:p w14:paraId="151DD27B" w14:textId="2BF4C87A" w:rsidR="00FE6C7F" w:rsidRPr="00D273ED" w:rsidRDefault="00FE6C7F" w:rsidP="00A012BB">
      <w:pPr>
        <w:pStyle w:val="CSILevel4"/>
      </w:pPr>
      <w:r w:rsidRPr="00D273ED">
        <w:t xml:space="preserve">The </w:t>
      </w:r>
      <w:r w:rsidR="00437366">
        <w:t>LMS</w:t>
      </w:r>
      <w:r w:rsidR="00437366" w:rsidRPr="00D273ED">
        <w:t xml:space="preserve"> </w:t>
      </w:r>
      <w:r w:rsidRPr="00D273ED">
        <w:t xml:space="preserve">shall be able to keep track of luminaire </w:t>
      </w:r>
      <w:r w:rsidR="00EC6832">
        <w:t xml:space="preserve">meta </w:t>
      </w:r>
      <w:r w:rsidRPr="00D273ED">
        <w:t>data such as manufacturer, part number, wattage, date installed, and location</w:t>
      </w:r>
      <w:r w:rsidR="00EC6832">
        <w:t xml:space="preserve"> as well as logging the runtime of each </w:t>
      </w:r>
      <w:proofErr w:type="gramStart"/>
      <w:r w:rsidR="00EC6832">
        <w:t>fixture</w:t>
      </w:r>
      <w:proofErr w:type="gramEnd"/>
    </w:p>
    <w:p w14:paraId="342069FD" w14:textId="68BBC690" w:rsidR="00FE6C7F" w:rsidRPr="00D273ED" w:rsidRDefault="00FE6C7F" w:rsidP="00A012BB">
      <w:pPr>
        <w:pStyle w:val="CSILevel4"/>
      </w:pPr>
      <w:r w:rsidRPr="00D273ED">
        <w:t xml:space="preserve">It shall be possible to </w:t>
      </w:r>
      <w:r w:rsidR="00EC6832">
        <w:t>view</w:t>
      </w:r>
      <w:r w:rsidR="00EC6832" w:rsidRPr="00D273ED">
        <w:t xml:space="preserve"> </w:t>
      </w:r>
      <w:r w:rsidRPr="00D273ED">
        <w:t>the full properties of a luminaire</w:t>
      </w:r>
      <w:r w:rsidR="00437366">
        <w:t xml:space="preserve"> through the LMS</w:t>
      </w:r>
      <w:r w:rsidRPr="00D273ED">
        <w:t xml:space="preserve">, within a structured dialogue box, which can be readily accessed from a </w:t>
      </w:r>
      <w:proofErr w:type="gramStart"/>
      <w:r w:rsidRPr="00D273ED">
        <w:t>drop down</w:t>
      </w:r>
      <w:proofErr w:type="gramEnd"/>
      <w:r w:rsidRPr="00D273ED">
        <w:t xml:space="preserve"> menu on the respective luminaire icon. The luminaire properties dialogue box must include but not be limited to the following information:</w:t>
      </w:r>
    </w:p>
    <w:p w14:paraId="5A8ED651" w14:textId="77777777" w:rsidR="00FE6C7F" w:rsidRPr="00D273ED" w:rsidRDefault="00FE6C7F" w:rsidP="00A012BB">
      <w:pPr>
        <w:pStyle w:val="CSILevel5"/>
      </w:pPr>
      <w:r w:rsidRPr="00D273ED">
        <w:t>Lamp Control Group</w:t>
      </w:r>
    </w:p>
    <w:p w14:paraId="34C0BF3D" w14:textId="77777777" w:rsidR="00FE6C7F" w:rsidRPr="00D273ED" w:rsidRDefault="00FE6C7F" w:rsidP="00A012BB">
      <w:pPr>
        <w:pStyle w:val="CSILevel5"/>
      </w:pPr>
      <w:r w:rsidRPr="00D273ED">
        <w:t>Luminaire location / ID number</w:t>
      </w:r>
    </w:p>
    <w:p w14:paraId="61754A85" w14:textId="77777777" w:rsidR="00FE6C7F" w:rsidRPr="00D273ED" w:rsidRDefault="00FE6C7F" w:rsidP="00A012BB">
      <w:pPr>
        <w:pStyle w:val="CSILevel5"/>
      </w:pPr>
      <w:r w:rsidRPr="00D273ED">
        <w:t xml:space="preserve">Lamp </w:t>
      </w:r>
      <w:proofErr w:type="gramStart"/>
      <w:r w:rsidRPr="00D273ED">
        <w:t>make</w:t>
      </w:r>
      <w:proofErr w:type="gramEnd"/>
      <w:r w:rsidRPr="00D273ED">
        <w:t xml:space="preserve"> and model</w:t>
      </w:r>
    </w:p>
    <w:p w14:paraId="6BB8B578" w14:textId="77777777" w:rsidR="00FE6C7F" w:rsidRPr="00D273ED" w:rsidRDefault="00FE6C7F" w:rsidP="00A012BB">
      <w:pPr>
        <w:pStyle w:val="CSILevel5"/>
      </w:pPr>
      <w:r w:rsidRPr="00D273ED">
        <w:lastRenderedPageBreak/>
        <w:t xml:space="preserve">Manufacturers estimated lamp </w:t>
      </w:r>
      <w:proofErr w:type="gramStart"/>
      <w:r w:rsidRPr="00D273ED">
        <w:t>life</w:t>
      </w:r>
      <w:proofErr w:type="gramEnd"/>
    </w:p>
    <w:p w14:paraId="28169EAD" w14:textId="77777777" w:rsidR="00FE6C7F" w:rsidRPr="00D273ED" w:rsidRDefault="00FE6C7F" w:rsidP="00A012BB">
      <w:pPr>
        <w:pStyle w:val="CSILevel5"/>
      </w:pPr>
      <w:r w:rsidRPr="00D273ED">
        <w:t>Cumulative true running hours</w:t>
      </w:r>
    </w:p>
    <w:p w14:paraId="06D223D9" w14:textId="77777777" w:rsidR="00FE6C7F" w:rsidRPr="00D273ED" w:rsidRDefault="00FE6C7F" w:rsidP="00A012BB">
      <w:pPr>
        <w:pStyle w:val="CSILevel5"/>
      </w:pPr>
      <w:r w:rsidRPr="00D273ED">
        <w:t>Cumulative weighted running hours (incandescent lamps, corrected for power)</w:t>
      </w:r>
    </w:p>
    <w:p w14:paraId="46B5FCDF" w14:textId="77777777" w:rsidR="00FE6C7F" w:rsidRPr="00D273ED" w:rsidRDefault="00FE6C7F" w:rsidP="00A012BB">
      <w:pPr>
        <w:pStyle w:val="CSILevel5"/>
      </w:pPr>
      <w:r w:rsidRPr="00D273ED">
        <w:t>Real time lamp active status</w:t>
      </w:r>
    </w:p>
    <w:p w14:paraId="4EB2C3F6" w14:textId="77777777" w:rsidR="00FE6C7F" w:rsidRPr="00D273ED" w:rsidRDefault="00FE6C7F" w:rsidP="00A012BB">
      <w:pPr>
        <w:pStyle w:val="CSILevel5"/>
      </w:pPr>
      <w:r w:rsidRPr="00D273ED">
        <w:t xml:space="preserve">Date of last lamp replacement </w:t>
      </w:r>
    </w:p>
    <w:p w14:paraId="3B14A31D" w14:textId="77777777" w:rsidR="00FE6C7F" w:rsidRPr="00D273ED" w:rsidRDefault="00FE6C7F" w:rsidP="00A012BB">
      <w:pPr>
        <w:pStyle w:val="CSILevel5"/>
      </w:pPr>
      <w:r w:rsidRPr="00D273ED">
        <w:t>Lamp status i.e. Good / Blown (if load monitoring is installed)</w:t>
      </w:r>
    </w:p>
    <w:p w14:paraId="21C254D9" w14:textId="77777777" w:rsidR="00FE6C7F" w:rsidRPr="00D273ED" w:rsidRDefault="00FE6C7F" w:rsidP="00A012BB">
      <w:pPr>
        <w:pStyle w:val="CSILevel5"/>
      </w:pPr>
      <w:r w:rsidRPr="00D273ED">
        <w:t>Circuit Breaker Status (if MCB monitor has been installed)</w:t>
      </w:r>
    </w:p>
    <w:p w14:paraId="373DBCFC" w14:textId="05442CAC" w:rsidR="00FE6C7F" w:rsidRPr="00D273ED" w:rsidRDefault="00FE6C7F" w:rsidP="00A012BB">
      <w:pPr>
        <w:pStyle w:val="CSILevel4"/>
      </w:pPr>
      <w:r w:rsidRPr="00D273ED">
        <w:t xml:space="preserve">The </w:t>
      </w:r>
      <w:r w:rsidR="00437366">
        <w:t>LMS</w:t>
      </w:r>
      <w:r w:rsidRPr="00D273ED">
        <w:t xml:space="preserve"> shall incorporate a comprehensive scheduler to automate time-based events. It must be possible to trigger scheduled events as a ‘Once Off’ timed event or a recurring event. ‘Once Off’ events are scheduled for a specific date and time. The scheduler shall be capable of initiating events or sequences of events on a specific time or </w:t>
      </w:r>
      <w:r w:rsidR="00EC6832">
        <w:t xml:space="preserve">at a time relative to </w:t>
      </w:r>
      <w:r w:rsidRPr="00D273ED">
        <w:t>sunrise or sunset on a:</w:t>
      </w:r>
    </w:p>
    <w:p w14:paraId="5687D335" w14:textId="77777777" w:rsidR="00FE6C7F" w:rsidRPr="00D273ED" w:rsidRDefault="00FE6C7F" w:rsidP="00A012BB">
      <w:pPr>
        <w:pStyle w:val="CSILevel5"/>
      </w:pPr>
      <w:r w:rsidRPr="00D273ED">
        <w:t>Day of week</w:t>
      </w:r>
    </w:p>
    <w:p w14:paraId="33BE72EB" w14:textId="77777777" w:rsidR="00FE6C7F" w:rsidRPr="00D273ED" w:rsidRDefault="00FE6C7F" w:rsidP="00A012BB">
      <w:pPr>
        <w:pStyle w:val="CSILevel5"/>
      </w:pPr>
      <w:r w:rsidRPr="00D273ED">
        <w:t>Day of month</w:t>
      </w:r>
    </w:p>
    <w:p w14:paraId="2C4B72F8" w14:textId="77777777" w:rsidR="00FE6C7F" w:rsidRPr="00D273ED" w:rsidRDefault="00FE6C7F" w:rsidP="00A012BB">
      <w:pPr>
        <w:pStyle w:val="CSILevel5"/>
      </w:pPr>
      <w:r w:rsidRPr="00D273ED">
        <w:t>Calendar date</w:t>
      </w:r>
    </w:p>
    <w:p w14:paraId="65866683" w14:textId="795DAD73" w:rsidR="00FE6C7F" w:rsidRPr="00D273ED" w:rsidRDefault="00FE6C7F" w:rsidP="00F73DB6">
      <w:pPr>
        <w:pStyle w:val="CSILevel4"/>
      </w:pPr>
      <w:r w:rsidRPr="00D273ED">
        <w:t xml:space="preserve">Sunrise and sunset information may be determined by latitude and longitude, and the </w:t>
      </w:r>
      <w:r w:rsidR="00437366">
        <w:t>LMS</w:t>
      </w:r>
      <w:r w:rsidR="00437366" w:rsidRPr="00D273ED">
        <w:t xml:space="preserve"> </w:t>
      </w:r>
      <w:r w:rsidRPr="00D273ED">
        <w:t>shall automatically keep track of daylight saving, and leap years. It shall be possible to schedule the date of recurring events in several ways:</w:t>
      </w:r>
    </w:p>
    <w:p w14:paraId="7017A84C" w14:textId="19D40ED7" w:rsidR="00FE6C7F" w:rsidRPr="00312771" w:rsidRDefault="00EC6832" w:rsidP="00A012BB">
      <w:pPr>
        <w:pStyle w:val="CSILevel5"/>
      </w:pPr>
      <w:r>
        <w:t>On</w:t>
      </w:r>
      <w:r w:rsidRPr="00312771">
        <w:t xml:space="preserve"> </w:t>
      </w:r>
      <w:r w:rsidR="00FE6C7F" w:rsidRPr="00312771">
        <w:t>a specific day and time each week</w:t>
      </w:r>
    </w:p>
    <w:p w14:paraId="56A05D59" w14:textId="77777777" w:rsidR="00FE6C7F" w:rsidRPr="00312771" w:rsidRDefault="00FE6C7F" w:rsidP="00A012BB">
      <w:pPr>
        <w:pStyle w:val="CSILevel5"/>
      </w:pPr>
      <w:r w:rsidRPr="00312771">
        <w:t>On a specific day of the month</w:t>
      </w:r>
    </w:p>
    <w:p w14:paraId="612A1558" w14:textId="77777777" w:rsidR="00FE6C7F" w:rsidRPr="00312771" w:rsidRDefault="00FE6C7F" w:rsidP="00A012BB">
      <w:pPr>
        <w:pStyle w:val="CSILevel5"/>
      </w:pPr>
      <w:r w:rsidRPr="00312771">
        <w:t>On a specific day of the week each month</w:t>
      </w:r>
    </w:p>
    <w:p w14:paraId="2681AE08" w14:textId="77777777" w:rsidR="00FE6C7F" w:rsidRPr="00D273ED" w:rsidRDefault="00FE6C7F" w:rsidP="00A012BB">
      <w:pPr>
        <w:pStyle w:val="CSILevel4"/>
      </w:pPr>
      <w:r w:rsidRPr="00D273ED">
        <w:t>Similarly, the time of recurring events can be scheduled in several ways:</w:t>
      </w:r>
    </w:p>
    <w:p w14:paraId="57FE334F" w14:textId="77777777" w:rsidR="00FE6C7F" w:rsidRPr="00D273ED" w:rsidRDefault="00FE6C7F" w:rsidP="00A012BB">
      <w:pPr>
        <w:pStyle w:val="CSILevel5"/>
      </w:pPr>
      <w:r w:rsidRPr="00D273ED">
        <w:t xml:space="preserve">At a specific </w:t>
      </w:r>
      <w:r w:rsidR="00A266C4" w:rsidRPr="00D273ED">
        <w:t>time,</w:t>
      </w:r>
      <w:r w:rsidRPr="00D273ED">
        <w:t xml:space="preserve"> each day</w:t>
      </w:r>
    </w:p>
    <w:p w14:paraId="4E0345B3" w14:textId="77777777" w:rsidR="00FE6C7F" w:rsidRPr="00D273ED" w:rsidRDefault="00FE6C7F" w:rsidP="00A012BB">
      <w:pPr>
        <w:pStyle w:val="CSILevel5"/>
      </w:pPr>
      <w:r w:rsidRPr="00D273ED">
        <w:t>At a specific time before or after Sunrise/ Sunset</w:t>
      </w:r>
    </w:p>
    <w:p w14:paraId="6E95C25C" w14:textId="77777777" w:rsidR="00FE6C7F" w:rsidRPr="00D273ED" w:rsidRDefault="00FE6C7F" w:rsidP="00A012BB">
      <w:pPr>
        <w:pStyle w:val="CSILevel5"/>
      </w:pPr>
      <w:r w:rsidRPr="00D273ED">
        <w:t xml:space="preserve">At a recurring </w:t>
      </w:r>
      <w:r w:rsidR="00A266C4" w:rsidRPr="00D273ED">
        <w:t>time</w:t>
      </w:r>
      <w:r w:rsidRPr="00D273ED">
        <w:t xml:space="preserve"> for recurring durations </w:t>
      </w:r>
    </w:p>
    <w:p w14:paraId="024E3791" w14:textId="77777777" w:rsidR="00FE6C7F" w:rsidRPr="00D273ED" w:rsidRDefault="00FE6C7F" w:rsidP="00A012BB">
      <w:pPr>
        <w:pStyle w:val="CSILevel4"/>
      </w:pPr>
      <w:r w:rsidRPr="00D273ED">
        <w:t xml:space="preserve">For recurring events provision must also be included for the end-user to schedule exceptions. </w:t>
      </w:r>
    </w:p>
    <w:p w14:paraId="0DB657C6" w14:textId="7749FD88" w:rsidR="00FE6C7F" w:rsidRPr="00D273ED" w:rsidRDefault="00FE6C7F" w:rsidP="00A012BB">
      <w:pPr>
        <w:pStyle w:val="CSILevel4"/>
      </w:pPr>
      <w:r w:rsidRPr="00D273ED">
        <w:t xml:space="preserve">The </w:t>
      </w:r>
      <w:r w:rsidR="00437366">
        <w:t>LMS</w:t>
      </w:r>
      <w:r w:rsidRPr="00D273ED">
        <w:t xml:space="preserve"> shall also incorporate a </w:t>
      </w:r>
      <w:proofErr w:type="gramStart"/>
      <w:r w:rsidRPr="00D273ED">
        <w:t>macro based</w:t>
      </w:r>
      <w:proofErr w:type="gramEnd"/>
      <w:r w:rsidRPr="00D273ED">
        <w:t xml:space="preserve"> logic control builder that utilizes a plain language function editor. The macro builder must be capable of handling sequential and conditional control routines. The macro facility must also present a range of standard or common control routine templates, to assist in implementation of typical control scenarios.</w:t>
      </w:r>
    </w:p>
    <w:p w14:paraId="2751ECD9" w14:textId="1285FEFB" w:rsidR="00FE6C7F" w:rsidRDefault="00FE6C7F" w:rsidP="00A012BB">
      <w:pPr>
        <w:pStyle w:val="CSILevel4"/>
      </w:pPr>
      <w:r w:rsidRPr="00D273ED">
        <w:t xml:space="preserve">The </w:t>
      </w:r>
      <w:r w:rsidR="00437366">
        <w:t>LMS</w:t>
      </w:r>
      <w:r w:rsidRPr="00D273ED">
        <w:t xml:space="preserve"> must incorporate some type of user logon access security. The system shall be capable of displaying alternate menu structures in accordance with the privilege profile defined for each user. The </w:t>
      </w:r>
      <w:r w:rsidR="00437366">
        <w:t>LMS</w:t>
      </w:r>
      <w:r w:rsidR="00437366" w:rsidRPr="00D273ED">
        <w:t xml:space="preserve"> </w:t>
      </w:r>
      <w:r w:rsidRPr="00D273ED">
        <w:t>must automatically log out users after a defined period has elapsed since the last keyboard or mouse activity. The system shall also record the time that each user logs on, logs off, and if the log off was manual or automatic for review by the system administrator.</w:t>
      </w:r>
    </w:p>
    <w:p w14:paraId="55592779" w14:textId="5F46388B" w:rsidR="00EC6832" w:rsidRDefault="00EC6832" w:rsidP="00A012BB">
      <w:pPr>
        <w:pStyle w:val="CSILevel4"/>
      </w:pPr>
      <w:r>
        <w:t xml:space="preserve">The </w:t>
      </w:r>
      <w:r w:rsidR="00437366">
        <w:t>LMS</w:t>
      </w:r>
      <w:r>
        <w:t xml:space="preserve"> shall support connection to external sources via a RESTful API. This API will allow an external application to control and request the lighting state of controlled lighting groups at a channel and area level.</w:t>
      </w:r>
    </w:p>
    <w:p w14:paraId="62FE68F5" w14:textId="305126DB" w:rsidR="00EC6832" w:rsidRDefault="00EC6832" w:rsidP="00A012BB">
      <w:pPr>
        <w:pStyle w:val="CSILevel4"/>
      </w:pPr>
      <w:r>
        <w:t xml:space="preserve">The </w:t>
      </w:r>
      <w:r w:rsidR="00437366">
        <w:t>LMS</w:t>
      </w:r>
      <w:r>
        <w:t xml:space="preserve"> shall be able to store historical data for a user defined period on site without needing any Cloud application support.</w:t>
      </w:r>
      <w:r w:rsidR="00A204D0">
        <w:t xml:space="preserve"> This data should include all state changes in the system</w:t>
      </w:r>
      <w:r w:rsidR="005444D6">
        <w:t xml:space="preserve"> and details of which user made which changes if those changes were made using the LMS.</w:t>
      </w:r>
    </w:p>
    <w:p w14:paraId="10BF9509" w14:textId="77777777" w:rsidR="00E9224B" w:rsidRDefault="0025135C" w:rsidP="00A012BB">
      <w:pPr>
        <w:pStyle w:val="CSILevel4"/>
      </w:pPr>
      <w:r>
        <w:t xml:space="preserve">The </w:t>
      </w:r>
      <w:r w:rsidR="00437366">
        <w:t>LMS</w:t>
      </w:r>
      <w:r>
        <w:t xml:space="preserve"> shall </w:t>
      </w:r>
      <w:r w:rsidR="00437366">
        <w:t>include</w:t>
      </w:r>
      <w:r>
        <w:t xml:space="preserve"> an OPC server to support up to 20000 OPC points </w:t>
      </w:r>
      <w:r w:rsidR="00437366">
        <w:t xml:space="preserve">per LMS Server </w:t>
      </w:r>
      <w:r>
        <w:t>for control and monitoring of the Lighting system from a 3</w:t>
      </w:r>
      <w:r w:rsidRPr="00963ADF">
        <w:rPr>
          <w:vertAlign w:val="superscript"/>
        </w:rPr>
        <w:t>rd</w:t>
      </w:r>
      <w:r>
        <w:t xml:space="preserve"> party system such as a BMS.</w:t>
      </w:r>
      <w:r w:rsidR="00437366">
        <w:t xml:space="preserve"> It shall be possible to run Multiple LMS servers when more than 20000 OPC points are required on one system.</w:t>
      </w:r>
    </w:p>
    <w:p w14:paraId="23997F6B" w14:textId="153F06B2" w:rsidR="0025135C" w:rsidRDefault="00E9224B" w:rsidP="00A012BB">
      <w:pPr>
        <w:pStyle w:val="CSILevel4"/>
      </w:pPr>
      <w:r>
        <w:t xml:space="preserve">The LMS must be capable of sending out emails should there be a problem on the system. It will be possible for the </w:t>
      </w:r>
      <w:proofErr w:type="spellStart"/>
      <w:proofErr w:type="gramStart"/>
      <w:r>
        <w:t>on site</w:t>
      </w:r>
      <w:proofErr w:type="spellEnd"/>
      <w:proofErr w:type="gramEnd"/>
      <w:r>
        <w:t xml:space="preserve"> administrator of the LMS to set and modify who will get emails and which subjects they will get emails for.</w:t>
      </w:r>
    </w:p>
    <w:p w14:paraId="5793ADC3" w14:textId="77777777" w:rsidR="005779DE" w:rsidRDefault="005779DE" w:rsidP="00963ADF">
      <w:pPr>
        <w:pStyle w:val="CSILevel4"/>
      </w:pPr>
      <w:r>
        <w:lastRenderedPageBreak/>
        <w:t>User Access Management</w:t>
      </w:r>
    </w:p>
    <w:p w14:paraId="577DFAF7" w14:textId="4D117A60" w:rsidR="005779DE" w:rsidRDefault="005779DE" w:rsidP="005779DE">
      <w:pPr>
        <w:pStyle w:val="CSILevel5"/>
      </w:pPr>
      <w:r>
        <w:t>The LMS shall support the use of Microsoft Active Directory to allow users to log in to a LMS Client application using their standard Windows login credentials.</w:t>
      </w:r>
    </w:p>
    <w:p w14:paraId="35D12C45" w14:textId="77777777" w:rsidR="005779DE" w:rsidRDefault="005779DE" w:rsidP="00963ADF">
      <w:pPr>
        <w:pStyle w:val="CSILevel4"/>
      </w:pPr>
      <w:r>
        <w:t>Databases</w:t>
      </w:r>
    </w:p>
    <w:p w14:paraId="349C195A" w14:textId="77777777" w:rsidR="005779DE" w:rsidRDefault="005779DE" w:rsidP="00963ADF">
      <w:pPr>
        <w:pStyle w:val="CSILevel5"/>
      </w:pPr>
      <w:r>
        <w:t>The LMS must not require any additional database applications beyond those that are part of the standard install.</w:t>
      </w:r>
    </w:p>
    <w:p w14:paraId="638553B5" w14:textId="77777777" w:rsidR="005779DE" w:rsidRDefault="005779DE" w:rsidP="00963ADF">
      <w:pPr>
        <w:pStyle w:val="CSILevel5"/>
      </w:pPr>
      <w:r>
        <w:t xml:space="preserve">If a client chooses to use their own Microsoft SQL </w:t>
      </w:r>
      <w:proofErr w:type="gramStart"/>
      <w:r>
        <w:t>Enterprise</w:t>
      </w:r>
      <w:proofErr w:type="gramEnd"/>
      <w:r>
        <w:t xml:space="preserve"> this should be possible easily without any additional software required from the LMS manufacturer. The responsibility for the licensing and maintenance of this SQL instance will be with the client. </w:t>
      </w:r>
    </w:p>
    <w:p w14:paraId="00D88082" w14:textId="77777777" w:rsidR="00751D69" w:rsidRDefault="00751D69" w:rsidP="00F73DB6">
      <w:pPr>
        <w:pStyle w:val="CSILevel3"/>
        <w:numPr>
          <w:ilvl w:val="0"/>
          <w:numId w:val="0"/>
        </w:numPr>
        <w:ind w:left="1080"/>
      </w:pPr>
    </w:p>
    <w:p w14:paraId="17B23035" w14:textId="7CDE8D1D" w:rsidR="00D455EE" w:rsidRPr="00D273ED" w:rsidRDefault="00D455EE" w:rsidP="00F73DB6">
      <w:pPr>
        <w:pStyle w:val="CSILevel3"/>
      </w:pPr>
      <w:r>
        <w:t xml:space="preserve">Commissioning Software </w:t>
      </w:r>
    </w:p>
    <w:p w14:paraId="0CF807DE" w14:textId="77777777" w:rsidR="00FE6C7F" w:rsidRPr="00D273ED" w:rsidRDefault="00FE6C7F" w:rsidP="00F73DB6">
      <w:pPr>
        <w:pStyle w:val="CSILevel4"/>
      </w:pPr>
      <w:r w:rsidRPr="00D273ED">
        <w:t xml:space="preserve">It shall be possible to completely pre-commission the software off-site without any connection to the lighting control network. Completion of commissioning using the pre-configuration approach, shall then only involve connection of PC with software to the lighting control network, signing on of network devices, and then downloading all configuration data to the devices. </w:t>
      </w:r>
    </w:p>
    <w:p w14:paraId="22528A9F" w14:textId="77777777" w:rsidR="00FE6C7F" w:rsidRPr="00D273ED" w:rsidRDefault="00FE6C7F" w:rsidP="00A012BB">
      <w:pPr>
        <w:pStyle w:val="CSILevel4"/>
      </w:pPr>
      <w:r w:rsidRPr="00D273ED">
        <w:t>Offsite pre-commissioning shall also be possible for systems that incorporate DALI controllers and luminaires. Provision shall also be included to accommodate both enumerated and non-enumerated DALI luminaires.</w:t>
      </w:r>
    </w:p>
    <w:p w14:paraId="539CA75D" w14:textId="77777777" w:rsidR="00FE6C7F" w:rsidRPr="00D273ED" w:rsidRDefault="00FE6C7F" w:rsidP="00A012BB">
      <w:pPr>
        <w:pStyle w:val="CSILevel4"/>
      </w:pPr>
      <w:r w:rsidRPr="00D273ED">
        <w:t xml:space="preserve">To ensure on-time completion of commissioning, it shall be possible to independently operate and commission sections of a facility, i.e. individual floors of a multi-story building, as discrete networks. The commissioning and management software shall also enable configuration files for each of the respective individual areas to be merged into a master site file as they are completed and connected to the overall site network. </w:t>
      </w:r>
    </w:p>
    <w:p w14:paraId="3BCD7E11" w14:textId="77777777" w:rsidR="00FE6C7F" w:rsidRPr="00D273ED" w:rsidRDefault="00FE6C7F" w:rsidP="00A012BB">
      <w:pPr>
        <w:pStyle w:val="CSILevel4"/>
      </w:pPr>
      <w:r w:rsidRPr="00D273ED">
        <w:t xml:space="preserve">The software shall also be capable of configuring all parameters of DALI devices connected to the DALI universe controllers including enumeration of short addresses. The lighting control system must be able to configure ballasts without having to use ‘Ballast Suppliers Software’ or hardware creating intermediate third-party data bases. DALI universe controllers and configuration software shall be capable of natively supporting all DALI configuration and control functionality. Systems that require separate third-party software and interfaces to enumerate devices and assign short addresses will not be accepted. The lighting control systems DALI load controller should support all DALI commissioning requirements. Lighting control systems that are dependent on additional third-party hardware for the commissioning process will not be accepted. </w:t>
      </w:r>
    </w:p>
    <w:p w14:paraId="556A1F80" w14:textId="77777777" w:rsidR="00FE6C7F" w:rsidRPr="00D273ED" w:rsidRDefault="00FE6C7F" w:rsidP="00A012BB">
      <w:pPr>
        <w:pStyle w:val="CSILevel4"/>
      </w:pPr>
      <w:r w:rsidRPr="00D273ED">
        <w:t xml:space="preserve">The commissioning software must be able to configure all elements of the lighting control system. Any commissioning software that requires additional patches, </w:t>
      </w:r>
      <w:proofErr w:type="gramStart"/>
      <w:r w:rsidRPr="00D273ED">
        <w:t>plug-ins</w:t>
      </w:r>
      <w:proofErr w:type="gramEnd"/>
      <w:r w:rsidRPr="00D273ED">
        <w:t xml:space="preserve"> or drivers to perform commissioning will not be accepted.</w:t>
      </w:r>
    </w:p>
    <w:p w14:paraId="63475CB8" w14:textId="77777777" w:rsidR="00FE6C7F" w:rsidRPr="00D273ED" w:rsidRDefault="00FE6C7F" w:rsidP="00A012BB">
      <w:pPr>
        <w:pStyle w:val="CSILevel4"/>
      </w:pPr>
      <w:r w:rsidRPr="00D273ED">
        <w:t>The commissioning software will allow multiple programmers on the same network at the same time.</w:t>
      </w:r>
    </w:p>
    <w:p w14:paraId="43BCFC46" w14:textId="371E4808" w:rsidR="00FE6C7F" w:rsidRDefault="00FE6C7F" w:rsidP="00194791">
      <w:pPr>
        <w:pStyle w:val="CSILevel4"/>
      </w:pPr>
      <w:r w:rsidRPr="00D273ED">
        <w:t>The commissioning software will automatically produce a report of all system settings.</w:t>
      </w:r>
    </w:p>
    <w:p w14:paraId="5D4568B7" w14:textId="77777777" w:rsidR="00911D41" w:rsidRDefault="00911D41" w:rsidP="00911D41">
      <w:pPr>
        <w:pStyle w:val="CSILevel3"/>
        <w:numPr>
          <w:ilvl w:val="0"/>
          <w:numId w:val="0"/>
        </w:numPr>
        <w:ind w:left="1080"/>
      </w:pPr>
      <w:bookmarkStart w:id="84" w:name="_Toc380670599"/>
    </w:p>
    <w:p w14:paraId="1CFBFF56" w14:textId="1FBE295C" w:rsidR="00FE6C7F" w:rsidRPr="00D273ED" w:rsidRDefault="00FE6C7F" w:rsidP="00911D41">
      <w:pPr>
        <w:pStyle w:val="CSILevel3"/>
      </w:pPr>
      <w:r w:rsidRPr="00D273ED">
        <w:t>System Health Monitoring</w:t>
      </w:r>
      <w:bookmarkEnd w:id="84"/>
    </w:p>
    <w:p w14:paraId="0A7F3AD8" w14:textId="77777777" w:rsidR="00FE6C7F" w:rsidRPr="00D273ED" w:rsidRDefault="00FE6C7F" w:rsidP="00A012BB">
      <w:pPr>
        <w:pStyle w:val="CSILevel4"/>
      </w:pPr>
      <w:r w:rsidRPr="00D273ED">
        <w:t>The system shall be able to assign essential and non-essential lighting on a circuit-by-circuit basis from the PC. It shall be possible to monitor and control the entire system in real-time.</w:t>
      </w:r>
    </w:p>
    <w:p w14:paraId="4E013793" w14:textId="77777777" w:rsidR="00FE6C7F" w:rsidRPr="00D273ED" w:rsidRDefault="00FE6C7F" w:rsidP="00A012BB">
      <w:pPr>
        <w:pStyle w:val="CSILevel4"/>
      </w:pPr>
      <w:r w:rsidRPr="00D273ED">
        <w:t xml:space="preserve">The system shall be capable of monitoring and displaying a comprehensive range of diagnostic and fault information including but not limited to circuit run time data, re-lamping schedules, ON/OFF status, MCB trip status, DALI luminaires status and other diagnostic information. The system shall also be capable of initiating emergency lighting tests for luminaires that incorporate DALI control gear and incorporate a </w:t>
      </w:r>
      <w:r w:rsidRPr="00D273ED">
        <w:lastRenderedPageBreak/>
        <w:t>comprehensive facility for reporting test results. It shall be possible to program, initiate and monitor emergency luminaire testing from the system software.</w:t>
      </w:r>
    </w:p>
    <w:p w14:paraId="1FBDEAB4" w14:textId="77777777" w:rsidR="00FE6C7F" w:rsidRPr="00D273ED" w:rsidRDefault="00FE6C7F" w:rsidP="00A012BB">
      <w:pPr>
        <w:pStyle w:val="CSILevel4"/>
      </w:pPr>
      <w:r w:rsidRPr="00D273ED">
        <w:t xml:space="preserve">When a failure event is detected, it shall be possible to generate a report and direct it to an e-mail address or group of addresses, or a printer. It shall be possible to generate preventative maintenance reports from the software that indicate lamps that have operated past a specified allowable run time. </w:t>
      </w:r>
    </w:p>
    <w:p w14:paraId="53E1CF3C" w14:textId="77777777" w:rsidR="00FE6C7F" w:rsidRPr="00D273ED" w:rsidRDefault="00FE6C7F" w:rsidP="00A012BB">
      <w:pPr>
        <w:pStyle w:val="CSILevel4"/>
      </w:pPr>
      <w:r w:rsidRPr="00D273ED">
        <w:t>All lighting control network activity, as well as run time and configuration data shall be logged to a SQL compatible database. The end-user shall be able to use the built-in reporting functions or third-party SQL reporting tools to run custom reports. Alternatively, it shall be possible to export the data manually or automatically to a spreadsheet, text file, e-mail, or word processing document for the end-user to analyze.</w:t>
      </w:r>
    </w:p>
    <w:p w14:paraId="18D81474" w14:textId="77777777" w:rsidR="00FE6C7F" w:rsidRPr="00D273ED" w:rsidRDefault="00FE6C7F" w:rsidP="00A012BB">
      <w:pPr>
        <w:pStyle w:val="CSILevel4"/>
      </w:pPr>
      <w:r w:rsidRPr="00D273ED">
        <w:t xml:space="preserve">It shall be possible for the lighting control software to be programmed to run daily system tests to verify that all devices are operating properly. This information shall be displayed graphically using a floor plan view interface, </w:t>
      </w:r>
      <w:proofErr w:type="gramStart"/>
      <w:r w:rsidRPr="00D273ED">
        <w:t>and also</w:t>
      </w:r>
      <w:proofErr w:type="gramEnd"/>
      <w:r w:rsidRPr="00D273ED">
        <w:t xml:space="preserve"> logged to a database. The database shall be capable of generating daily maintenance schedules. It shall be possible for reports to be automatically generated and e-mailed to the maintenance personnel each day.</w:t>
      </w:r>
    </w:p>
    <w:p w14:paraId="34956FF2" w14:textId="77777777" w:rsidR="00FE6C7F" w:rsidRPr="00D273ED" w:rsidRDefault="00FE6C7F" w:rsidP="00A012BB">
      <w:pPr>
        <w:pStyle w:val="CSILevel4"/>
      </w:pPr>
      <w:r w:rsidRPr="00D273ED">
        <w:t>The cumulative running hours of each luminaire shall be available from the lighting control software floor plan view interface. This information shall also be available from the database, where custom reports can be generated, or the information can be exported to a spreadsheet, word processing program, or text file. The information will be required to efficiently plan re-lamping of areas based on actual running hours, rather than estimated running hours.</w:t>
      </w:r>
    </w:p>
    <w:p w14:paraId="79DF0C0F" w14:textId="77777777" w:rsidR="00751D69" w:rsidRDefault="00751D69" w:rsidP="00194791">
      <w:pPr>
        <w:pStyle w:val="CSILevel3"/>
        <w:numPr>
          <w:ilvl w:val="0"/>
          <w:numId w:val="0"/>
        </w:numPr>
        <w:ind w:left="1080"/>
      </w:pPr>
      <w:bookmarkStart w:id="85" w:name="_Toc380670600"/>
    </w:p>
    <w:p w14:paraId="63F46D88" w14:textId="26B14634" w:rsidR="00FE6C7F" w:rsidRPr="00D273ED" w:rsidRDefault="00FE6C7F" w:rsidP="00A012BB">
      <w:pPr>
        <w:pStyle w:val="CSILevel3"/>
      </w:pPr>
      <w:r w:rsidRPr="00D273ED">
        <w:t>Energy Monitoring</w:t>
      </w:r>
      <w:bookmarkEnd w:id="85"/>
    </w:p>
    <w:p w14:paraId="331AD359" w14:textId="77777777" w:rsidR="00FE6C7F" w:rsidRPr="00D273ED" w:rsidRDefault="00FE6C7F" w:rsidP="00A012BB">
      <w:pPr>
        <w:pStyle w:val="CSILevel4"/>
      </w:pPr>
      <w:r w:rsidRPr="00D273ED">
        <w:t xml:space="preserve">The lighting control system shall be capable of logging the notional power consumption for any luminaire, circuit, </w:t>
      </w:r>
      <w:proofErr w:type="gramStart"/>
      <w:r w:rsidRPr="00D273ED">
        <w:t>area</w:t>
      </w:r>
      <w:proofErr w:type="gramEnd"/>
      <w:r w:rsidRPr="00D273ED">
        <w:t xml:space="preserve"> and range of areas. The system shall log running hours and output level to provide an estimate of lighting system energy consumption. It shall be possible to generate the following information:</w:t>
      </w:r>
    </w:p>
    <w:p w14:paraId="272AC81D" w14:textId="77777777" w:rsidR="00FE6C7F" w:rsidRPr="00D273ED" w:rsidRDefault="00FE6C7F" w:rsidP="00A012BB">
      <w:pPr>
        <w:pStyle w:val="CSILevel5"/>
      </w:pPr>
      <w:r w:rsidRPr="00D273ED">
        <w:t xml:space="preserve">average energy consumption across </w:t>
      </w:r>
      <w:proofErr w:type="gramStart"/>
      <w:r w:rsidRPr="00D273ED">
        <w:t>a time period</w:t>
      </w:r>
      <w:proofErr w:type="gramEnd"/>
    </w:p>
    <w:p w14:paraId="2F4BBEA7" w14:textId="77777777" w:rsidR="00FE6C7F" w:rsidRPr="00D273ED" w:rsidRDefault="00FE6C7F" w:rsidP="00A012BB">
      <w:pPr>
        <w:pStyle w:val="CSILevel5"/>
      </w:pPr>
      <w:r w:rsidRPr="00D273ED">
        <w:t>the power consumption of a control group</w:t>
      </w:r>
    </w:p>
    <w:p w14:paraId="07DDD667" w14:textId="77777777" w:rsidR="00FE6C7F" w:rsidRPr="00D273ED" w:rsidRDefault="00FE6C7F" w:rsidP="00A012BB">
      <w:pPr>
        <w:pStyle w:val="CSILevel5"/>
      </w:pPr>
      <w:r w:rsidRPr="00D273ED">
        <w:t>the power consumption of a luminaire</w:t>
      </w:r>
    </w:p>
    <w:p w14:paraId="6476D6B4" w14:textId="77777777" w:rsidR="00FE6C7F" w:rsidRPr="00D273ED" w:rsidRDefault="00FE6C7F" w:rsidP="00A012BB">
      <w:pPr>
        <w:pStyle w:val="CSILevel5"/>
      </w:pPr>
      <w:r w:rsidRPr="00D273ED">
        <w:t>daily consumption profiles and plan peak load shedding</w:t>
      </w:r>
    </w:p>
    <w:p w14:paraId="3E179474" w14:textId="77777777" w:rsidR="00FE6C7F" w:rsidRPr="00D273ED" w:rsidRDefault="00FE6C7F" w:rsidP="00A012BB">
      <w:pPr>
        <w:pStyle w:val="CSILevel4"/>
      </w:pPr>
      <w:proofErr w:type="gramStart"/>
      <w:r w:rsidRPr="00D273ED">
        <w:t>For the purpose of</w:t>
      </w:r>
      <w:proofErr w:type="gramEnd"/>
      <w:r w:rsidRPr="00D273ED">
        <w:t xml:space="preserve"> calculating and reporting on notional power consumption, it shall be possible to define notional power consumption profiles for all luminaire types used plotting power against dimmed output level. It shall be possible to enter this in either raw data format or via a graphical plot dialogue.</w:t>
      </w:r>
    </w:p>
    <w:p w14:paraId="29A6F08C" w14:textId="77777777" w:rsidR="00FE6C7F" w:rsidRPr="00D273ED" w:rsidRDefault="00FE6C7F" w:rsidP="00A012BB">
      <w:pPr>
        <w:pStyle w:val="CSILevel4"/>
      </w:pPr>
      <w:r w:rsidRPr="00D273ED">
        <w:t>Provision shall be included for the user to generate custom reports, graphs, and analyze data using common software tools.</w:t>
      </w:r>
    </w:p>
    <w:p w14:paraId="0466EC80" w14:textId="71637241" w:rsidR="00FE6C7F" w:rsidRPr="00D273ED" w:rsidRDefault="00FE6C7F" w:rsidP="00A012BB">
      <w:pPr>
        <w:pStyle w:val="CSILevel4"/>
      </w:pPr>
      <w:r w:rsidRPr="00D273ED">
        <w:t xml:space="preserve">The system software shall also be capable of reporting on </w:t>
      </w:r>
      <w:r w:rsidR="0025135C">
        <w:t>metered</w:t>
      </w:r>
      <w:r w:rsidR="0025135C" w:rsidRPr="00D273ED">
        <w:t xml:space="preserve"> </w:t>
      </w:r>
      <w:r w:rsidRPr="00D273ED">
        <w:t>energy consumption via networked third-party power meters</w:t>
      </w:r>
      <w:r w:rsidR="0025135C">
        <w:t xml:space="preserve"> connected through the lighting system Power meters requiring their own software </w:t>
      </w:r>
      <w:r w:rsidR="00381062">
        <w:t>for</w:t>
      </w:r>
      <w:r w:rsidR="0025135C">
        <w:t xml:space="preserve"> integration to the lighting system shall not be accepted.</w:t>
      </w:r>
    </w:p>
    <w:p w14:paraId="3D3A404A" w14:textId="77777777" w:rsidR="00751D69" w:rsidRDefault="00751D69" w:rsidP="00194791">
      <w:pPr>
        <w:pStyle w:val="CSILevel3"/>
        <w:numPr>
          <w:ilvl w:val="0"/>
          <w:numId w:val="0"/>
        </w:numPr>
        <w:ind w:left="1080"/>
      </w:pPr>
      <w:bookmarkStart w:id="86" w:name="_Toc380670601"/>
    </w:p>
    <w:p w14:paraId="7B8BA278" w14:textId="0CC6AF28" w:rsidR="00FE6C7F" w:rsidRPr="00D273ED" w:rsidRDefault="00FE6C7F" w:rsidP="00A012BB">
      <w:pPr>
        <w:pStyle w:val="CSILevel3"/>
      </w:pPr>
      <w:r w:rsidRPr="00D273ED">
        <w:t>Energy Performance Monitoring</w:t>
      </w:r>
      <w:bookmarkEnd w:id="86"/>
    </w:p>
    <w:p w14:paraId="5E1F5D6B" w14:textId="77777777" w:rsidR="0019120B" w:rsidRDefault="00FE6C7F" w:rsidP="0019120B">
      <w:pPr>
        <w:pStyle w:val="CSILevel4"/>
      </w:pPr>
      <w:r w:rsidRPr="00D273ED">
        <w:t xml:space="preserve">The system shall incorporate a utility to publish real-time notional energy performance data in a dashboard format via a web server, which can be readily viewed from PCs or other portable devices with standard web browsers. </w:t>
      </w:r>
    </w:p>
    <w:p w14:paraId="1958C86A" w14:textId="6D332500" w:rsidR="0019120B" w:rsidRDefault="0019120B" w:rsidP="0019120B">
      <w:pPr>
        <w:pStyle w:val="CSILevel4"/>
      </w:pPr>
      <w:r w:rsidRPr="00D273ED">
        <w:t xml:space="preserve">The purpose of this facility is to provide clear visibility of lighting system energy performance to occupants, to encourage utilization behavior that reduces energy demand. </w:t>
      </w:r>
    </w:p>
    <w:p w14:paraId="7E0D3D4E" w14:textId="77777777" w:rsidR="0019120B" w:rsidRDefault="0019120B" w:rsidP="0019120B">
      <w:pPr>
        <w:pStyle w:val="CSILevel4"/>
      </w:pPr>
      <w:r w:rsidRPr="00D273ED">
        <w:lastRenderedPageBreak/>
        <w:t xml:space="preserve">The utility shall be configurable to display energy usage information for any user-defined area or zone. </w:t>
      </w:r>
    </w:p>
    <w:p w14:paraId="5CF5DF62" w14:textId="77777777" w:rsidR="0019120B" w:rsidRDefault="0019120B" w:rsidP="0019120B">
      <w:pPr>
        <w:pStyle w:val="CSILevel4"/>
      </w:pPr>
      <w:r w:rsidRPr="00D273ED">
        <w:t xml:space="preserve">Web pages shall include timeline graphs, which can also include comparative historical data, so that current performance can be readily benchmarked. </w:t>
      </w:r>
    </w:p>
    <w:p w14:paraId="5F878ACA" w14:textId="77777777" w:rsidR="0019120B" w:rsidRDefault="0019120B" w:rsidP="0019120B">
      <w:pPr>
        <w:pStyle w:val="CSILevel4"/>
      </w:pPr>
      <w:r w:rsidRPr="00D273ED">
        <w:t>Pages shall also be capable of displaying instant and accumulated year-to-date savings in absolute energy, cost, and carbon volume terms</w:t>
      </w:r>
      <w:r>
        <w:t>.</w:t>
      </w:r>
    </w:p>
    <w:p w14:paraId="06492D65" w14:textId="0B40D14A" w:rsidR="00B46D70" w:rsidRDefault="00B46D70" w:rsidP="0044363C">
      <w:pPr>
        <w:pStyle w:val="CSILevel4"/>
        <w:numPr>
          <w:ilvl w:val="0"/>
          <w:numId w:val="0"/>
        </w:numPr>
      </w:pPr>
    </w:p>
    <w:p w14:paraId="504BCC8F" w14:textId="7E4C2F7C" w:rsidR="00C669B7" w:rsidRPr="0044363C" w:rsidRDefault="00751D69" w:rsidP="005B2F12">
      <w:pPr>
        <w:pStyle w:val="CSILevel3"/>
        <w:rPr>
          <w:color w:val="000000" w:themeColor="text1"/>
        </w:rPr>
      </w:pPr>
      <w:r w:rsidRPr="008D2224">
        <w:t>Guest room monitoring</w:t>
      </w:r>
      <w:del w:id="87" w:author="Rahul Shira" w:date="2020-07-31T16:29:00Z">
        <w:r w:rsidRPr="008D2224" w:rsidDel="00C669B7">
          <w:delText xml:space="preserve"> </w:delText>
        </w:r>
      </w:del>
    </w:p>
    <w:p w14:paraId="4DEE5D93" w14:textId="77777777" w:rsidR="0019120B" w:rsidRPr="00C669B7" w:rsidRDefault="0019120B" w:rsidP="0019120B">
      <w:pPr>
        <w:pStyle w:val="CSILevel4"/>
      </w:pPr>
      <w:r w:rsidRPr="00C669B7">
        <w:t xml:space="preserve">The guest room monitoring must be intuitive, easy to use, and not require extensive training or expertise to utilize. </w:t>
      </w:r>
    </w:p>
    <w:p w14:paraId="4C88BF25" w14:textId="77777777" w:rsidR="0019120B" w:rsidRPr="00C669B7" w:rsidRDefault="0019120B" w:rsidP="0019120B">
      <w:pPr>
        <w:pStyle w:val="CSILevel4"/>
        <w:rPr>
          <w:color w:val="000000" w:themeColor="text1"/>
        </w:rPr>
      </w:pPr>
      <w:r w:rsidRPr="00C669B7">
        <w:rPr>
          <w:color w:val="000000" w:themeColor="text1"/>
        </w:rPr>
        <w:t xml:space="preserve">The software must be provided by the core hardware manufacture to ensure that there is direct access to all the required features and functions of the system. Support for system component diagnostics within the room is required so that issues can be automatically reported. </w:t>
      </w:r>
    </w:p>
    <w:p w14:paraId="3519DA1D" w14:textId="77777777" w:rsidR="0019120B" w:rsidRPr="00C669B7" w:rsidRDefault="0019120B" w:rsidP="0019120B">
      <w:pPr>
        <w:pStyle w:val="CSILevel4"/>
        <w:rPr>
          <w:color w:val="000000" w:themeColor="text1"/>
        </w:rPr>
      </w:pPr>
      <w:r w:rsidRPr="00C669B7">
        <w:rPr>
          <w:color w:val="000000" w:themeColor="text1"/>
        </w:rPr>
        <w:t xml:space="preserve">Information on each Guest room should be represented in a 2D tile format and utilized different colored icons for Guest room status indications. Software that required 3D rendering graphics will not be accepted as this can create difficulty interpreting the system information. </w:t>
      </w:r>
    </w:p>
    <w:p w14:paraId="5BCD4E20" w14:textId="7A38992F" w:rsidR="00751D69" w:rsidRPr="00C669B7" w:rsidRDefault="00751D69" w:rsidP="00751D69">
      <w:pPr>
        <w:pStyle w:val="CSILevel4"/>
        <w:rPr>
          <w:color w:val="000000" w:themeColor="text1"/>
        </w:rPr>
      </w:pPr>
      <w:r w:rsidRPr="00C669B7">
        <w:rPr>
          <w:color w:val="000000" w:themeColor="text1"/>
        </w:rPr>
        <w:t xml:space="preserve">The software must present the following Guest room information on </w:t>
      </w:r>
      <w:proofErr w:type="gramStart"/>
      <w:r w:rsidRPr="00C669B7">
        <w:rPr>
          <w:color w:val="000000" w:themeColor="text1"/>
        </w:rPr>
        <w:t>request</w:t>
      </w:r>
      <w:proofErr w:type="gramEnd"/>
    </w:p>
    <w:p w14:paraId="6E3B14F0" w14:textId="77777777" w:rsidR="00751D69" w:rsidRPr="00C669B7" w:rsidRDefault="00751D69" w:rsidP="00751D69">
      <w:pPr>
        <w:pStyle w:val="CSILevel5"/>
        <w:rPr>
          <w:color w:val="000000" w:themeColor="text1"/>
        </w:rPr>
      </w:pPr>
      <w:r w:rsidRPr="00C669B7">
        <w:rPr>
          <w:color w:val="000000" w:themeColor="text1"/>
        </w:rPr>
        <w:t>Room occupancy</w:t>
      </w:r>
    </w:p>
    <w:p w14:paraId="6B9F29EE" w14:textId="77777777" w:rsidR="00751D69" w:rsidRPr="00C669B7" w:rsidRDefault="00751D69" w:rsidP="00751D69">
      <w:pPr>
        <w:pStyle w:val="CSILevel5"/>
        <w:rPr>
          <w:color w:val="000000" w:themeColor="text1"/>
        </w:rPr>
      </w:pPr>
      <w:r w:rsidRPr="00C669B7">
        <w:rPr>
          <w:color w:val="000000" w:themeColor="text1"/>
        </w:rPr>
        <w:t xml:space="preserve">Guest room automated system status (Devices on or </w:t>
      </w:r>
      <w:proofErr w:type="gramStart"/>
      <w:r w:rsidRPr="00C669B7">
        <w:rPr>
          <w:color w:val="000000" w:themeColor="text1"/>
        </w:rPr>
        <w:t>off line</w:t>
      </w:r>
      <w:proofErr w:type="gramEnd"/>
      <w:r w:rsidRPr="00C669B7">
        <w:rPr>
          <w:color w:val="000000" w:themeColor="text1"/>
        </w:rPr>
        <w:t>)</w:t>
      </w:r>
    </w:p>
    <w:p w14:paraId="54187B48" w14:textId="77777777" w:rsidR="00751D69" w:rsidRPr="00C669B7" w:rsidRDefault="00751D69" w:rsidP="00751D69">
      <w:pPr>
        <w:pStyle w:val="CSILevel5"/>
        <w:rPr>
          <w:color w:val="000000" w:themeColor="text1"/>
        </w:rPr>
      </w:pPr>
      <w:r w:rsidRPr="00C669B7">
        <w:rPr>
          <w:color w:val="000000" w:themeColor="text1"/>
        </w:rPr>
        <w:t xml:space="preserve">Current room status; Do Not Disturb (DND) or Make Up Room (MUR) and event </w:t>
      </w:r>
      <w:proofErr w:type="gramStart"/>
      <w:r w:rsidRPr="00C669B7">
        <w:rPr>
          <w:color w:val="000000" w:themeColor="text1"/>
        </w:rPr>
        <w:t>timing</w:t>
      </w:r>
      <w:proofErr w:type="gramEnd"/>
    </w:p>
    <w:p w14:paraId="4A3E61AE" w14:textId="77777777" w:rsidR="00751D69" w:rsidRPr="00C669B7" w:rsidRDefault="00751D69" w:rsidP="00751D69">
      <w:pPr>
        <w:pStyle w:val="CSILevel5"/>
        <w:rPr>
          <w:color w:val="000000" w:themeColor="text1"/>
        </w:rPr>
      </w:pPr>
      <w:r w:rsidRPr="00C669B7">
        <w:rPr>
          <w:color w:val="000000" w:themeColor="text1"/>
        </w:rPr>
        <w:t>Laundry or Service and event timing</w:t>
      </w:r>
    </w:p>
    <w:p w14:paraId="563638F6" w14:textId="77777777" w:rsidR="00751D69" w:rsidRPr="00C669B7" w:rsidRDefault="00751D69" w:rsidP="00751D69">
      <w:pPr>
        <w:pStyle w:val="CSILevel5"/>
        <w:rPr>
          <w:color w:val="000000" w:themeColor="text1"/>
        </w:rPr>
      </w:pPr>
      <w:r w:rsidRPr="00C669B7">
        <w:rPr>
          <w:color w:val="000000" w:themeColor="text1"/>
        </w:rPr>
        <w:t xml:space="preserve">Lighting Wake up service  </w:t>
      </w:r>
    </w:p>
    <w:p w14:paraId="79340CA8" w14:textId="77777777" w:rsidR="00751D69" w:rsidRPr="00C669B7" w:rsidRDefault="00751D69" w:rsidP="00751D69">
      <w:pPr>
        <w:pStyle w:val="CSILevel5"/>
        <w:rPr>
          <w:color w:val="000000" w:themeColor="text1"/>
        </w:rPr>
      </w:pPr>
      <w:r w:rsidRPr="00C669B7">
        <w:rPr>
          <w:color w:val="000000" w:themeColor="text1"/>
        </w:rPr>
        <w:t xml:space="preserve">Measured </w:t>
      </w:r>
      <w:proofErr w:type="gramStart"/>
      <w:r w:rsidRPr="00C669B7">
        <w:rPr>
          <w:color w:val="000000" w:themeColor="text1"/>
        </w:rPr>
        <w:t>temperature</w:t>
      </w:r>
      <w:proofErr w:type="gramEnd"/>
    </w:p>
    <w:p w14:paraId="5CD67A52" w14:textId="77777777" w:rsidR="00751D69" w:rsidRPr="00C669B7" w:rsidRDefault="00751D69" w:rsidP="00751D69">
      <w:pPr>
        <w:pStyle w:val="CSILevel5"/>
        <w:rPr>
          <w:color w:val="000000" w:themeColor="text1"/>
        </w:rPr>
      </w:pPr>
      <w:r w:rsidRPr="00C669B7">
        <w:rPr>
          <w:color w:val="000000" w:themeColor="text1"/>
        </w:rPr>
        <w:t>Measured Humidity</w:t>
      </w:r>
    </w:p>
    <w:p w14:paraId="2B1F8E35" w14:textId="77777777" w:rsidR="00751D69" w:rsidRPr="00C669B7" w:rsidRDefault="00751D69" w:rsidP="00751D69">
      <w:pPr>
        <w:pStyle w:val="CSILevel5"/>
        <w:rPr>
          <w:color w:val="000000" w:themeColor="text1"/>
        </w:rPr>
      </w:pPr>
      <w:r w:rsidRPr="00C669B7">
        <w:rPr>
          <w:color w:val="000000" w:themeColor="text1"/>
        </w:rPr>
        <w:t>Current set point temperature</w:t>
      </w:r>
    </w:p>
    <w:p w14:paraId="749F48BD" w14:textId="77777777" w:rsidR="00751D69" w:rsidRPr="00C669B7" w:rsidRDefault="00751D69" w:rsidP="00751D69">
      <w:pPr>
        <w:pStyle w:val="CSILevel5"/>
        <w:rPr>
          <w:color w:val="000000" w:themeColor="text1"/>
        </w:rPr>
      </w:pPr>
      <w:r w:rsidRPr="00C669B7">
        <w:rPr>
          <w:color w:val="000000" w:themeColor="text1"/>
        </w:rPr>
        <w:t>Current fan speed</w:t>
      </w:r>
    </w:p>
    <w:p w14:paraId="1DB6716D" w14:textId="77777777" w:rsidR="00751D69" w:rsidRPr="00C669B7" w:rsidRDefault="00751D69" w:rsidP="00751D69">
      <w:pPr>
        <w:pStyle w:val="CSILevel5"/>
        <w:rPr>
          <w:color w:val="000000" w:themeColor="text1"/>
        </w:rPr>
      </w:pPr>
      <w:r w:rsidRPr="00C669B7">
        <w:rPr>
          <w:color w:val="000000" w:themeColor="text1"/>
        </w:rPr>
        <w:t>Current HVAC mode (Heating, Cooling, Auto)</w:t>
      </w:r>
    </w:p>
    <w:p w14:paraId="7B2A1253" w14:textId="77777777" w:rsidR="00751D69" w:rsidRPr="00C669B7" w:rsidRDefault="00751D69" w:rsidP="00751D69">
      <w:pPr>
        <w:pStyle w:val="CSILevel5"/>
        <w:rPr>
          <w:color w:val="000000" w:themeColor="text1"/>
        </w:rPr>
      </w:pPr>
      <w:r w:rsidRPr="00C669B7">
        <w:rPr>
          <w:color w:val="000000" w:themeColor="text1"/>
        </w:rPr>
        <w:t>Balcony or window door open</w:t>
      </w:r>
    </w:p>
    <w:p w14:paraId="180DEF0B" w14:textId="77777777" w:rsidR="00751D69" w:rsidRPr="00C669B7" w:rsidRDefault="00751D69" w:rsidP="00751D69">
      <w:pPr>
        <w:pStyle w:val="CSILevel5"/>
        <w:rPr>
          <w:color w:val="000000" w:themeColor="text1"/>
        </w:rPr>
      </w:pPr>
      <w:r w:rsidRPr="00C669B7">
        <w:rPr>
          <w:color w:val="000000" w:themeColor="text1"/>
        </w:rPr>
        <w:t xml:space="preserve">Safe </w:t>
      </w:r>
      <w:proofErr w:type="gramStart"/>
      <w:r w:rsidRPr="00C669B7">
        <w:rPr>
          <w:color w:val="000000" w:themeColor="text1"/>
        </w:rPr>
        <w:t>door</w:t>
      </w:r>
      <w:proofErr w:type="gramEnd"/>
      <w:r w:rsidRPr="00C669B7">
        <w:rPr>
          <w:color w:val="000000" w:themeColor="text1"/>
        </w:rPr>
        <w:t xml:space="preserve"> open closed</w:t>
      </w:r>
    </w:p>
    <w:p w14:paraId="69983A42" w14:textId="77777777" w:rsidR="00751D69" w:rsidRPr="00C669B7" w:rsidRDefault="00751D69" w:rsidP="00751D69">
      <w:pPr>
        <w:pStyle w:val="CSILevel5"/>
        <w:rPr>
          <w:color w:val="000000" w:themeColor="text1"/>
        </w:rPr>
      </w:pPr>
      <w:r w:rsidRPr="00C669B7">
        <w:rPr>
          <w:color w:val="000000" w:themeColor="text1"/>
        </w:rPr>
        <w:t xml:space="preserve">History of event timeline </w:t>
      </w:r>
      <w:r w:rsidRPr="00C669B7">
        <w:rPr>
          <w:color w:val="000000" w:themeColor="text1"/>
        </w:rPr>
        <w:br/>
      </w:r>
    </w:p>
    <w:p w14:paraId="07B5501C" w14:textId="2959CBE3" w:rsidR="00751D69" w:rsidRDefault="00751D69" w:rsidP="0044363C">
      <w:pPr>
        <w:pStyle w:val="CSILevel4"/>
      </w:pPr>
      <w:r w:rsidRPr="008D2224">
        <w:t>Monitoring software should provide easy to follow overview with filtering tools to allow displaying of only relevant information such as Guest Room status (Do Not Disturb, Make Up Room, Pick Up La</w:t>
      </w:r>
      <w:r w:rsidR="001664CB">
        <w:t>u</w:t>
      </w:r>
      <w:r w:rsidRPr="008D2224">
        <w:t xml:space="preserve">ndry) information and how long guest room status event has been triggered. Such tools are to assist facility direct cleaning and service resources to the right floors for more efficient management of the hotel.   </w:t>
      </w:r>
    </w:p>
    <w:p w14:paraId="110A8622" w14:textId="0223822F" w:rsidR="007B31E7" w:rsidRPr="008D2224" w:rsidRDefault="007B31E7" w:rsidP="00194791">
      <w:pPr>
        <w:pStyle w:val="CSILevel4"/>
        <w:numPr>
          <w:ilvl w:val="0"/>
          <w:numId w:val="0"/>
        </w:numPr>
        <w:ind w:left="1440"/>
        <w:rPr>
          <w:color w:val="FF0000"/>
        </w:rPr>
      </w:pPr>
    </w:p>
    <w:p w14:paraId="0105DDE4" w14:textId="0C735713" w:rsidR="0043458C" w:rsidRDefault="0043458C" w:rsidP="00194791">
      <w:pPr>
        <w:pStyle w:val="CSILevel4"/>
        <w:numPr>
          <w:ilvl w:val="0"/>
          <w:numId w:val="0"/>
        </w:numPr>
        <w:ind w:left="1440"/>
      </w:pPr>
    </w:p>
    <w:p w14:paraId="591E2F3F" w14:textId="77777777" w:rsidR="0043458C" w:rsidRPr="00FA1810" w:rsidRDefault="0043458C" w:rsidP="0043458C">
      <w:pPr>
        <w:tabs>
          <w:tab w:val="left" w:pos="1080"/>
          <w:tab w:val="left" w:pos="1800"/>
          <w:tab w:val="left" w:pos="2520"/>
          <w:tab w:val="left" w:pos="3240"/>
          <w:tab w:val="left" w:pos="3960"/>
          <w:tab w:val="left" w:pos="4680"/>
        </w:tabs>
      </w:pPr>
    </w:p>
    <w:p w14:paraId="76075F4C" w14:textId="2A37CB21" w:rsidR="0043458C" w:rsidRPr="00FA1810" w:rsidRDefault="00146F00" w:rsidP="0043458C">
      <w:pPr>
        <w:pStyle w:val="CSILevel2"/>
      </w:pPr>
      <w:r>
        <w:t xml:space="preserve">System </w:t>
      </w:r>
      <w:r w:rsidR="0043458C">
        <w:t>Manager</w:t>
      </w:r>
    </w:p>
    <w:p w14:paraId="13DFE2FE" w14:textId="77777777" w:rsidR="0043458C" w:rsidRPr="00C3620D" w:rsidRDefault="0043458C" w:rsidP="0043458C">
      <w:pPr>
        <w:pStyle w:val="CSILevel3"/>
      </w:pPr>
      <w:r w:rsidRPr="00C3620D">
        <w:t>General</w:t>
      </w:r>
    </w:p>
    <w:p w14:paraId="0F13F1D5" w14:textId="220BA107" w:rsidR="0043458C" w:rsidRPr="00C3620D" w:rsidRDefault="00194791" w:rsidP="0043458C">
      <w:pPr>
        <w:pStyle w:val="CSILevel4"/>
      </w:pPr>
      <w:r>
        <w:t xml:space="preserve">Philips </w:t>
      </w:r>
      <w:r w:rsidR="00146F00">
        <w:t>Dynalite</w:t>
      </w:r>
      <w:r w:rsidR="00146F00" w:rsidRPr="00C3620D">
        <w:t xml:space="preserve"> </w:t>
      </w:r>
      <w:r w:rsidR="00146F00">
        <w:t xml:space="preserve">System </w:t>
      </w:r>
      <w:r w:rsidR="0043458C">
        <w:t xml:space="preserve">Manager </w:t>
      </w:r>
      <w:r w:rsidR="005779DE">
        <w:t xml:space="preserve">LMS </w:t>
      </w:r>
      <w:r w:rsidR="0043458C" w:rsidRPr="00C3620D">
        <w:t xml:space="preserve">allows </w:t>
      </w:r>
      <w:r w:rsidR="0043458C">
        <w:t xml:space="preserve">for multi-user </w:t>
      </w:r>
      <w:r w:rsidR="0043458C" w:rsidRPr="00C3620D">
        <w:t>control</w:t>
      </w:r>
      <w:r w:rsidR="0043458C">
        <w:t>,</w:t>
      </w:r>
      <w:r w:rsidR="0043458C" w:rsidRPr="00C3620D">
        <w:t xml:space="preserve"> </w:t>
      </w:r>
      <w:r w:rsidR="0043458C">
        <w:t xml:space="preserve">management </w:t>
      </w:r>
      <w:r w:rsidR="0043458C" w:rsidRPr="00C3620D">
        <w:t xml:space="preserve">and </w:t>
      </w:r>
      <w:r w:rsidR="0043458C">
        <w:t xml:space="preserve">monitoring of </w:t>
      </w:r>
      <w:r w:rsidR="0043458C" w:rsidRPr="00C3620D">
        <w:t xml:space="preserve">all devices connected to a </w:t>
      </w:r>
      <w:proofErr w:type="spellStart"/>
      <w:r w:rsidR="0043458C" w:rsidRPr="00C3620D">
        <w:t>DyNet</w:t>
      </w:r>
      <w:proofErr w:type="spellEnd"/>
      <w:r w:rsidR="0043458C" w:rsidRPr="00C3620D">
        <w:t xml:space="preserve"> network</w:t>
      </w:r>
      <w:r w:rsidR="0043458C">
        <w:t xml:space="preserve"> with reporting of maintenance issues and energy usage. </w:t>
      </w:r>
    </w:p>
    <w:p w14:paraId="0B313DC4" w14:textId="77777777" w:rsidR="0043458C" w:rsidRPr="00C3620D" w:rsidRDefault="0043458C" w:rsidP="0043458C">
      <w:pPr>
        <w:pStyle w:val="CSILevel4"/>
      </w:pPr>
      <w:r>
        <w:t xml:space="preserve">Envision Manager </w:t>
      </w:r>
      <w:r w:rsidRPr="004C44DE">
        <w:t xml:space="preserve">allows </w:t>
      </w:r>
      <w:r>
        <w:t xml:space="preserve">areas, </w:t>
      </w:r>
      <w:r w:rsidRPr="004C44DE">
        <w:t xml:space="preserve">entire floors, </w:t>
      </w:r>
      <w:proofErr w:type="gramStart"/>
      <w:r w:rsidRPr="004C44DE">
        <w:t>buildings</w:t>
      </w:r>
      <w:proofErr w:type="gramEnd"/>
      <w:r w:rsidRPr="004C44DE">
        <w:t xml:space="preserve"> or campuses to be controlled remotely through any authorized web browser-enabled devices,</w:t>
      </w:r>
    </w:p>
    <w:p w14:paraId="7B1B4351" w14:textId="77777777" w:rsidR="0043458C" w:rsidRPr="00C3620D" w:rsidRDefault="0043458C" w:rsidP="0043458C">
      <w:pPr>
        <w:pStyle w:val="CSILevel3"/>
      </w:pPr>
      <w:r w:rsidRPr="00C3620D">
        <w:t xml:space="preserve">Hardware </w:t>
      </w:r>
    </w:p>
    <w:p w14:paraId="5FF286B1" w14:textId="0A109F27" w:rsidR="0043458C" w:rsidRPr="00C3620D" w:rsidRDefault="00194791" w:rsidP="0043458C">
      <w:pPr>
        <w:pStyle w:val="CSILevel4"/>
      </w:pPr>
      <w:r>
        <w:t xml:space="preserve">Philips </w:t>
      </w:r>
      <w:r w:rsidR="00146F00">
        <w:t xml:space="preserve">Dynalite System </w:t>
      </w:r>
      <w:r w:rsidR="0043458C">
        <w:t xml:space="preserve">Manager Server </w:t>
      </w:r>
      <w:r w:rsidR="0043458C" w:rsidRPr="00C3620D">
        <w:t>installs and operates on a personal computer with:</w:t>
      </w:r>
    </w:p>
    <w:p w14:paraId="76260F56" w14:textId="77777777" w:rsidR="0043458C" w:rsidRPr="00C3620D" w:rsidRDefault="0043458C" w:rsidP="0043458C">
      <w:pPr>
        <w:pStyle w:val="CSILevel5"/>
      </w:pPr>
      <w:r w:rsidRPr="00C3620D">
        <w:lastRenderedPageBreak/>
        <w:t xml:space="preserve">Processor: minimum </w:t>
      </w:r>
      <w:r>
        <w:t>Intel</w:t>
      </w:r>
      <w:r w:rsidRPr="00443333">
        <w:t xml:space="preserve"> </w:t>
      </w:r>
      <w:r>
        <w:t>Xenon</w:t>
      </w:r>
      <w:r w:rsidRPr="00443333">
        <w:t xml:space="preserve"> @ </w:t>
      </w:r>
      <w:r>
        <w:t>3</w:t>
      </w:r>
      <w:r w:rsidRPr="00443333">
        <w:t>.3</w:t>
      </w:r>
      <w:r>
        <w:t>3</w:t>
      </w:r>
      <w:r w:rsidRPr="00443333">
        <w:t xml:space="preserve"> GHz</w:t>
      </w:r>
      <w:r w:rsidRPr="00C3620D">
        <w:t>.</w:t>
      </w:r>
    </w:p>
    <w:p w14:paraId="2D274AAF" w14:textId="77777777" w:rsidR="0043458C" w:rsidRPr="00C3620D" w:rsidRDefault="0043458C" w:rsidP="0043458C">
      <w:pPr>
        <w:pStyle w:val="CSILevel5"/>
      </w:pPr>
      <w:r w:rsidRPr="00C3620D">
        <w:t xml:space="preserve">Hard Disk: minimum </w:t>
      </w:r>
      <w:r>
        <w:t>300 GB (</w:t>
      </w:r>
      <w:r w:rsidRPr="00C3620D">
        <w:t xml:space="preserve">10 gigabytes </w:t>
      </w:r>
      <w:r>
        <w:t>minimum for application)</w:t>
      </w:r>
      <w:r w:rsidRPr="00C3620D">
        <w:t>.</w:t>
      </w:r>
    </w:p>
    <w:p w14:paraId="5768D98A" w14:textId="77777777" w:rsidR="0043458C" w:rsidRPr="00C3620D" w:rsidRDefault="0043458C" w:rsidP="0043458C">
      <w:pPr>
        <w:pStyle w:val="CSILevel5"/>
      </w:pPr>
      <w:r w:rsidRPr="00C3620D">
        <w:t xml:space="preserve">System Memory: minimum </w:t>
      </w:r>
      <w:r>
        <w:t>12</w:t>
      </w:r>
      <w:r w:rsidRPr="00C3620D">
        <w:t xml:space="preserve"> gigabytes RAM.</w:t>
      </w:r>
    </w:p>
    <w:p w14:paraId="6C6E6549" w14:textId="77777777" w:rsidR="0043458C" w:rsidRPr="00C3620D" w:rsidRDefault="0043458C" w:rsidP="0043458C">
      <w:pPr>
        <w:pStyle w:val="CSILevel5"/>
      </w:pPr>
      <w:r w:rsidRPr="00C3620D">
        <w:t>Network: 10/100BaseT Ethernet card or port.</w:t>
      </w:r>
    </w:p>
    <w:p w14:paraId="62309FC6" w14:textId="77777777" w:rsidR="0043458C" w:rsidRDefault="0043458C" w:rsidP="0043458C">
      <w:pPr>
        <w:pStyle w:val="CSILevel5"/>
      </w:pPr>
      <w:r w:rsidRPr="00C3620D">
        <w:t>I/O Ports: at least one (1) USB 2.0 Type A</w:t>
      </w:r>
    </w:p>
    <w:p w14:paraId="7E6E4B50" w14:textId="77777777" w:rsidR="0043458C" w:rsidRPr="00C3620D" w:rsidRDefault="0043458C" w:rsidP="0043458C">
      <w:pPr>
        <w:pStyle w:val="CSILevel4"/>
      </w:pPr>
      <w:r w:rsidRPr="00C3620D">
        <w:t>Minimum requirements will vary depending on the size of the site and the quantity of simultaneously connected clients.</w:t>
      </w:r>
    </w:p>
    <w:p w14:paraId="684C3AD7" w14:textId="7F400E2F" w:rsidR="0043458C" w:rsidRPr="00C3620D" w:rsidRDefault="0043458C" w:rsidP="0043458C">
      <w:pPr>
        <w:pStyle w:val="CSILevel4"/>
      </w:pPr>
      <w:r w:rsidRPr="00C3620D">
        <w:t xml:space="preserve">Uninterruptable Power Supply (UPS) for the </w:t>
      </w:r>
      <w:r w:rsidR="00757F0F">
        <w:t xml:space="preserve">System </w:t>
      </w:r>
      <w:r>
        <w:t>Manager</w:t>
      </w:r>
      <w:r w:rsidRPr="00C3620D">
        <w:t xml:space="preserve"> Server computer is highly recommended.</w:t>
      </w:r>
    </w:p>
    <w:p w14:paraId="4F7A30D5" w14:textId="576D1390" w:rsidR="0043458C" w:rsidRPr="00C3620D" w:rsidRDefault="0043458C" w:rsidP="0043458C">
      <w:pPr>
        <w:pStyle w:val="CSILevel4"/>
      </w:pPr>
      <w:r>
        <w:t xml:space="preserve">Philips </w:t>
      </w:r>
      <w:r w:rsidR="00757F0F">
        <w:t>System</w:t>
      </w:r>
      <w:r w:rsidR="008F4988">
        <w:t xml:space="preserve"> </w:t>
      </w:r>
      <w:r>
        <w:t xml:space="preserve">Manager Client </w:t>
      </w:r>
      <w:r w:rsidRPr="00C3620D">
        <w:t>installs and operates on a personal computer with:</w:t>
      </w:r>
    </w:p>
    <w:p w14:paraId="1DB03658" w14:textId="77777777" w:rsidR="0043458C" w:rsidRPr="00C3620D" w:rsidRDefault="0043458C" w:rsidP="0043458C">
      <w:pPr>
        <w:pStyle w:val="CSILevel5"/>
      </w:pPr>
      <w:r w:rsidRPr="00C3620D">
        <w:t xml:space="preserve">Processor: minimum </w:t>
      </w:r>
      <w:r>
        <w:t>Intel</w:t>
      </w:r>
      <w:r w:rsidRPr="00443333">
        <w:t xml:space="preserve"> Core i5 / i7 @ 2.30 GHz</w:t>
      </w:r>
      <w:r w:rsidRPr="00C3620D">
        <w:t>.</w:t>
      </w:r>
    </w:p>
    <w:p w14:paraId="0C219514" w14:textId="77777777" w:rsidR="0043458C" w:rsidRPr="00C3620D" w:rsidRDefault="0043458C" w:rsidP="0043458C">
      <w:pPr>
        <w:pStyle w:val="CSILevel5"/>
      </w:pPr>
      <w:r w:rsidRPr="00C3620D">
        <w:t>Hard Disk: minimum 10 gigabytes free space.</w:t>
      </w:r>
    </w:p>
    <w:p w14:paraId="7F60E233" w14:textId="77777777" w:rsidR="0043458C" w:rsidRPr="00C3620D" w:rsidRDefault="0043458C" w:rsidP="0043458C">
      <w:pPr>
        <w:pStyle w:val="CSILevel5"/>
      </w:pPr>
      <w:r w:rsidRPr="00C3620D">
        <w:t xml:space="preserve">System Memory: minimum </w:t>
      </w:r>
      <w:r>
        <w:t>4</w:t>
      </w:r>
      <w:r w:rsidRPr="00C3620D">
        <w:t xml:space="preserve"> gigabytes RAM.</w:t>
      </w:r>
    </w:p>
    <w:p w14:paraId="42D2B8BC" w14:textId="77777777" w:rsidR="0043458C" w:rsidRPr="00C3620D" w:rsidRDefault="0043458C" w:rsidP="0043458C">
      <w:pPr>
        <w:pStyle w:val="CSILevel5"/>
      </w:pPr>
      <w:r w:rsidRPr="00C3620D">
        <w:t>Network: 10/100BaseT Ethernet card or port.</w:t>
      </w:r>
    </w:p>
    <w:p w14:paraId="2905E807" w14:textId="77777777" w:rsidR="0043458C" w:rsidRDefault="0043458C" w:rsidP="0043458C">
      <w:pPr>
        <w:pStyle w:val="CSILevel5"/>
      </w:pPr>
      <w:r w:rsidRPr="00C3620D">
        <w:t>I/O Ports: at least one (1) USB 2.0 Type A</w:t>
      </w:r>
    </w:p>
    <w:p w14:paraId="62A32550" w14:textId="77777777" w:rsidR="0043458C" w:rsidRPr="00C3620D" w:rsidRDefault="0043458C" w:rsidP="0043458C">
      <w:pPr>
        <w:pStyle w:val="CSILevel3"/>
      </w:pPr>
      <w:r w:rsidRPr="00C3620D">
        <w:t>Software</w:t>
      </w:r>
    </w:p>
    <w:p w14:paraId="27DB66EC" w14:textId="77777777" w:rsidR="0043458C" w:rsidRPr="00C3620D" w:rsidRDefault="0043458C" w:rsidP="0043458C">
      <w:pPr>
        <w:pStyle w:val="CSILevel4"/>
      </w:pPr>
      <w:r w:rsidRPr="00C3620D">
        <w:t>Supported Operating Systems:</w:t>
      </w:r>
    </w:p>
    <w:p w14:paraId="2708450D" w14:textId="77777777" w:rsidR="0043458C" w:rsidRDefault="0043458C" w:rsidP="0043458C">
      <w:pPr>
        <w:pStyle w:val="CSILevel5"/>
      </w:pPr>
      <w:r>
        <w:t xml:space="preserve">Client - </w:t>
      </w:r>
      <w:r w:rsidRPr="00C3620D">
        <w:t>Windows 7 Professional</w:t>
      </w:r>
      <w:r>
        <w:t xml:space="preserve"> SP1</w:t>
      </w:r>
    </w:p>
    <w:p w14:paraId="034DCAFC" w14:textId="77777777" w:rsidR="0043458C" w:rsidRPr="00C3620D" w:rsidRDefault="0043458C" w:rsidP="0043458C">
      <w:pPr>
        <w:pStyle w:val="CSILevel5"/>
      </w:pPr>
      <w:r>
        <w:t>Server – Windows 7 Professional SP1 or Windows Server 2012</w:t>
      </w:r>
    </w:p>
    <w:p w14:paraId="5A70CF0E" w14:textId="77777777" w:rsidR="0043458C" w:rsidRPr="00C3620D" w:rsidRDefault="0043458C" w:rsidP="0043458C">
      <w:pPr>
        <w:pStyle w:val="CSILevel3"/>
      </w:pPr>
      <w:r w:rsidRPr="00C3620D">
        <w:t>Performance</w:t>
      </w:r>
    </w:p>
    <w:p w14:paraId="34C43E0E" w14:textId="77777777" w:rsidR="0043458C" w:rsidRPr="00C3620D" w:rsidRDefault="0043458C" w:rsidP="0043458C">
      <w:pPr>
        <w:pStyle w:val="CSILevel4"/>
      </w:pPr>
      <w:r>
        <w:t>I</w:t>
      </w:r>
      <w:r w:rsidRPr="00C3620D">
        <w:t xml:space="preserve">nterface with the operator </w:t>
      </w:r>
      <w:r>
        <w:t xml:space="preserve">is </w:t>
      </w:r>
      <w:r w:rsidRPr="00C3620D">
        <w:t>visually via a Graphical User Interface (GUI) for end-user control. A pictorial representation of the controlled space is broken up into areas and channels, to provide a strong and intuitive visual link between the control system and the controlled space.</w:t>
      </w:r>
    </w:p>
    <w:p w14:paraId="678D7421" w14:textId="6FF34ED8" w:rsidR="0043458C" w:rsidRPr="00C3620D" w:rsidRDefault="00757F0F" w:rsidP="0043458C">
      <w:pPr>
        <w:pStyle w:val="CSILevel4"/>
      </w:pPr>
      <w:r>
        <w:t xml:space="preserve">System </w:t>
      </w:r>
      <w:r w:rsidR="0043458C">
        <w:t>Manager</w:t>
      </w:r>
      <w:r w:rsidR="0043458C" w:rsidRPr="00C3620D">
        <w:t xml:space="preserve"> is optimized to program a vast array of control settings including:</w:t>
      </w:r>
    </w:p>
    <w:p w14:paraId="38ACF60C" w14:textId="77777777" w:rsidR="0043458C" w:rsidRPr="00C3620D" w:rsidRDefault="0043458C" w:rsidP="0043458C">
      <w:pPr>
        <w:pStyle w:val="CSILevel5"/>
      </w:pPr>
      <w:r w:rsidRPr="00C3620D">
        <w:t>Defining lighting zone areas.</w:t>
      </w:r>
    </w:p>
    <w:p w14:paraId="5E67FEF4" w14:textId="77777777" w:rsidR="0043458C" w:rsidRPr="00C3620D" w:rsidRDefault="0043458C" w:rsidP="0043458C">
      <w:pPr>
        <w:pStyle w:val="CSILevel5"/>
      </w:pPr>
      <w:r w:rsidRPr="00C3620D">
        <w:t xml:space="preserve">Placement of Philips-controlled specified third-party loads, such as fans, pumps, audio-visual, HVAC equipment, shades, and tasking of </w:t>
      </w:r>
      <w:proofErr w:type="spellStart"/>
      <w:r w:rsidRPr="00C3620D">
        <w:t>DyNet</w:t>
      </w:r>
      <w:proofErr w:type="spellEnd"/>
      <w:r w:rsidRPr="00C3620D">
        <w:t xml:space="preserve"> network devices to perform conditional functions.</w:t>
      </w:r>
    </w:p>
    <w:p w14:paraId="56ACB340" w14:textId="03121161" w:rsidR="0043458C" w:rsidRPr="00C3620D" w:rsidRDefault="00757F0F" w:rsidP="0043458C">
      <w:pPr>
        <w:pStyle w:val="CSILevel5"/>
      </w:pPr>
      <w:r>
        <w:t xml:space="preserve">System </w:t>
      </w:r>
      <w:r w:rsidR="0043458C">
        <w:t xml:space="preserve">Manager </w:t>
      </w:r>
      <w:r w:rsidR="0043458C" w:rsidRPr="00C3620D">
        <w:t>also features an energy management reporting capability in relation to lighting consumption</w:t>
      </w:r>
      <w:r w:rsidR="005779DE">
        <w:t xml:space="preserve">, </w:t>
      </w:r>
      <w:r w:rsidR="0043458C" w:rsidRPr="00C3620D">
        <w:t xml:space="preserve">using notional load profiling and </w:t>
      </w:r>
      <w:r w:rsidR="00963ADF">
        <w:t xml:space="preserve">metered </w:t>
      </w:r>
      <w:r w:rsidR="00963ADF" w:rsidRPr="00C3620D">
        <w:t>power</w:t>
      </w:r>
      <w:r w:rsidR="0043458C" w:rsidRPr="00C3620D">
        <w:t xml:space="preserve"> monitoring via third-party Modbus metering of lighting load consumption.</w:t>
      </w:r>
    </w:p>
    <w:p w14:paraId="3A658B92" w14:textId="77777777" w:rsidR="0043458C" w:rsidRPr="00C3620D" w:rsidRDefault="0043458C" w:rsidP="0043458C">
      <w:pPr>
        <w:pStyle w:val="CSILevel4"/>
      </w:pPr>
      <w:r>
        <w:t>Envision</w:t>
      </w:r>
      <w:r w:rsidR="008F4988">
        <w:t xml:space="preserve"> </w:t>
      </w:r>
      <w:r>
        <w:t xml:space="preserve">Manager </w:t>
      </w:r>
      <w:r w:rsidRPr="00C3620D">
        <w:t>delivers granular site-wide visibility, access, and control, enabling building operators to easily customize and expand lighting control systems as they evolve over time.</w:t>
      </w:r>
    </w:p>
    <w:p w14:paraId="1C19B8CA" w14:textId="21D2D1FC" w:rsidR="005779DE" w:rsidRDefault="005779DE" w:rsidP="0043458C">
      <w:pPr>
        <w:pStyle w:val="CSILevel3"/>
      </w:pPr>
      <w:r>
        <w:t>Features</w:t>
      </w:r>
    </w:p>
    <w:p w14:paraId="2FCE77A8" w14:textId="1EB37CFC" w:rsidR="005779DE" w:rsidRDefault="005779DE" w:rsidP="005779DE">
      <w:pPr>
        <w:pStyle w:val="CSILevel4"/>
      </w:pPr>
      <w:r>
        <w:t>Console</w:t>
      </w:r>
    </w:p>
    <w:p w14:paraId="66CE8CFC" w14:textId="355F9880" w:rsidR="005779DE" w:rsidRDefault="005779DE" w:rsidP="005779DE">
      <w:pPr>
        <w:pStyle w:val="CSILevel5"/>
      </w:pPr>
      <w:r>
        <w:t xml:space="preserve">Allows authorized users to create custom system views for specific applications and for general monitoring of the </w:t>
      </w:r>
      <w:proofErr w:type="gramStart"/>
      <w:r>
        <w:t>LMS</w:t>
      </w:r>
      <w:proofErr w:type="gramEnd"/>
    </w:p>
    <w:p w14:paraId="2F6A41C4" w14:textId="0BD9F5EC" w:rsidR="00591249" w:rsidRDefault="00591249" w:rsidP="005779DE">
      <w:pPr>
        <w:pStyle w:val="CSILevel5"/>
      </w:pPr>
      <w:r>
        <w:t>Supports user defined color coding to show specific system states.</w:t>
      </w:r>
    </w:p>
    <w:p w14:paraId="1D89A81F" w14:textId="03D24D77" w:rsidR="00591249" w:rsidRDefault="00591249" w:rsidP="005779DE">
      <w:pPr>
        <w:pStyle w:val="CSILevel5"/>
      </w:pPr>
      <w:r>
        <w:t xml:space="preserve">Provides </w:t>
      </w:r>
      <w:r w:rsidR="00E97E87">
        <w:t>widgets</w:t>
      </w:r>
      <w:r>
        <w:t xml:space="preserve"> to:</w:t>
      </w:r>
    </w:p>
    <w:p w14:paraId="1B0203BF" w14:textId="5F3D2408" w:rsidR="00591249" w:rsidRDefault="00591249" w:rsidP="00591249">
      <w:pPr>
        <w:pStyle w:val="CSILevel6"/>
      </w:pPr>
      <w:r>
        <w:t xml:space="preserve">change/indicate preset scenes for an </w:t>
      </w:r>
      <w:proofErr w:type="gramStart"/>
      <w:r>
        <w:t>area</w:t>
      </w:r>
      <w:proofErr w:type="gramEnd"/>
    </w:p>
    <w:p w14:paraId="479C374C" w14:textId="65E33B52" w:rsidR="00591249" w:rsidRDefault="00E97E87" w:rsidP="00591249">
      <w:pPr>
        <w:pStyle w:val="CSILevel6"/>
      </w:pPr>
      <w:r>
        <w:t xml:space="preserve">Display current energy meter </w:t>
      </w:r>
      <w:proofErr w:type="gramStart"/>
      <w:r>
        <w:t>data</w:t>
      </w:r>
      <w:proofErr w:type="gramEnd"/>
    </w:p>
    <w:p w14:paraId="596795B3" w14:textId="2678E36C" w:rsidR="00E97E87" w:rsidRDefault="00E97E87" w:rsidP="00591249">
      <w:pPr>
        <w:pStyle w:val="CSILevel6"/>
      </w:pPr>
      <w:r>
        <w:t xml:space="preserve">Display the current temperature in an </w:t>
      </w:r>
      <w:proofErr w:type="gramStart"/>
      <w:r>
        <w:t>area</w:t>
      </w:r>
      <w:proofErr w:type="gramEnd"/>
    </w:p>
    <w:p w14:paraId="5BAF9FB0" w14:textId="01AE277E" w:rsidR="00E97E87" w:rsidRDefault="00E97E87" w:rsidP="00963ADF">
      <w:pPr>
        <w:pStyle w:val="CSILevel6"/>
      </w:pPr>
      <w:r>
        <w:t xml:space="preserve">Provide controls to adjust the temperature set point in an </w:t>
      </w:r>
      <w:proofErr w:type="gramStart"/>
      <w:r>
        <w:t>area</w:t>
      </w:r>
      <w:proofErr w:type="gramEnd"/>
    </w:p>
    <w:p w14:paraId="1F092597" w14:textId="112DAF9E" w:rsidR="005779DE" w:rsidRDefault="005779DE" w:rsidP="005779DE">
      <w:pPr>
        <w:pStyle w:val="CSILevel4"/>
      </w:pPr>
      <w:r>
        <w:t xml:space="preserve">Plan </w:t>
      </w:r>
      <w:proofErr w:type="gramStart"/>
      <w:r>
        <w:t>view</w:t>
      </w:r>
      <w:proofErr w:type="gramEnd"/>
    </w:p>
    <w:p w14:paraId="20B705A3" w14:textId="12303FA3" w:rsidR="0078453A" w:rsidRDefault="0078453A" w:rsidP="0078453A">
      <w:pPr>
        <w:pStyle w:val="CSILevel5"/>
      </w:pPr>
      <w:r>
        <w:t xml:space="preserve">Provides a 2D graphical representation of the project floor by floor and building by </w:t>
      </w:r>
      <w:proofErr w:type="gramStart"/>
      <w:r>
        <w:t>building</w:t>
      </w:r>
      <w:proofErr w:type="gramEnd"/>
    </w:p>
    <w:p w14:paraId="1C26F0F4" w14:textId="61AD3BDD" w:rsidR="0078453A" w:rsidRDefault="00947DFA" w:rsidP="0078453A">
      <w:pPr>
        <w:pStyle w:val="CSILevel5"/>
      </w:pPr>
      <w:r>
        <w:t>Using the Light Map feature, a</w:t>
      </w:r>
      <w:r w:rsidR="0078453A">
        <w:t xml:space="preserve">reas can change color to represent their current illumination </w:t>
      </w:r>
      <w:proofErr w:type="gramStart"/>
      <w:r w:rsidR="0078453A">
        <w:t>level</w:t>
      </w:r>
      <w:proofErr w:type="gramEnd"/>
    </w:p>
    <w:p w14:paraId="4275209D" w14:textId="4DDE779C" w:rsidR="0078453A" w:rsidRDefault="00947DFA" w:rsidP="0078453A">
      <w:pPr>
        <w:pStyle w:val="CSILevel5"/>
      </w:pPr>
      <w:r>
        <w:t>Using the Occupancy Map feature, a</w:t>
      </w:r>
      <w:r w:rsidR="0078453A">
        <w:t>rea</w:t>
      </w:r>
      <w:r>
        <w:t>s</w:t>
      </w:r>
      <w:r w:rsidR="0078453A">
        <w:t xml:space="preserve"> can change </w:t>
      </w:r>
      <w:r>
        <w:t>color</w:t>
      </w:r>
      <w:r w:rsidR="0078453A">
        <w:t xml:space="preserve"> to show if they are currently occupied/</w:t>
      </w:r>
      <w:proofErr w:type="gramStart"/>
      <w:r w:rsidR="0078453A">
        <w:t>unoccupied</w:t>
      </w:r>
      <w:proofErr w:type="gramEnd"/>
    </w:p>
    <w:p w14:paraId="6A9F6BD8" w14:textId="02A38FAF" w:rsidR="00947DFA" w:rsidRDefault="00947DFA" w:rsidP="0078453A">
      <w:pPr>
        <w:pStyle w:val="CSILevel5"/>
      </w:pPr>
      <w:r>
        <w:lastRenderedPageBreak/>
        <w:t xml:space="preserve">Tooltips provide real time data for every area and each circuit or lamp. The user can change the output level or a preset state from the tooltip if </w:t>
      </w:r>
      <w:proofErr w:type="gramStart"/>
      <w:r>
        <w:t>required</w:t>
      </w:r>
      <w:proofErr w:type="gramEnd"/>
    </w:p>
    <w:p w14:paraId="0236EB2D" w14:textId="1C5E2972" w:rsidR="0078453A" w:rsidRDefault="00947DFA" w:rsidP="0078453A">
      <w:pPr>
        <w:pStyle w:val="CSILevel5"/>
      </w:pPr>
      <w:r>
        <w:t xml:space="preserve">The user can adjust the sensor occupancy time out for any area in the </w:t>
      </w:r>
      <w:proofErr w:type="gramStart"/>
      <w:r>
        <w:t>system</w:t>
      </w:r>
      <w:proofErr w:type="gramEnd"/>
    </w:p>
    <w:p w14:paraId="6368C57E" w14:textId="6811F5DE" w:rsidR="00947DFA" w:rsidRDefault="00947DFA" w:rsidP="00963ADF">
      <w:pPr>
        <w:pStyle w:val="CSILevel5"/>
      </w:pPr>
      <w:r>
        <w:t xml:space="preserve">The user can see the current lux level reading s of any sensor on the system and can adjust the calibration if </w:t>
      </w:r>
      <w:proofErr w:type="gramStart"/>
      <w:r>
        <w:t>necessary</w:t>
      </w:r>
      <w:proofErr w:type="gramEnd"/>
      <w:r>
        <w:t xml:space="preserve"> from the floor plan view.</w:t>
      </w:r>
    </w:p>
    <w:p w14:paraId="4FF663C1" w14:textId="14122110" w:rsidR="005779DE" w:rsidRDefault="005779DE" w:rsidP="005779DE">
      <w:pPr>
        <w:pStyle w:val="CSILevel4"/>
      </w:pPr>
      <w:r>
        <w:t>Maintenance tools</w:t>
      </w:r>
    </w:p>
    <w:p w14:paraId="168B2D5E" w14:textId="34002FC3" w:rsidR="00947DFA" w:rsidRDefault="00947DFA" w:rsidP="00947DFA">
      <w:pPr>
        <w:pStyle w:val="CSILevel5"/>
      </w:pPr>
      <w:r>
        <w:t>Scheduler</w:t>
      </w:r>
    </w:p>
    <w:p w14:paraId="3335B5FE" w14:textId="2194226F" w:rsidR="00947DFA" w:rsidRDefault="00947DFA" w:rsidP="00947DFA">
      <w:pPr>
        <w:pStyle w:val="CSILevel6"/>
      </w:pPr>
      <w:r>
        <w:t xml:space="preserve">Create and edit scheduled </w:t>
      </w:r>
      <w:proofErr w:type="gramStart"/>
      <w:r>
        <w:t>events</w:t>
      </w:r>
      <w:proofErr w:type="gramEnd"/>
    </w:p>
    <w:p w14:paraId="4AF9C2E8" w14:textId="3682C06B" w:rsidR="00947DFA" w:rsidRDefault="00947DFA" w:rsidP="00947DFA">
      <w:pPr>
        <w:pStyle w:val="CSILevel6"/>
      </w:pPr>
      <w:r>
        <w:t xml:space="preserve">Push this configuration down to the hardware on site to ensure highest levels of </w:t>
      </w:r>
      <w:proofErr w:type="gramStart"/>
      <w:r>
        <w:t>reliability</w:t>
      </w:r>
      <w:proofErr w:type="gramEnd"/>
    </w:p>
    <w:p w14:paraId="55951C4C" w14:textId="7392458F" w:rsidR="00947DFA" w:rsidRDefault="00947DFA" w:rsidP="00947DFA">
      <w:pPr>
        <w:pStyle w:val="CSILevel6"/>
      </w:pPr>
      <w:r>
        <w:t xml:space="preserve">Enable and disable </w:t>
      </w:r>
      <w:proofErr w:type="gramStart"/>
      <w:r>
        <w:t>schedules</w:t>
      </w:r>
      <w:proofErr w:type="gramEnd"/>
    </w:p>
    <w:p w14:paraId="4D837FE6" w14:textId="6B1EACB1" w:rsidR="0025456E" w:rsidRDefault="0025456E" w:rsidP="00947DFA">
      <w:pPr>
        <w:pStyle w:val="CSILevel6"/>
      </w:pPr>
      <w:r>
        <w:t xml:space="preserve">Scheduled events can be run or excluded on public holidays and the public holiday list can be updated as needed over an internet connection </w:t>
      </w:r>
      <w:proofErr w:type="gramStart"/>
      <w:r>
        <w:t>automatically</w:t>
      </w:r>
      <w:proofErr w:type="gramEnd"/>
    </w:p>
    <w:p w14:paraId="1F1A58F2" w14:textId="779719F0" w:rsidR="00947DFA" w:rsidRDefault="00947DFA" w:rsidP="00947DFA">
      <w:pPr>
        <w:pStyle w:val="CSILevel5"/>
      </w:pPr>
      <w:r>
        <w:t>Macros and triggers</w:t>
      </w:r>
    </w:p>
    <w:p w14:paraId="7ACB04D2" w14:textId="7A28E73D" w:rsidR="00947DFA" w:rsidRDefault="00947DFA" w:rsidP="00947DFA">
      <w:pPr>
        <w:pStyle w:val="CSILevel6"/>
      </w:pPr>
      <w:r>
        <w:t xml:space="preserve">Create a macro to attach to a console button or to a scheduled event to have multiple actions linked to one </w:t>
      </w:r>
      <w:proofErr w:type="gramStart"/>
      <w:r>
        <w:t>action</w:t>
      </w:r>
      <w:proofErr w:type="gramEnd"/>
    </w:p>
    <w:p w14:paraId="3FE3C74C" w14:textId="0E3C0387" w:rsidR="00947DFA" w:rsidRDefault="00947DFA" w:rsidP="00947DFA">
      <w:pPr>
        <w:pStyle w:val="CSILevel6"/>
      </w:pPr>
      <w:r>
        <w:t>Create a trigger so that a macro in SM can be run from a message on the greater LMS network.</w:t>
      </w:r>
    </w:p>
    <w:p w14:paraId="2F6008F7" w14:textId="26E83A0F" w:rsidR="00947DFA" w:rsidRDefault="00947DFA" w:rsidP="00947DFA">
      <w:pPr>
        <w:pStyle w:val="CSILevel5"/>
      </w:pPr>
      <w:r>
        <w:t>Emergency Testing</w:t>
      </w:r>
    </w:p>
    <w:p w14:paraId="6671D0A5" w14:textId="2D172E87" w:rsidR="00947DFA" w:rsidRDefault="0025456E" w:rsidP="00947DFA">
      <w:pPr>
        <w:pStyle w:val="CSILevel6"/>
      </w:pPr>
      <w:r>
        <w:t xml:space="preserve">Possible to carry our functional and duration tests on DALI Emergency Lighting fixture </w:t>
      </w:r>
      <w:proofErr w:type="gramStart"/>
      <w:r>
        <w:t>groups</w:t>
      </w:r>
      <w:proofErr w:type="gramEnd"/>
    </w:p>
    <w:p w14:paraId="6D60C170" w14:textId="489DA243" w:rsidR="0025456E" w:rsidRDefault="0025456E" w:rsidP="00947DFA">
      <w:pPr>
        <w:pStyle w:val="CSILevel6"/>
      </w:pPr>
      <w:r>
        <w:t xml:space="preserve">Tests can be scheduled or run </w:t>
      </w:r>
      <w:proofErr w:type="gramStart"/>
      <w:r>
        <w:t>manually</w:t>
      </w:r>
      <w:proofErr w:type="gramEnd"/>
    </w:p>
    <w:p w14:paraId="6266C119" w14:textId="40C774C6" w:rsidR="004117C0" w:rsidRDefault="004117C0" w:rsidP="00947DFA">
      <w:pPr>
        <w:pStyle w:val="CSILevel6"/>
      </w:pPr>
      <w:r>
        <w:t xml:space="preserve">Central Battery Systems can also be tested with this </w:t>
      </w:r>
      <w:proofErr w:type="gramStart"/>
      <w:r>
        <w:t>tool</w:t>
      </w:r>
      <w:proofErr w:type="gramEnd"/>
    </w:p>
    <w:p w14:paraId="3ED7B1A3" w14:textId="177B62EC" w:rsidR="004117C0" w:rsidRDefault="004117C0" w:rsidP="004117C0">
      <w:pPr>
        <w:pStyle w:val="CSILevel5"/>
      </w:pPr>
      <w:r>
        <w:t>Lamp Manager</w:t>
      </w:r>
    </w:p>
    <w:p w14:paraId="738EC37C" w14:textId="7BBF12EE" w:rsidR="004117C0" w:rsidRDefault="004117C0" w:rsidP="004117C0">
      <w:pPr>
        <w:pStyle w:val="CSILevel6"/>
      </w:pPr>
      <w:r>
        <w:t xml:space="preserve">Shows the number and location of any failed lamps and DALI drivers on the </w:t>
      </w:r>
      <w:proofErr w:type="gramStart"/>
      <w:r>
        <w:t>system</w:t>
      </w:r>
      <w:proofErr w:type="gramEnd"/>
    </w:p>
    <w:p w14:paraId="6C463B54" w14:textId="0CBF52AF" w:rsidR="004117C0" w:rsidRDefault="004117C0" w:rsidP="004117C0">
      <w:pPr>
        <w:pStyle w:val="CSILevel6"/>
      </w:pPr>
      <w:r>
        <w:t>Provides a wizard to support local maintenance team in replacing and readdressing DA</w:t>
      </w:r>
      <w:r w:rsidR="00911D41">
        <w:t>L</w:t>
      </w:r>
      <w:r>
        <w:t>I drivers.</w:t>
      </w:r>
    </w:p>
    <w:p w14:paraId="5EE8B9CD" w14:textId="7D8D54A2" w:rsidR="004117C0" w:rsidRDefault="004117C0" w:rsidP="004117C0">
      <w:pPr>
        <w:pStyle w:val="CSILevel5"/>
      </w:pPr>
      <w:r>
        <w:t>Network Manager</w:t>
      </w:r>
    </w:p>
    <w:p w14:paraId="31F4D4DF" w14:textId="418D5D3C" w:rsidR="004117C0" w:rsidRDefault="004117C0" w:rsidP="004117C0">
      <w:pPr>
        <w:pStyle w:val="CSILevel6"/>
      </w:pPr>
      <w:r>
        <w:t xml:space="preserve">Provides details of any failed connection to remote sites and messages that have been </w:t>
      </w:r>
      <w:proofErr w:type="gramStart"/>
      <w:r>
        <w:t>missed</w:t>
      </w:r>
      <w:proofErr w:type="gramEnd"/>
    </w:p>
    <w:p w14:paraId="673EB038" w14:textId="19DEC812" w:rsidR="004117C0" w:rsidRDefault="004117C0" w:rsidP="004117C0">
      <w:pPr>
        <w:pStyle w:val="CSILevel6"/>
      </w:pPr>
      <w:r>
        <w:t>The user can define how long the system retries for before it disregards any missed messages.</w:t>
      </w:r>
    </w:p>
    <w:p w14:paraId="12AE12D0" w14:textId="4F47A8DA" w:rsidR="004117C0" w:rsidRDefault="004117C0" w:rsidP="004117C0">
      <w:pPr>
        <w:pStyle w:val="CSILevel5"/>
      </w:pPr>
      <w:r>
        <w:t>Area Manager</w:t>
      </w:r>
    </w:p>
    <w:p w14:paraId="0B25A145" w14:textId="242C7600" w:rsidR="004117C0" w:rsidRDefault="004117C0" w:rsidP="004117C0">
      <w:pPr>
        <w:pStyle w:val="CSILevel6"/>
      </w:pPr>
      <w:r>
        <w:t xml:space="preserve">The user can regroup circuits and DALI drivers from this tool. It allows the user to graphically resize, add and delete area groups should a project layout change without the need to call in a </w:t>
      </w:r>
      <w:proofErr w:type="gramStart"/>
      <w:r>
        <w:t>specialist</w:t>
      </w:r>
      <w:proofErr w:type="gramEnd"/>
    </w:p>
    <w:p w14:paraId="15E48087" w14:textId="5D2787EC" w:rsidR="004117C0" w:rsidRDefault="004117C0" w:rsidP="00963ADF">
      <w:pPr>
        <w:pStyle w:val="CSILevel6"/>
      </w:pPr>
      <w:r>
        <w:t>There is a safety mechanism to prevent errors when using this tool.</w:t>
      </w:r>
    </w:p>
    <w:p w14:paraId="6C07964C" w14:textId="59206C75" w:rsidR="005779DE" w:rsidRDefault="005779DE" w:rsidP="005779DE">
      <w:pPr>
        <w:pStyle w:val="CSILevel4"/>
      </w:pPr>
      <w:r>
        <w:t>Reporting</w:t>
      </w:r>
    </w:p>
    <w:p w14:paraId="4BEDABD4" w14:textId="601BE713" w:rsidR="00FD7459" w:rsidRDefault="00FD7459" w:rsidP="00FD7459">
      <w:pPr>
        <w:pStyle w:val="CSILevel5"/>
      </w:pPr>
      <w:r>
        <w:t xml:space="preserve">SM can provide reports on the </w:t>
      </w:r>
      <w:proofErr w:type="gramStart"/>
      <w:r>
        <w:t>following</w:t>
      </w:r>
      <w:proofErr w:type="gramEnd"/>
    </w:p>
    <w:p w14:paraId="297CAAC8" w14:textId="17D578FB" w:rsidR="00FD7459" w:rsidRDefault="00FD7459" w:rsidP="00FD7459">
      <w:pPr>
        <w:pStyle w:val="CSILevel6"/>
      </w:pPr>
      <w:r>
        <w:t xml:space="preserve">Alarm </w:t>
      </w:r>
      <w:proofErr w:type="gramStart"/>
      <w:r>
        <w:t>status</w:t>
      </w:r>
      <w:proofErr w:type="gramEnd"/>
    </w:p>
    <w:p w14:paraId="738EF372" w14:textId="1F5F8428" w:rsidR="00FD7459" w:rsidRDefault="00FD7459" w:rsidP="00FD7459">
      <w:pPr>
        <w:pStyle w:val="CSILevel6"/>
      </w:pPr>
      <w:r>
        <w:t xml:space="preserve">Channel </w:t>
      </w:r>
      <w:proofErr w:type="gramStart"/>
      <w:r>
        <w:t>runtime</w:t>
      </w:r>
      <w:proofErr w:type="gramEnd"/>
    </w:p>
    <w:p w14:paraId="2E5DB059" w14:textId="1999C0E3" w:rsidR="00FD7459" w:rsidRDefault="00FD7459" w:rsidP="00FD7459">
      <w:pPr>
        <w:pStyle w:val="CSILevel6"/>
      </w:pPr>
      <w:r>
        <w:t>Driver reported energy (from drivers with this capability)</w:t>
      </w:r>
    </w:p>
    <w:p w14:paraId="3A899311" w14:textId="656F0462" w:rsidR="00FD7459" w:rsidRDefault="00FD7459" w:rsidP="00FD7459">
      <w:pPr>
        <w:pStyle w:val="CSILevel6"/>
      </w:pPr>
      <w:r>
        <w:t>Emergency test history</w:t>
      </w:r>
    </w:p>
    <w:p w14:paraId="6F07FF50" w14:textId="4C280F65" w:rsidR="00FD7459" w:rsidRDefault="00FD7459" w:rsidP="00FD7459">
      <w:pPr>
        <w:pStyle w:val="CSILevel6"/>
      </w:pPr>
      <w:r>
        <w:t>Emergency test status</w:t>
      </w:r>
    </w:p>
    <w:p w14:paraId="7B6F5C21" w14:textId="39DBDD18" w:rsidR="00FD7459" w:rsidRDefault="00FD7459" w:rsidP="00FD7459">
      <w:pPr>
        <w:pStyle w:val="CSILevel6"/>
      </w:pPr>
      <w:r>
        <w:t>Metered energy reports</w:t>
      </w:r>
    </w:p>
    <w:p w14:paraId="42BDB32A" w14:textId="4F9EE7AA" w:rsidR="00FD7459" w:rsidRDefault="00FD7459" w:rsidP="00FD7459">
      <w:pPr>
        <w:pStyle w:val="CSILevel6"/>
      </w:pPr>
      <w:r>
        <w:t>Notional energy reports</w:t>
      </w:r>
    </w:p>
    <w:p w14:paraId="1E2A4245" w14:textId="0A7D3A42" w:rsidR="00FD7459" w:rsidRDefault="00FD7459" w:rsidP="00FD7459">
      <w:pPr>
        <w:pStyle w:val="CSILevel6"/>
      </w:pPr>
      <w:r>
        <w:t>Lighting fault report</w:t>
      </w:r>
    </w:p>
    <w:p w14:paraId="0130A676" w14:textId="48FBA88E" w:rsidR="00FD7459" w:rsidRDefault="00FD7459" w:rsidP="00FD7459">
      <w:pPr>
        <w:pStyle w:val="CSILevel6"/>
      </w:pPr>
      <w:r>
        <w:t>Historical occupancy report</w:t>
      </w:r>
    </w:p>
    <w:p w14:paraId="797E2A05" w14:textId="61D1C270" w:rsidR="00FD7459" w:rsidRDefault="00FD7459" w:rsidP="00FD7459">
      <w:pPr>
        <w:pStyle w:val="CSILevel6"/>
      </w:pPr>
      <w:r>
        <w:t>Historical Lux level report</w:t>
      </w:r>
    </w:p>
    <w:p w14:paraId="471D28E4" w14:textId="6BF6B659" w:rsidR="00FD7459" w:rsidRDefault="00FD7459" w:rsidP="00911D41">
      <w:pPr>
        <w:pStyle w:val="CSILevel5"/>
      </w:pPr>
      <w:r>
        <w:t xml:space="preserve">Custom reports can be created by the user based on the reports listed </w:t>
      </w:r>
      <w:proofErr w:type="gramStart"/>
      <w:r>
        <w:t>above</w:t>
      </w:r>
      <w:proofErr w:type="gramEnd"/>
    </w:p>
    <w:p w14:paraId="761EB1D5" w14:textId="72BE61E0" w:rsidR="005779DE" w:rsidRDefault="005779DE" w:rsidP="005779DE">
      <w:pPr>
        <w:pStyle w:val="CSILevel4"/>
      </w:pPr>
      <w:r>
        <w:lastRenderedPageBreak/>
        <w:t>Alerts</w:t>
      </w:r>
    </w:p>
    <w:p w14:paraId="0CBDBDCC" w14:textId="6D1235B8" w:rsidR="00FD7459" w:rsidRDefault="00FD7459" w:rsidP="00FD7459">
      <w:pPr>
        <w:pStyle w:val="CSILevel5"/>
      </w:pPr>
      <w:r>
        <w:t xml:space="preserve">Shows any current </w:t>
      </w:r>
      <w:proofErr w:type="gramStart"/>
      <w:r>
        <w:t>alerts</w:t>
      </w:r>
      <w:proofErr w:type="gramEnd"/>
      <w:r>
        <w:t xml:space="preserve"> </w:t>
      </w:r>
    </w:p>
    <w:p w14:paraId="6EA3C702" w14:textId="4E7B6B6B" w:rsidR="00FD7459" w:rsidRDefault="00FD7459" w:rsidP="00FD7459">
      <w:pPr>
        <w:pStyle w:val="CSILevel5"/>
      </w:pPr>
      <w:r>
        <w:t xml:space="preserve">Support alerts maintenance with a status profile for each </w:t>
      </w:r>
      <w:proofErr w:type="gramStart"/>
      <w:r>
        <w:t>alert</w:t>
      </w:r>
      <w:proofErr w:type="gramEnd"/>
    </w:p>
    <w:p w14:paraId="4D250194" w14:textId="5161BE0C" w:rsidR="00FD7459" w:rsidRDefault="00FD7459" w:rsidP="00911D41">
      <w:pPr>
        <w:pStyle w:val="CSILevel5"/>
      </w:pPr>
      <w:r>
        <w:t xml:space="preserve">Shows historical </w:t>
      </w:r>
      <w:proofErr w:type="gramStart"/>
      <w:r>
        <w:t>alerts</w:t>
      </w:r>
      <w:proofErr w:type="gramEnd"/>
    </w:p>
    <w:p w14:paraId="297213B5" w14:textId="2DC4B87D" w:rsidR="005779DE" w:rsidRDefault="005779DE" w:rsidP="005779DE">
      <w:pPr>
        <w:pStyle w:val="CSILevel4"/>
      </w:pPr>
      <w:r>
        <w:t>Dashboard</w:t>
      </w:r>
    </w:p>
    <w:p w14:paraId="6EE65CFD" w14:textId="6EA95222" w:rsidR="009B3608" w:rsidRDefault="00911D41" w:rsidP="009B3608">
      <w:pPr>
        <w:pStyle w:val="CSILevel5"/>
      </w:pPr>
      <w:r>
        <w:t>Graphically</w:t>
      </w:r>
      <w:r w:rsidR="009B3608">
        <w:t xml:space="preserve"> </w:t>
      </w:r>
      <w:proofErr w:type="gramStart"/>
      <w:r w:rsidR="009B3608">
        <w:t>shows</w:t>
      </w:r>
      <w:proofErr w:type="gramEnd"/>
    </w:p>
    <w:p w14:paraId="038B04F5" w14:textId="0FDDA337" w:rsidR="009B3608" w:rsidRDefault="009B3608" w:rsidP="009B3608">
      <w:pPr>
        <w:pStyle w:val="CSILevel6"/>
      </w:pPr>
      <w:r>
        <w:t>Historical Notional energy usage</w:t>
      </w:r>
    </w:p>
    <w:p w14:paraId="0ADE2431" w14:textId="67AF74AD" w:rsidR="009B3608" w:rsidRDefault="009B3608" w:rsidP="009B3608">
      <w:pPr>
        <w:pStyle w:val="CSILevel6"/>
      </w:pPr>
      <w:r>
        <w:t>Historical occupancy levels</w:t>
      </w:r>
    </w:p>
    <w:p w14:paraId="511C0CB4" w14:textId="514F364E" w:rsidR="009B3608" w:rsidRDefault="009B3608" w:rsidP="00911D41">
      <w:pPr>
        <w:pStyle w:val="CSILevel5"/>
      </w:pPr>
      <w:r>
        <w:t>Provides details on</w:t>
      </w:r>
    </w:p>
    <w:p w14:paraId="0DC06BCF" w14:textId="204CCEE0" w:rsidR="009B3608" w:rsidRDefault="009B3608" w:rsidP="00911D41">
      <w:pPr>
        <w:pStyle w:val="CSILevel6"/>
      </w:pPr>
      <w:r>
        <w:t>Current alerts status</w:t>
      </w:r>
    </w:p>
    <w:p w14:paraId="3DA92AF6" w14:textId="456D4C7D" w:rsidR="009B3608" w:rsidRDefault="009B3608" w:rsidP="009B3608">
      <w:pPr>
        <w:pStyle w:val="CSILevel6"/>
      </w:pPr>
      <w:r>
        <w:t>Latest emergency testing results</w:t>
      </w:r>
    </w:p>
    <w:p w14:paraId="0D1C37B2" w14:textId="513EA340" w:rsidR="009B3608" w:rsidRDefault="009B3608" w:rsidP="009B3608">
      <w:pPr>
        <w:pStyle w:val="CSILevel6"/>
      </w:pPr>
      <w:r>
        <w:t>Latest network alarms</w:t>
      </w:r>
    </w:p>
    <w:p w14:paraId="6B09A0D2" w14:textId="049BCA60" w:rsidR="009B3608" w:rsidRDefault="009B3608" w:rsidP="00911D41">
      <w:pPr>
        <w:pStyle w:val="CSILevel6"/>
      </w:pPr>
      <w:r>
        <w:t>Next 3 scheduled events</w:t>
      </w:r>
    </w:p>
    <w:p w14:paraId="0E5AFD99" w14:textId="097BB090" w:rsidR="005779DE" w:rsidRDefault="005779DE" w:rsidP="005779DE">
      <w:pPr>
        <w:pStyle w:val="CSILevel4"/>
      </w:pPr>
      <w:r>
        <w:t>3</w:t>
      </w:r>
      <w:r w:rsidRPr="00911D41">
        <w:rPr>
          <w:vertAlign w:val="superscript"/>
        </w:rPr>
        <w:t>rd</w:t>
      </w:r>
      <w:r>
        <w:t xml:space="preserve"> party </w:t>
      </w:r>
      <w:r w:rsidR="009B3608">
        <w:t>accessibility</w:t>
      </w:r>
    </w:p>
    <w:p w14:paraId="6931419A" w14:textId="1646626A" w:rsidR="009B3608" w:rsidRDefault="009B3608" w:rsidP="009B3608">
      <w:pPr>
        <w:pStyle w:val="CSILevel5"/>
      </w:pPr>
      <w:r>
        <w:t>Provides an OPC DA Server which can provide up to 20000 individual data points for monitoring and control by a 3</w:t>
      </w:r>
      <w:r w:rsidRPr="00911D41">
        <w:rPr>
          <w:vertAlign w:val="superscript"/>
        </w:rPr>
        <w:t>rd</w:t>
      </w:r>
      <w:r>
        <w:t xml:space="preserve"> party </w:t>
      </w:r>
      <w:proofErr w:type="gramStart"/>
      <w:r>
        <w:t>BMS</w:t>
      </w:r>
      <w:proofErr w:type="gramEnd"/>
    </w:p>
    <w:p w14:paraId="11FD1090" w14:textId="75E2103B" w:rsidR="009B3608" w:rsidRDefault="009B3608" w:rsidP="00911D41">
      <w:pPr>
        <w:pStyle w:val="CSILevel5"/>
      </w:pPr>
      <w:r>
        <w:t>Provides a RESTful API to support preset and channel level controls and serve metadata to a 3</w:t>
      </w:r>
      <w:r w:rsidRPr="00911D41">
        <w:rPr>
          <w:vertAlign w:val="superscript"/>
        </w:rPr>
        <w:t>rd</w:t>
      </w:r>
      <w:r>
        <w:t xml:space="preserve"> party </w:t>
      </w:r>
      <w:proofErr w:type="gramStart"/>
      <w:r>
        <w:t>tool</w:t>
      </w:r>
      <w:proofErr w:type="gramEnd"/>
    </w:p>
    <w:p w14:paraId="290E6C2A" w14:textId="77777777" w:rsidR="00911D41" w:rsidRDefault="00911D41" w:rsidP="00911D41">
      <w:pPr>
        <w:pStyle w:val="CSILevel3"/>
      </w:pPr>
      <w:r w:rsidRPr="00C3620D">
        <w:t>Equipment List (</w:t>
      </w:r>
      <w:r w:rsidRPr="005408B3">
        <w:t>quantities as shown in schedules, tables, and drawings</w:t>
      </w:r>
      <w:r w:rsidRPr="00C3620D">
        <w:t>):</w:t>
      </w:r>
    </w:p>
    <w:p w14:paraId="0D884CAB" w14:textId="77777777" w:rsidR="00911D41" w:rsidRDefault="00911D41" w:rsidP="00911D41">
      <w:pPr>
        <w:pStyle w:val="CSILevel4"/>
      </w:pPr>
      <w:r>
        <w:t>1x Philips Dynalite System Manager</w:t>
      </w:r>
    </w:p>
    <w:p w14:paraId="287100C5" w14:textId="77777777" w:rsidR="0043458C" w:rsidRPr="00C3620D" w:rsidRDefault="0043458C" w:rsidP="0043458C">
      <w:pPr>
        <w:tabs>
          <w:tab w:val="left" w:pos="1080"/>
          <w:tab w:val="left" w:pos="1800"/>
          <w:tab w:val="left" w:pos="2520"/>
          <w:tab w:val="left" w:pos="3240"/>
          <w:tab w:val="left" w:pos="3960"/>
          <w:tab w:val="left" w:pos="4680"/>
        </w:tabs>
      </w:pPr>
    </w:p>
    <w:p w14:paraId="5CD68253" w14:textId="77777777" w:rsidR="0043458C" w:rsidRDefault="0043458C" w:rsidP="0043458C">
      <w:pPr>
        <w:tabs>
          <w:tab w:val="left" w:pos="1080"/>
          <w:tab w:val="left" w:pos="1440"/>
          <w:tab w:val="left" w:pos="1800"/>
          <w:tab w:val="left" w:pos="2160"/>
          <w:tab w:val="left" w:pos="2520"/>
          <w:tab w:val="left" w:pos="2880"/>
          <w:tab w:val="left" w:pos="3240"/>
          <w:tab w:val="left" w:pos="3600"/>
          <w:tab w:val="left" w:pos="3960"/>
          <w:tab w:val="left" w:pos="4320"/>
          <w:tab w:val="left" w:pos="4680"/>
        </w:tabs>
      </w:pPr>
    </w:p>
    <w:p w14:paraId="06ABED6F" w14:textId="05E2AFCF" w:rsidR="00BD4463" w:rsidRDefault="00BD4463" w:rsidP="0043458C">
      <w:pPr>
        <w:pStyle w:val="CSILevel2"/>
      </w:pPr>
      <w:r>
        <w:t xml:space="preserve">Standalone control devices </w:t>
      </w:r>
    </w:p>
    <w:p w14:paraId="2C529CCB" w14:textId="7EB1D100" w:rsidR="0043458C" w:rsidRDefault="0043458C" w:rsidP="00BD4463">
      <w:pPr>
        <w:pStyle w:val="CSILevel3"/>
      </w:pPr>
      <w:r w:rsidRPr="00236269">
        <w:t>Sunrise Preset Dimmer</w:t>
      </w:r>
      <w:r>
        <w:t>s</w:t>
      </w:r>
    </w:p>
    <w:p w14:paraId="7855EE23" w14:textId="77777777" w:rsidR="0043458C" w:rsidRDefault="0043458C" w:rsidP="00BD4463">
      <w:pPr>
        <w:pStyle w:val="CSILevel4"/>
      </w:pPr>
      <w:r>
        <w:t xml:space="preserve">The Sunrise Preset Strap Type Dimmers are designer-style, preset slide dimmer, developed for control of low-wattage (600-watt to 1200-watt) incandescent, </w:t>
      </w:r>
      <w:proofErr w:type="gramStart"/>
      <w:r>
        <w:t>magnetic</w:t>
      </w:r>
      <w:proofErr w:type="gramEnd"/>
      <w:r>
        <w:t xml:space="preserve"> or electronic low voltage, LED, fluorescent, and fan loads. </w:t>
      </w:r>
    </w:p>
    <w:p w14:paraId="139D9F1E" w14:textId="77777777" w:rsidR="0043458C" w:rsidRDefault="0043458C" w:rsidP="00BD4463">
      <w:pPr>
        <w:pStyle w:val="CSILevel4"/>
      </w:pPr>
      <w:r>
        <w:t>Dimmer:</w:t>
      </w:r>
    </w:p>
    <w:p w14:paraId="20EDF2AE" w14:textId="77777777" w:rsidR="0043458C" w:rsidRDefault="0043458C" w:rsidP="00BD4463">
      <w:pPr>
        <w:pStyle w:val="CSILevel5"/>
      </w:pPr>
      <w:r>
        <w:t>Streamlined appearance and operations.</w:t>
      </w:r>
    </w:p>
    <w:p w14:paraId="6383BA33" w14:textId="77777777" w:rsidR="0043458C" w:rsidRDefault="0043458C" w:rsidP="00BD4463">
      <w:pPr>
        <w:pStyle w:val="CSILevel5"/>
      </w:pPr>
      <w:r>
        <w:t xml:space="preserve">The integral slide knob has extended travel for </w:t>
      </w:r>
      <w:proofErr w:type="gramStart"/>
      <w:r>
        <w:t>full-range</w:t>
      </w:r>
      <w:proofErr w:type="gramEnd"/>
      <w:r>
        <w:t xml:space="preserve"> dimming control.</w:t>
      </w:r>
    </w:p>
    <w:p w14:paraId="4F8B312F" w14:textId="77777777" w:rsidR="0043458C" w:rsidRDefault="0043458C" w:rsidP="00BD4463">
      <w:pPr>
        <w:pStyle w:val="CSILevel5"/>
      </w:pPr>
      <w:r>
        <w:t>Air Gap push-button switch shall be provided to completely open the attached circuit.</w:t>
      </w:r>
    </w:p>
    <w:p w14:paraId="2DB4F8CA" w14:textId="77777777" w:rsidR="0043458C" w:rsidRDefault="0043458C" w:rsidP="00BD4463">
      <w:pPr>
        <w:pStyle w:val="CSILevel4"/>
      </w:pPr>
      <w:r>
        <w:t xml:space="preserve">Multiple Dimmers may be installed in a multi-gang box.  Some </w:t>
      </w:r>
      <w:proofErr w:type="gramStart"/>
      <w:r>
        <w:t>derating</w:t>
      </w:r>
      <w:proofErr w:type="gramEnd"/>
      <w:r>
        <w:t xml:space="preserve"> may be required depending on model.</w:t>
      </w:r>
    </w:p>
    <w:p w14:paraId="12B93640" w14:textId="77777777" w:rsidR="0043458C" w:rsidRDefault="0043458C" w:rsidP="00BD4463">
      <w:pPr>
        <w:pStyle w:val="CSILevel4"/>
      </w:pPr>
      <w:r>
        <w:t xml:space="preserve">Dimmers are supplied with plastics for three (3) colors.  </w:t>
      </w:r>
    </w:p>
    <w:p w14:paraId="6662F90F" w14:textId="77777777" w:rsidR="0043458C" w:rsidRDefault="0043458C" w:rsidP="00BD4463">
      <w:pPr>
        <w:pStyle w:val="CSILevel5"/>
      </w:pPr>
      <w:r>
        <w:t>White</w:t>
      </w:r>
    </w:p>
    <w:p w14:paraId="7DF99D0C" w14:textId="77777777" w:rsidR="0043458C" w:rsidRDefault="0043458C" w:rsidP="00BD4463">
      <w:pPr>
        <w:pStyle w:val="CSILevel5"/>
      </w:pPr>
      <w:r>
        <w:t xml:space="preserve">Light Almond </w:t>
      </w:r>
    </w:p>
    <w:p w14:paraId="6C0AC513" w14:textId="77777777" w:rsidR="0043458C" w:rsidRDefault="0043458C" w:rsidP="00BD4463">
      <w:pPr>
        <w:pStyle w:val="CSILevel5"/>
      </w:pPr>
      <w:r>
        <w:t xml:space="preserve">Ivory </w:t>
      </w:r>
    </w:p>
    <w:p w14:paraId="74376382" w14:textId="77777777" w:rsidR="0043458C" w:rsidRDefault="0043458C" w:rsidP="00BD4463">
      <w:pPr>
        <w:pStyle w:val="CSILevel4"/>
      </w:pPr>
      <w:r>
        <w:t>Faceplates not included.</w:t>
      </w:r>
    </w:p>
    <w:p w14:paraId="0BF16AF1" w14:textId="77777777" w:rsidR="0043458C" w:rsidRDefault="0043458C" w:rsidP="00BD4463">
      <w:pPr>
        <w:pStyle w:val="CSILevel4"/>
      </w:pPr>
      <w:r>
        <w:t xml:space="preserve">Equipment List </w:t>
      </w:r>
      <w:r w:rsidRPr="00C3620D">
        <w:t>(</w:t>
      </w:r>
      <w:r w:rsidRPr="005408B3">
        <w:t>quantities as shown in schedules, tables, and drawings</w:t>
      </w:r>
      <w:r w:rsidRPr="00C3620D">
        <w:t>):</w:t>
      </w:r>
    </w:p>
    <w:p w14:paraId="6A761E0B" w14:textId="5D59DE76" w:rsidR="0043458C" w:rsidRPr="00F76CC4" w:rsidRDefault="0043458C" w:rsidP="00BD4463">
      <w:pPr>
        <w:pStyle w:val="CSILevel5"/>
      </w:pPr>
      <w:r>
        <w:t>SR1200ZTVUNV – 120V or 277V – 0-10V Dimmable LED or Fluorescent up to 1200VA</w:t>
      </w:r>
      <w:r w:rsidR="00342354">
        <w:t xml:space="preserve"> </w:t>
      </w:r>
      <w:r w:rsidR="00342354">
        <w:tab/>
      </w:r>
      <w:r w:rsidR="00342354">
        <w:tab/>
      </w:r>
      <w:r w:rsidR="00342354">
        <w:tab/>
      </w:r>
      <w:r w:rsidR="00342354">
        <w:tab/>
        <w:t xml:space="preserve">(Philips 12NC – </w:t>
      </w:r>
      <w:r w:rsidR="00342354" w:rsidRPr="00342354">
        <w:t>912400526434</w:t>
      </w:r>
      <w:r w:rsidR="00342354">
        <w:t>)</w:t>
      </w:r>
    </w:p>
    <w:p w14:paraId="47C05C9B" w14:textId="77777777" w:rsidR="0043458C" w:rsidRDefault="0043458C" w:rsidP="0043458C"/>
    <w:p w14:paraId="39AD743C" w14:textId="77777777" w:rsidR="0043458C" w:rsidRPr="007D3D27" w:rsidRDefault="0043458C" w:rsidP="00BD4463">
      <w:pPr>
        <w:pStyle w:val="CSILevel3"/>
      </w:pPr>
      <w:proofErr w:type="spellStart"/>
      <w:r>
        <w:t>OccuSwitch</w:t>
      </w:r>
      <w:proofErr w:type="spellEnd"/>
      <w:r>
        <w:t xml:space="preserve"> Classic </w:t>
      </w:r>
      <w:r w:rsidRPr="007D3D27">
        <w:t>LCA Series Power Packs</w:t>
      </w:r>
    </w:p>
    <w:p w14:paraId="4E50F80A" w14:textId="77777777" w:rsidR="0043458C" w:rsidRDefault="0043458C" w:rsidP="00BD4463">
      <w:pPr>
        <w:pStyle w:val="CSILevel4"/>
      </w:pPr>
      <w:r>
        <w:t>General</w:t>
      </w:r>
    </w:p>
    <w:p w14:paraId="13487419" w14:textId="77777777" w:rsidR="0043458C" w:rsidRPr="007D3D27" w:rsidRDefault="0043458C" w:rsidP="00BD4463">
      <w:pPr>
        <w:pStyle w:val="CSILevel5"/>
      </w:pPr>
      <w:r w:rsidRPr="007D3D27">
        <w:t>The Philips LCA series Power Packs are designed to provide low voltage power and line voltage control for Philips LRM series Occupancy Sensors.</w:t>
      </w:r>
    </w:p>
    <w:p w14:paraId="5D9A9C1A" w14:textId="77777777" w:rsidR="0043458C" w:rsidRPr="005F1B06" w:rsidRDefault="0043458C" w:rsidP="00BD4463">
      <w:pPr>
        <w:pStyle w:val="CSILevel5"/>
      </w:pPr>
      <w:r w:rsidRPr="005F1B06">
        <w:t xml:space="preserve">LCA series Power Packs shall be compatible with Philips Advance </w:t>
      </w:r>
      <w:proofErr w:type="spellStart"/>
      <w:r w:rsidRPr="005F1B06">
        <w:t>Optanium</w:t>
      </w:r>
      <w:proofErr w:type="spellEnd"/>
      <w:r w:rsidRPr="005F1B06">
        <w:t xml:space="preserve"> Programmed Start electronic ballast and </w:t>
      </w:r>
      <w:proofErr w:type="spellStart"/>
      <w:r w:rsidRPr="005F1B06">
        <w:t>Xitanium</w:t>
      </w:r>
      <w:proofErr w:type="spellEnd"/>
      <w:r w:rsidRPr="005F1B06">
        <w:t xml:space="preserve"> LED drivers.</w:t>
      </w:r>
    </w:p>
    <w:p w14:paraId="0F63740E" w14:textId="77777777" w:rsidR="0043458C" w:rsidRPr="005F1B06" w:rsidRDefault="0043458C" w:rsidP="00BD4463">
      <w:pPr>
        <w:pStyle w:val="CSILevel5"/>
      </w:pPr>
      <w:r w:rsidRPr="005F1B06">
        <w:t>The Power Pack is capable of Auto/Manual input, Hold-ON/OFF, and local input for momentary or maintained dry contact switches.</w:t>
      </w:r>
    </w:p>
    <w:p w14:paraId="7567F20F" w14:textId="77777777" w:rsidR="0043458C" w:rsidRDefault="0043458C" w:rsidP="00BD4463">
      <w:pPr>
        <w:pStyle w:val="CSILevel4"/>
      </w:pPr>
      <w:r>
        <w:t xml:space="preserve">Mechanical </w:t>
      </w:r>
    </w:p>
    <w:p w14:paraId="2FBE1366" w14:textId="77777777" w:rsidR="0043458C" w:rsidRDefault="0043458C" w:rsidP="00BD4463">
      <w:pPr>
        <w:pStyle w:val="CSILevel5"/>
      </w:pPr>
      <w:r>
        <w:lastRenderedPageBreak/>
        <w:t>Each module shall be labeled with manufacturer’s name, catalog number, and ratings.</w:t>
      </w:r>
    </w:p>
    <w:p w14:paraId="29FB03E7" w14:textId="77777777" w:rsidR="0043458C" w:rsidRDefault="0043458C" w:rsidP="00BD4463">
      <w:pPr>
        <w:pStyle w:val="CSILevel5"/>
      </w:pPr>
      <w:r>
        <w:t>Power Pack enclosure shall conveniently mount inside or outside a standard junction box or fluorescent ballast cavity in a knockout hole with a simple twist-on nut.</w:t>
      </w:r>
    </w:p>
    <w:p w14:paraId="1DD17236" w14:textId="77777777" w:rsidR="0043458C" w:rsidRDefault="0043458C" w:rsidP="00BD4463">
      <w:pPr>
        <w:pStyle w:val="CSILevel5"/>
      </w:pPr>
      <w:r>
        <w:t>Measure no more than 2.0 x 3.811 x 1.432 inches (60.96 x 96.8 x 36.37 mm).</w:t>
      </w:r>
    </w:p>
    <w:p w14:paraId="07174B6D" w14:textId="77777777" w:rsidR="0043458C" w:rsidRDefault="0043458C" w:rsidP="00BD4463">
      <w:pPr>
        <w:pStyle w:val="CSILevel5"/>
      </w:pPr>
      <w:r>
        <w:t>Construction shall be high impact UL rated plastic.</w:t>
      </w:r>
    </w:p>
    <w:p w14:paraId="23B544DB" w14:textId="77777777" w:rsidR="0043458C" w:rsidRDefault="0043458C" w:rsidP="00BD4463">
      <w:pPr>
        <w:pStyle w:val="CSILevel5"/>
      </w:pPr>
      <w:r>
        <w:t>Interface operating environment: 32 to 104 degrees Fahrenheit (0 - 40°C) in zero (0) to 90 percent relative humidity, non-condensing.</w:t>
      </w:r>
    </w:p>
    <w:p w14:paraId="7C1F3822" w14:textId="77777777" w:rsidR="0043458C" w:rsidRDefault="0043458C" w:rsidP="00BD4463">
      <w:pPr>
        <w:pStyle w:val="CSILevel5"/>
      </w:pPr>
      <w:r>
        <w:t>Interface shall be UL/</w:t>
      </w:r>
      <w:proofErr w:type="spellStart"/>
      <w:r>
        <w:t>cUL</w:t>
      </w:r>
      <w:proofErr w:type="spellEnd"/>
      <w:r>
        <w:t xml:space="preserve"> Listed, FCC certified, NOM certified, and meet ASHRAE 90.1 requirements.</w:t>
      </w:r>
    </w:p>
    <w:p w14:paraId="54B9617E" w14:textId="77777777" w:rsidR="0043458C" w:rsidRDefault="0043458C" w:rsidP="00BD4463">
      <w:pPr>
        <w:pStyle w:val="CSILevel5"/>
      </w:pPr>
      <w:r>
        <w:t>Power Pack shall be UL 2043 Plenum rated.</w:t>
      </w:r>
    </w:p>
    <w:p w14:paraId="66DE0366" w14:textId="77777777" w:rsidR="0043458C" w:rsidRDefault="0043458C" w:rsidP="00BD4463">
      <w:pPr>
        <w:pStyle w:val="CSILevel5"/>
      </w:pPr>
      <w:r>
        <w:t>The LCA Power Pack relay shall utilize Class B (130°C) insulating material and silver alloy contacts.</w:t>
      </w:r>
    </w:p>
    <w:p w14:paraId="6E355E15" w14:textId="77777777" w:rsidR="0043458C" w:rsidRDefault="0043458C" w:rsidP="00BD4463">
      <w:pPr>
        <w:pStyle w:val="CSILevel5"/>
      </w:pPr>
      <w:r>
        <w:t>The LCA Power Pack switching power supply shall utilize six (6”) inch 18 AWG 120-230-277VAC wire leads.</w:t>
      </w:r>
    </w:p>
    <w:p w14:paraId="10673967" w14:textId="77777777" w:rsidR="0043458C" w:rsidRDefault="0043458C" w:rsidP="00BD4463">
      <w:pPr>
        <w:pStyle w:val="CSILevel5"/>
      </w:pPr>
      <w:r>
        <w:t>The low voltage control leads shall be seven (7”) inch 22AWG 24VDC wire.</w:t>
      </w:r>
    </w:p>
    <w:p w14:paraId="6311DBF0" w14:textId="77777777" w:rsidR="0043458C" w:rsidRDefault="0043458C" w:rsidP="00BD4463">
      <w:pPr>
        <w:pStyle w:val="CSILevel5"/>
      </w:pPr>
      <w:r>
        <w:t>LCA2287 and 2290 Power Packs shall provide the same features as the LCA2285 plus an optional HVAC relay closure consisting of three (3) control leads; Brown-NO, Brown/White-NC, and Green-Common.</w:t>
      </w:r>
    </w:p>
    <w:p w14:paraId="3F2F76E1" w14:textId="77777777" w:rsidR="0043458C" w:rsidRDefault="0043458C" w:rsidP="00BD4463">
      <w:pPr>
        <w:pStyle w:val="CSILevel5"/>
      </w:pPr>
      <w:r>
        <w:t>LCA2292 Power Pack shall provide the same features as the LCA2287 plus CEC Title 24 compliant Manual ON, Automatic OFF operation.</w:t>
      </w:r>
    </w:p>
    <w:p w14:paraId="1AF076C6" w14:textId="77777777" w:rsidR="0043458C" w:rsidRDefault="0043458C" w:rsidP="00BD4463">
      <w:pPr>
        <w:pStyle w:val="CSILevel4"/>
      </w:pPr>
      <w:r>
        <w:t>Electrical</w:t>
      </w:r>
    </w:p>
    <w:p w14:paraId="16094606" w14:textId="77777777" w:rsidR="0043458C" w:rsidRPr="00081443" w:rsidRDefault="0043458C" w:rsidP="00BD4463">
      <w:pPr>
        <w:pStyle w:val="CSILevel5"/>
      </w:pPr>
      <w:r w:rsidRPr="00081443">
        <w:t>Internal relay shall be rated for up to twenty (20A) amperes for a 120VAC incandescent load.</w:t>
      </w:r>
    </w:p>
    <w:p w14:paraId="7CD02194" w14:textId="77777777" w:rsidR="0043458C" w:rsidRPr="00081443" w:rsidRDefault="0043458C" w:rsidP="00BD4463">
      <w:pPr>
        <w:pStyle w:val="CSILevel5"/>
      </w:pPr>
      <w:r w:rsidRPr="00081443">
        <w:t>Internal relay shall be rated up to twenty (20A) amperes for a 120, 230, or 277VAC ballast load or fifteen (15A) amperes for a 347VAC ballast load.</w:t>
      </w:r>
    </w:p>
    <w:p w14:paraId="57A51CF5" w14:textId="77777777" w:rsidR="0043458C" w:rsidRPr="00081443" w:rsidRDefault="0043458C" w:rsidP="00BD4463">
      <w:pPr>
        <w:pStyle w:val="CSILevel5"/>
      </w:pPr>
      <w:r w:rsidRPr="00081443">
        <w:t>HVAC relay shall be rated 0.5A @ 120VAC and 1.0A @ 30VDC.</w:t>
      </w:r>
    </w:p>
    <w:p w14:paraId="7454B5F2" w14:textId="77777777" w:rsidR="0043458C" w:rsidRPr="00081443" w:rsidRDefault="0043458C" w:rsidP="00BD4463">
      <w:pPr>
        <w:pStyle w:val="CSILevel5"/>
      </w:pPr>
      <w:r w:rsidRPr="00081443">
        <w:t>Power Pack shall utilize an internal voltage regulator – regulated 24VDC current, 150mA output.</w:t>
      </w:r>
    </w:p>
    <w:p w14:paraId="70D50809" w14:textId="77777777" w:rsidR="0043458C" w:rsidRDefault="0043458C" w:rsidP="00BD4463">
      <w:pPr>
        <w:pStyle w:val="CSILevel4"/>
      </w:pPr>
      <w:r>
        <w:t>Equipment List</w:t>
      </w:r>
      <w:r w:rsidRPr="00CA0AD6">
        <w:t xml:space="preserve"> </w:t>
      </w:r>
      <w:proofErr w:type="gramStart"/>
      <w:r w:rsidRPr="00CA0AD6">
        <w:t xml:space="preserve">( </w:t>
      </w:r>
      <w:r w:rsidRPr="005408B3">
        <w:t>quantities</w:t>
      </w:r>
      <w:proofErr w:type="gramEnd"/>
      <w:r w:rsidRPr="005408B3">
        <w:t xml:space="preserve"> as shown in schedules, tables, and drawings</w:t>
      </w:r>
      <w:r w:rsidRPr="00CA0AD6">
        <w:t xml:space="preserve"> ):</w:t>
      </w:r>
    </w:p>
    <w:p w14:paraId="37A23CAD" w14:textId="629F0270" w:rsidR="0043458C" w:rsidRPr="00F5470D" w:rsidRDefault="0043458C" w:rsidP="00BD4463">
      <w:pPr>
        <w:pStyle w:val="CSILevel5"/>
      </w:pPr>
      <w:r w:rsidRPr="00F5470D">
        <w:t>LCA2285</w:t>
      </w:r>
      <w:r>
        <w:t>/00</w:t>
      </w:r>
      <w:r w:rsidRPr="00F5470D">
        <w:t xml:space="preserve"> Power Pack 120/277 VAC</w:t>
      </w:r>
      <w:r w:rsidR="00342354">
        <w:tab/>
        <w:t xml:space="preserve"> (Philips 12NC – </w:t>
      </w:r>
      <w:r w:rsidR="00342354" w:rsidRPr="00342354">
        <w:t>912400473978</w:t>
      </w:r>
      <w:r w:rsidR="00342354">
        <w:t>)</w:t>
      </w:r>
    </w:p>
    <w:p w14:paraId="6D6C67E0" w14:textId="79E7F24D" w:rsidR="0043458C" w:rsidRPr="00F5470D" w:rsidRDefault="0043458C" w:rsidP="00BD4463">
      <w:pPr>
        <w:pStyle w:val="CSILevel5"/>
      </w:pPr>
      <w:r w:rsidRPr="00F5470D">
        <w:t>LCA22</w:t>
      </w:r>
      <w:r>
        <w:t>92/00</w:t>
      </w:r>
      <w:r w:rsidRPr="00F5470D">
        <w:t xml:space="preserve"> Power Pack 120/277 VAC, HVAC Relay, Title 24 Manual ON</w:t>
      </w:r>
      <w:r w:rsidR="00342354">
        <w:t xml:space="preserve"> </w:t>
      </w:r>
      <w:r w:rsidR="00342354">
        <w:tab/>
        <w:t xml:space="preserve">(Philips 12NC </w:t>
      </w:r>
      <w:proofErr w:type="gramStart"/>
      <w:r w:rsidR="00342354">
        <w:t xml:space="preserve">-  </w:t>
      </w:r>
      <w:r w:rsidR="00342354" w:rsidRPr="00342354">
        <w:t>912400473980</w:t>
      </w:r>
      <w:proofErr w:type="gramEnd"/>
      <w:r w:rsidR="00342354">
        <w:t>)</w:t>
      </w:r>
      <w:r w:rsidRPr="00F5470D">
        <w:t>.</w:t>
      </w:r>
    </w:p>
    <w:p w14:paraId="72D9EA24" w14:textId="77777777" w:rsidR="0043458C" w:rsidRDefault="0043458C" w:rsidP="0043458C">
      <w:pPr>
        <w:tabs>
          <w:tab w:val="left" w:pos="1080"/>
          <w:tab w:val="left" w:pos="1800"/>
          <w:tab w:val="left" w:pos="2520"/>
          <w:tab w:val="left" w:pos="3240"/>
          <w:tab w:val="left" w:pos="3960"/>
        </w:tabs>
      </w:pPr>
    </w:p>
    <w:p w14:paraId="2CF86B54" w14:textId="10518200" w:rsidR="0043458C" w:rsidRPr="00D32D24" w:rsidRDefault="0043458C" w:rsidP="00BD4463">
      <w:pPr>
        <w:pStyle w:val="CSILevel3"/>
      </w:pPr>
      <w:proofErr w:type="spellStart"/>
      <w:r w:rsidRPr="00D32D24">
        <w:t>OccuSwitch</w:t>
      </w:r>
      <w:proofErr w:type="spellEnd"/>
      <w:r w:rsidRPr="00D32D24">
        <w:t xml:space="preserve"> </w:t>
      </w:r>
      <w:r>
        <w:t xml:space="preserve">Classic </w:t>
      </w:r>
      <w:r w:rsidRPr="00D32D24">
        <w:t>– LRS2210</w:t>
      </w:r>
      <w:r w:rsidR="00D85E11">
        <w:t xml:space="preserve"> </w:t>
      </w:r>
      <w:r w:rsidRPr="00D32D24">
        <w:t>PIR Wall Switch Line Voltage</w:t>
      </w:r>
    </w:p>
    <w:p w14:paraId="513A3FEB" w14:textId="77777777" w:rsidR="0043458C" w:rsidRDefault="0043458C" w:rsidP="00BD4463">
      <w:pPr>
        <w:pStyle w:val="CSILevel4"/>
      </w:pPr>
      <w:r>
        <w:t>General</w:t>
      </w:r>
    </w:p>
    <w:p w14:paraId="42B3025F" w14:textId="4C27946A" w:rsidR="0043458C" w:rsidRDefault="0043458C" w:rsidP="00BD4463">
      <w:pPr>
        <w:pStyle w:val="CSILevel5"/>
      </w:pPr>
      <w:r>
        <w:t>The Philips LRS2210</w:t>
      </w:r>
      <w:r w:rsidR="00D85E11">
        <w:t xml:space="preserve"> </w:t>
      </w:r>
      <w:r>
        <w:t>wall switch sensors using passive infrared (PIR) motion detection to detect occupancy status.</w:t>
      </w:r>
    </w:p>
    <w:p w14:paraId="686ED4D8" w14:textId="0268D248" w:rsidR="0043458C" w:rsidRDefault="0043458C" w:rsidP="00BD4463">
      <w:pPr>
        <w:pStyle w:val="CSILevel5"/>
      </w:pPr>
      <w:r>
        <w:t xml:space="preserve">The sensor is designed to interface with other devices including Philips Advance Programmed Start electronic ballast and </w:t>
      </w:r>
      <w:proofErr w:type="spellStart"/>
      <w:r>
        <w:t>Xitanium</w:t>
      </w:r>
      <w:proofErr w:type="spellEnd"/>
      <w:r>
        <w:t xml:space="preserve"> LED drivers.</w:t>
      </w:r>
    </w:p>
    <w:p w14:paraId="7EE8569B" w14:textId="77777777" w:rsidR="0043458C" w:rsidRDefault="0043458C" w:rsidP="00BD4463">
      <w:pPr>
        <w:pStyle w:val="CSILevel5"/>
      </w:pPr>
      <w:r>
        <w:t xml:space="preserve">Mechanical </w:t>
      </w:r>
    </w:p>
    <w:p w14:paraId="324F66FB" w14:textId="77777777" w:rsidR="0043458C" w:rsidRDefault="0043458C" w:rsidP="00BD4463">
      <w:pPr>
        <w:pStyle w:val="CSILevel5"/>
      </w:pPr>
      <w:r>
        <w:t>Each module shall be labeled with manufacturer’s name, catalog number, and ratings.</w:t>
      </w:r>
    </w:p>
    <w:p w14:paraId="2B2E699A" w14:textId="77777777" w:rsidR="0043458C" w:rsidRDefault="0043458C" w:rsidP="00BD4463">
      <w:pPr>
        <w:pStyle w:val="CSILevel5"/>
      </w:pPr>
      <w:r>
        <w:t>Sensor shall mount in a standard one-gang wall box.</w:t>
      </w:r>
    </w:p>
    <w:p w14:paraId="2E95F830" w14:textId="77777777" w:rsidR="0043458C" w:rsidRDefault="0043458C" w:rsidP="00BD4463">
      <w:pPr>
        <w:pStyle w:val="CSILevel5"/>
      </w:pPr>
      <w:r>
        <w:t xml:space="preserve">Measure no more than 4.06”H inch x </w:t>
      </w:r>
      <w:proofErr w:type="gramStart"/>
      <w:r>
        <w:t>1.75”W</w:t>
      </w:r>
      <w:proofErr w:type="gramEnd"/>
      <w:r>
        <w:t xml:space="preserve"> and 1.85”D (103.2 x 44.4 x 47.2mm).</w:t>
      </w:r>
    </w:p>
    <w:p w14:paraId="4A5F089A" w14:textId="77777777" w:rsidR="0043458C" w:rsidRDefault="0043458C" w:rsidP="00BD4463">
      <w:pPr>
        <w:pStyle w:val="CSILevel5"/>
      </w:pPr>
      <w:r>
        <w:t>Construction shall be rugged, high impact, injection molded plastic enclosure.</w:t>
      </w:r>
    </w:p>
    <w:p w14:paraId="3AD9DA81" w14:textId="77777777" w:rsidR="0043458C" w:rsidRDefault="0043458C" w:rsidP="00BD4463">
      <w:pPr>
        <w:pStyle w:val="CSILevel5"/>
      </w:pPr>
      <w:r>
        <w:t>Sensor operating environment: 32 to 122 degrees Fahrenheit (0 - 50°C) in twenty   to ninety (20-90%) percent relative humidity, non-condensing.</w:t>
      </w:r>
    </w:p>
    <w:p w14:paraId="6EFDDBCD" w14:textId="0BB7254A" w:rsidR="0043458C" w:rsidRDefault="0043458C" w:rsidP="00BD4463">
      <w:pPr>
        <w:pStyle w:val="CSILevel5"/>
      </w:pPr>
      <w:r>
        <w:t>Sensor field of view shall be at least 180° providing approximately 2100 square feet of coverage. Integral blinders on either side of the lens shall allow for adjustment of the field of view from 180 to 60 degrees.</w:t>
      </w:r>
    </w:p>
    <w:p w14:paraId="1BE62D4E" w14:textId="77777777" w:rsidR="0043458C" w:rsidRDefault="0043458C" w:rsidP="00BD4463">
      <w:pPr>
        <w:pStyle w:val="CSILevel5"/>
      </w:pPr>
      <w:r>
        <w:lastRenderedPageBreak/>
        <w:t>Sensor shall be UL Listed, CSA certified, comply with CES Title 24 energy Code and FCC regulations.</w:t>
      </w:r>
    </w:p>
    <w:p w14:paraId="6864B71D" w14:textId="77777777" w:rsidR="0043458C" w:rsidRDefault="0043458C" w:rsidP="00BD4463">
      <w:pPr>
        <w:pStyle w:val="CSILevel4"/>
      </w:pPr>
      <w:r>
        <w:t>Electrical</w:t>
      </w:r>
    </w:p>
    <w:p w14:paraId="7AD1D30F" w14:textId="77777777" w:rsidR="0043458C" w:rsidRDefault="0043458C" w:rsidP="00BD4463">
      <w:pPr>
        <w:pStyle w:val="CSILevel5"/>
      </w:pPr>
      <w:r>
        <w:t>Load Rating:</w:t>
      </w:r>
    </w:p>
    <w:p w14:paraId="5E9AEC7F" w14:textId="77777777" w:rsidR="0043458C" w:rsidRPr="00781CA9" w:rsidRDefault="0043458C" w:rsidP="00BD4463">
      <w:pPr>
        <w:pStyle w:val="CSILevel6"/>
      </w:pPr>
      <w:r w:rsidRPr="00781CA9">
        <w:t>Incandescent:  800VA @ 120VAC</w:t>
      </w:r>
    </w:p>
    <w:p w14:paraId="786F9C53" w14:textId="77777777" w:rsidR="0043458C" w:rsidRPr="00781CA9" w:rsidRDefault="0043458C" w:rsidP="00BD4463">
      <w:pPr>
        <w:pStyle w:val="CSILevel6"/>
      </w:pPr>
      <w:r w:rsidRPr="00781CA9">
        <w:t>Fluorescent:  1200VA @ 120VAC / 2700VA @ 277VAC.</w:t>
      </w:r>
    </w:p>
    <w:p w14:paraId="6CCD1456" w14:textId="77777777" w:rsidR="0043458C" w:rsidRPr="00781CA9" w:rsidRDefault="0043458C" w:rsidP="00BD4463">
      <w:pPr>
        <w:pStyle w:val="CSILevel6"/>
      </w:pPr>
      <w:r w:rsidRPr="00781CA9">
        <w:t>Motor:  ¼ HP @ 120V</w:t>
      </w:r>
    </w:p>
    <w:p w14:paraId="12920E92" w14:textId="77777777" w:rsidR="0043458C" w:rsidRDefault="0043458C" w:rsidP="00BD4463">
      <w:pPr>
        <w:pStyle w:val="CSILevel5"/>
      </w:pPr>
      <w:r>
        <w:t>Operational Frequencies: 60 Hertz.</w:t>
      </w:r>
    </w:p>
    <w:p w14:paraId="0845BD1A" w14:textId="77777777" w:rsidR="0043458C" w:rsidRDefault="0043458C" w:rsidP="00BD4463">
      <w:pPr>
        <w:pStyle w:val="CSILevel5"/>
      </w:pPr>
      <w:r>
        <w:t>Sensor shall provide zero crossing switching to maximize contact life and compatibility with electronic ballasts.</w:t>
      </w:r>
    </w:p>
    <w:p w14:paraId="76743B8D" w14:textId="77777777" w:rsidR="0043458C" w:rsidRDefault="0043458C" w:rsidP="00BD4463">
      <w:pPr>
        <w:pStyle w:val="CSILevel4"/>
      </w:pPr>
      <w:r>
        <w:t>Performance</w:t>
      </w:r>
    </w:p>
    <w:p w14:paraId="641D7766" w14:textId="77777777" w:rsidR="0043458C" w:rsidRDefault="0043458C" w:rsidP="00BD4463">
      <w:pPr>
        <w:pStyle w:val="CSILevel5"/>
      </w:pPr>
      <w:r>
        <w:t>LED motion detection and activation indicator.</w:t>
      </w:r>
    </w:p>
    <w:p w14:paraId="597A628A" w14:textId="77777777" w:rsidR="0043458C" w:rsidRDefault="0043458C" w:rsidP="00BD4463">
      <w:pPr>
        <w:pStyle w:val="CSILevel5"/>
      </w:pPr>
      <w:r>
        <w:t>Manual Timer Setting range: 30 seconds to 30 minutes (default = ten (10) minutes).</w:t>
      </w:r>
    </w:p>
    <w:p w14:paraId="472323D8" w14:textId="77777777" w:rsidR="0043458C" w:rsidRDefault="0043458C" w:rsidP="00BD4463">
      <w:pPr>
        <w:pStyle w:val="CSILevel5"/>
      </w:pPr>
      <w:r>
        <w:t>Segment Fresnel lens for optimum sensitivity and detection.</w:t>
      </w:r>
    </w:p>
    <w:p w14:paraId="2A22FBE6" w14:textId="77777777" w:rsidR="0043458C" w:rsidRDefault="0043458C" w:rsidP="00BD4463">
      <w:pPr>
        <w:pStyle w:val="CSILevel5"/>
      </w:pPr>
      <w:r>
        <w:t>At a mounting height range of four (4’) feet the standard lens shall cover an area approximately sixty (60’) feet by forty (40’) feet (2400 square feet).</w:t>
      </w:r>
    </w:p>
    <w:p w14:paraId="1B2665A6" w14:textId="77777777" w:rsidR="0043458C" w:rsidRDefault="0043458C" w:rsidP="00BD4463">
      <w:pPr>
        <w:pStyle w:val="CSILevel4"/>
      </w:pPr>
      <w:r>
        <w:t>Equipment List</w:t>
      </w:r>
      <w:r w:rsidRPr="00CA0AD6">
        <w:t xml:space="preserve"> </w:t>
      </w:r>
      <w:proofErr w:type="gramStart"/>
      <w:r w:rsidRPr="00CA0AD6">
        <w:t xml:space="preserve">( </w:t>
      </w:r>
      <w:r w:rsidRPr="005408B3">
        <w:t>quantities</w:t>
      </w:r>
      <w:proofErr w:type="gramEnd"/>
      <w:r w:rsidRPr="005408B3">
        <w:t xml:space="preserve"> as shown in schedules, tables, and drawings</w:t>
      </w:r>
      <w:r w:rsidRPr="00CA0AD6">
        <w:t xml:space="preserve"> ):</w:t>
      </w:r>
    </w:p>
    <w:p w14:paraId="2B164289" w14:textId="0EAA020C" w:rsidR="0043458C" w:rsidRDefault="0043458C" w:rsidP="00BD4463">
      <w:pPr>
        <w:pStyle w:val="CSILevel5"/>
      </w:pPr>
      <w:r>
        <w:t>LRS2210/00 Wall Switch Occupancy Sensor, 120/277VAC, White</w:t>
      </w:r>
      <w:r w:rsidR="00342354">
        <w:t xml:space="preserve"> </w:t>
      </w:r>
      <w:r w:rsidR="00342354">
        <w:tab/>
        <w:t xml:space="preserve">(Philips 12NC – </w:t>
      </w:r>
      <w:r w:rsidR="00342354" w:rsidRPr="00342354">
        <w:t>912400474178</w:t>
      </w:r>
      <w:r w:rsidR="00342354">
        <w:t>)</w:t>
      </w:r>
      <w:r>
        <w:t>.</w:t>
      </w:r>
    </w:p>
    <w:p w14:paraId="1719EB34" w14:textId="77777777" w:rsidR="0043458C" w:rsidRDefault="0043458C" w:rsidP="0043458C">
      <w:pPr>
        <w:tabs>
          <w:tab w:val="left" w:pos="1080"/>
          <w:tab w:val="left" w:pos="1800"/>
          <w:tab w:val="left" w:pos="2520"/>
          <w:tab w:val="left" w:pos="3240"/>
          <w:tab w:val="left" w:pos="3960"/>
        </w:tabs>
      </w:pPr>
    </w:p>
    <w:p w14:paraId="5860E9F4" w14:textId="77777777" w:rsidR="0043458C" w:rsidRPr="00D32D24" w:rsidRDefault="0043458C" w:rsidP="00BD4463">
      <w:pPr>
        <w:pStyle w:val="CSILevel3"/>
      </w:pPr>
      <w:proofErr w:type="spellStart"/>
      <w:r w:rsidRPr="00D32D24">
        <w:t>OccuSwitch</w:t>
      </w:r>
      <w:proofErr w:type="spellEnd"/>
      <w:r>
        <w:t xml:space="preserve"> Classic </w:t>
      </w:r>
      <w:r w:rsidRPr="00D32D24">
        <w:t>– LRS2220 PIR/US Wall Switch Line Voltage</w:t>
      </w:r>
    </w:p>
    <w:p w14:paraId="18FC1B19" w14:textId="77777777" w:rsidR="0043458C" w:rsidRDefault="0043458C" w:rsidP="00BD4463">
      <w:pPr>
        <w:pStyle w:val="CSILevel4"/>
      </w:pPr>
      <w:r>
        <w:t>General</w:t>
      </w:r>
    </w:p>
    <w:p w14:paraId="1AA83F50" w14:textId="77777777" w:rsidR="0043458C" w:rsidRDefault="0043458C" w:rsidP="00BD4463">
      <w:pPr>
        <w:pStyle w:val="CSILevel5"/>
      </w:pPr>
      <w:r>
        <w:t>The Philips LRS2220 wall switch sensors combine digital architecture and both infrared and ultrasonic (Doppler shift) technologies to detect occupancy status.</w:t>
      </w:r>
    </w:p>
    <w:p w14:paraId="4391A080" w14:textId="54B825AF" w:rsidR="0043458C" w:rsidRDefault="0043458C" w:rsidP="00BD4463">
      <w:pPr>
        <w:pStyle w:val="CSILevel5"/>
      </w:pPr>
      <w:r>
        <w:t xml:space="preserve">The sensor is designed to interface with other devices including Philips Advance Programmed Start electronic ballast and </w:t>
      </w:r>
      <w:proofErr w:type="spellStart"/>
      <w:r>
        <w:t>Xitanium</w:t>
      </w:r>
      <w:proofErr w:type="spellEnd"/>
      <w:r>
        <w:t xml:space="preserve"> LED drivers.</w:t>
      </w:r>
    </w:p>
    <w:p w14:paraId="44C7306E" w14:textId="77777777" w:rsidR="0043458C" w:rsidRDefault="0043458C" w:rsidP="00BD4463">
      <w:pPr>
        <w:pStyle w:val="CSILevel4"/>
      </w:pPr>
      <w:r>
        <w:t xml:space="preserve">Mechanical </w:t>
      </w:r>
    </w:p>
    <w:p w14:paraId="2899D550" w14:textId="77777777" w:rsidR="0043458C" w:rsidRDefault="0043458C" w:rsidP="00BD4463">
      <w:pPr>
        <w:pStyle w:val="CSILevel5"/>
      </w:pPr>
      <w:r>
        <w:t>Each module shall be labeled with manufacturer’s name, catalog number, and ratings.</w:t>
      </w:r>
    </w:p>
    <w:p w14:paraId="30992060" w14:textId="77777777" w:rsidR="0043458C" w:rsidRDefault="0043458C" w:rsidP="00BD4463">
      <w:pPr>
        <w:pStyle w:val="CSILevel5"/>
      </w:pPr>
      <w:r>
        <w:t>Sensor shall mount in a standard one-gang wall box.</w:t>
      </w:r>
    </w:p>
    <w:p w14:paraId="7D7BD332" w14:textId="77777777" w:rsidR="0043458C" w:rsidRDefault="0043458C" w:rsidP="00BD4463">
      <w:pPr>
        <w:pStyle w:val="CSILevel5"/>
      </w:pPr>
      <w:r>
        <w:t xml:space="preserve">Measure no more than 4.06”H inch x </w:t>
      </w:r>
      <w:proofErr w:type="gramStart"/>
      <w:r>
        <w:t>1.75”W</w:t>
      </w:r>
      <w:proofErr w:type="gramEnd"/>
      <w:r>
        <w:t xml:space="preserve"> and 1.85”D (103.2 x 44.4 x 47.2mm).</w:t>
      </w:r>
    </w:p>
    <w:p w14:paraId="12621A94" w14:textId="77777777" w:rsidR="0043458C" w:rsidRDefault="0043458C" w:rsidP="00BD4463">
      <w:pPr>
        <w:pStyle w:val="CSILevel5"/>
      </w:pPr>
      <w:r>
        <w:t>Construction shall be rugged, high impact, injection molded plastic enclosure.</w:t>
      </w:r>
    </w:p>
    <w:p w14:paraId="58A26B84" w14:textId="77777777" w:rsidR="0043458C" w:rsidRDefault="0043458C" w:rsidP="00BD4463">
      <w:pPr>
        <w:pStyle w:val="CSILevel5"/>
      </w:pPr>
      <w:r>
        <w:t>Indoor only sensor operating environment: 32 to 122 degrees Fahrenheit (0 - 50°C) in twenty to ninety (20-90%) percent relative humidity, non-condensing.</w:t>
      </w:r>
    </w:p>
    <w:p w14:paraId="6A03994B" w14:textId="77777777" w:rsidR="0043458C" w:rsidRDefault="0043458C" w:rsidP="00BD4463">
      <w:pPr>
        <w:pStyle w:val="CSILevel5"/>
      </w:pPr>
      <w:r>
        <w:t>Sensor field of view shall be at least 180° providing approximately 2100 square feet of coverage. Integral blinders on either side of the lens shall allow for adjustment of the field of view from 180 to 60 degrees.</w:t>
      </w:r>
      <w:r w:rsidRPr="00756741">
        <w:t xml:space="preserve"> </w:t>
      </w:r>
    </w:p>
    <w:p w14:paraId="271CB321" w14:textId="77777777" w:rsidR="0043458C" w:rsidRDefault="0043458C" w:rsidP="00BD4463">
      <w:pPr>
        <w:pStyle w:val="CSILevel5"/>
      </w:pPr>
      <w:r>
        <w:t>Sensor shall be UL Listed, CSA certified, comply with CES Title 24 energy Code and FCC regulations.</w:t>
      </w:r>
    </w:p>
    <w:p w14:paraId="1310CD83" w14:textId="77777777" w:rsidR="0043458C" w:rsidRDefault="0043458C" w:rsidP="00BD4463">
      <w:pPr>
        <w:pStyle w:val="CSILevel4"/>
      </w:pPr>
      <w:r>
        <w:t>Electrical</w:t>
      </w:r>
    </w:p>
    <w:p w14:paraId="06A8C9E0" w14:textId="77777777" w:rsidR="0043458C" w:rsidRDefault="0043458C" w:rsidP="00BD4463">
      <w:pPr>
        <w:pStyle w:val="CSILevel5"/>
      </w:pPr>
      <w:r>
        <w:t>Load Rating:</w:t>
      </w:r>
    </w:p>
    <w:p w14:paraId="14553B18" w14:textId="77777777" w:rsidR="0043458C" w:rsidRDefault="0043458C" w:rsidP="00BD4463">
      <w:pPr>
        <w:pStyle w:val="CSILevel6"/>
      </w:pPr>
      <w:r>
        <w:t>Incandescent:  800VA @ 120VAC</w:t>
      </w:r>
    </w:p>
    <w:p w14:paraId="24C8BB59" w14:textId="77777777" w:rsidR="0043458C" w:rsidRDefault="0043458C" w:rsidP="00BD4463">
      <w:pPr>
        <w:pStyle w:val="CSILevel6"/>
      </w:pPr>
      <w:r>
        <w:t>Fluorescent:  1200VA @ 120VAC / 2700VA @ 277VAC.</w:t>
      </w:r>
    </w:p>
    <w:p w14:paraId="43C7FE94" w14:textId="77777777" w:rsidR="0043458C" w:rsidRDefault="0043458C" w:rsidP="00BD4463">
      <w:pPr>
        <w:pStyle w:val="CSILevel6"/>
      </w:pPr>
      <w:r>
        <w:t>Motor:  ¼ HP @ 120V</w:t>
      </w:r>
    </w:p>
    <w:p w14:paraId="6A7E44E9" w14:textId="77777777" w:rsidR="0043458C" w:rsidRDefault="0043458C" w:rsidP="00BD4463">
      <w:pPr>
        <w:pStyle w:val="CSILevel5"/>
      </w:pPr>
      <w:r>
        <w:t>Operational Frequencies: 50/60 Hertz.</w:t>
      </w:r>
    </w:p>
    <w:p w14:paraId="092693FC" w14:textId="77777777" w:rsidR="0043458C" w:rsidRDefault="0043458C" w:rsidP="00BD4463">
      <w:pPr>
        <w:pStyle w:val="CSILevel5"/>
      </w:pPr>
      <w:r>
        <w:t>Power Consumption:</w:t>
      </w:r>
    </w:p>
    <w:p w14:paraId="2807EF42" w14:textId="77777777" w:rsidR="0043458C" w:rsidRDefault="0043458C" w:rsidP="00BD4463">
      <w:pPr>
        <w:pStyle w:val="CSILevel6"/>
      </w:pPr>
      <w:r>
        <w:t>120VAC – U/S &amp; PIR 390</w:t>
      </w:r>
      <w:proofErr w:type="gramStart"/>
      <w:r>
        <w:t>mW  or</w:t>
      </w:r>
      <w:proofErr w:type="gramEnd"/>
      <w:r>
        <w:t xml:space="preserve">  PIR only 190mW</w:t>
      </w:r>
    </w:p>
    <w:p w14:paraId="5372801B" w14:textId="77777777" w:rsidR="0043458C" w:rsidRDefault="0043458C" w:rsidP="00BD4463">
      <w:pPr>
        <w:pStyle w:val="CSILevel6"/>
      </w:pPr>
      <w:r>
        <w:t xml:space="preserve">277VAC – U/S &amp; PIR 480mW or PIR only 270mW. </w:t>
      </w:r>
    </w:p>
    <w:p w14:paraId="6AA9706F" w14:textId="77777777" w:rsidR="0043458C" w:rsidRDefault="0043458C" w:rsidP="00BD4463">
      <w:pPr>
        <w:pStyle w:val="CSILevel5"/>
      </w:pPr>
      <w:r>
        <w:t>Sensor shall provide zero crossing switching to maximize contact life and compatibility with electronic ballasts.</w:t>
      </w:r>
    </w:p>
    <w:p w14:paraId="014B505C" w14:textId="77777777" w:rsidR="0043458C" w:rsidRDefault="0043458C" w:rsidP="00BD4463">
      <w:pPr>
        <w:pStyle w:val="CSILevel4"/>
      </w:pPr>
      <w:r>
        <w:t>Performance</w:t>
      </w:r>
    </w:p>
    <w:p w14:paraId="41567A77" w14:textId="77777777" w:rsidR="0043458C" w:rsidRDefault="0043458C" w:rsidP="00BD4463">
      <w:pPr>
        <w:pStyle w:val="CSILevel5"/>
      </w:pPr>
      <w:r>
        <w:lastRenderedPageBreak/>
        <w:t>LED motion detection and activation indicator.</w:t>
      </w:r>
    </w:p>
    <w:p w14:paraId="2DA5050B" w14:textId="77777777" w:rsidR="0043458C" w:rsidRDefault="0043458C" w:rsidP="00BD4463">
      <w:pPr>
        <w:pStyle w:val="CSILevel5"/>
      </w:pPr>
      <w:r>
        <w:t>Manual Timer Setting range: 30 seconds to 30 minutes (default = ten (10) minutes).</w:t>
      </w:r>
    </w:p>
    <w:p w14:paraId="2EBF45D2" w14:textId="77777777" w:rsidR="0043458C" w:rsidRDefault="0043458C" w:rsidP="00BD4463">
      <w:pPr>
        <w:pStyle w:val="CSILevel5"/>
      </w:pPr>
      <w:r>
        <w:t>Segment Fresnel lens for optimum sensitivity and detection.</w:t>
      </w:r>
    </w:p>
    <w:p w14:paraId="7AE6666C" w14:textId="77777777" w:rsidR="0043458C" w:rsidRDefault="0043458C" w:rsidP="00BD4463">
      <w:pPr>
        <w:pStyle w:val="CSILevel5"/>
      </w:pPr>
      <w:r>
        <w:t>Photocell shall provide Ambient Light Override keeping controlled lights off when not necessary.</w:t>
      </w:r>
    </w:p>
    <w:p w14:paraId="73F434F8" w14:textId="77777777" w:rsidR="0043458C" w:rsidRDefault="0043458C" w:rsidP="00BD4463">
      <w:pPr>
        <w:pStyle w:val="CSILevel5"/>
      </w:pPr>
      <w:r>
        <w:t>Adjustable photocell 20 to 30,000 Lux, factory default set to 3,000 Lux, disabled.</w:t>
      </w:r>
    </w:p>
    <w:p w14:paraId="7AA0F21F" w14:textId="77777777" w:rsidR="0043458C" w:rsidRDefault="0043458C" w:rsidP="00BD4463">
      <w:pPr>
        <w:pStyle w:val="CSILevel5"/>
      </w:pPr>
      <w:r>
        <w:t>Sensor shall provide a walk-through feature to extinguish lights if occupied for less than 2.5 minutes.</w:t>
      </w:r>
    </w:p>
    <w:p w14:paraId="0B757BFC" w14:textId="77777777" w:rsidR="0043458C" w:rsidRDefault="0043458C" w:rsidP="00BD4463">
      <w:pPr>
        <w:pStyle w:val="CSILevel5"/>
      </w:pPr>
      <w:r>
        <w:t>At a mounting height range of four (4’) feet the standard lens shall cover an area approximately sixty (60’) feet by forty (40’) feet (2400 square feet).</w:t>
      </w:r>
    </w:p>
    <w:p w14:paraId="35223B9A" w14:textId="77777777" w:rsidR="0043458C" w:rsidRDefault="0043458C" w:rsidP="00BD4463">
      <w:pPr>
        <w:pStyle w:val="CSILevel4"/>
      </w:pPr>
      <w:r>
        <w:t>Equipment List</w:t>
      </w:r>
      <w:r w:rsidRPr="00CA0AD6">
        <w:t xml:space="preserve"> </w:t>
      </w:r>
      <w:proofErr w:type="gramStart"/>
      <w:r w:rsidRPr="00CA0AD6">
        <w:t xml:space="preserve">( </w:t>
      </w:r>
      <w:r w:rsidRPr="005408B3">
        <w:t>quantities</w:t>
      </w:r>
      <w:proofErr w:type="gramEnd"/>
      <w:r w:rsidRPr="005408B3">
        <w:t xml:space="preserve"> as shown in schedules, tables, and drawings</w:t>
      </w:r>
      <w:r w:rsidRPr="00CA0AD6">
        <w:t xml:space="preserve"> ):</w:t>
      </w:r>
    </w:p>
    <w:p w14:paraId="7D55609A" w14:textId="3A342B7B" w:rsidR="0043458C" w:rsidRDefault="0043458C" w:rsidP="00BD4463">
      <w:pPr>
        <w:pStyle w:val="CSILevel5"/>
      </w:pPr>
      <w:r>
        <w:t>LRS2220/00 Wall Switch Occupancy Sensor, Multi-Tech 120/277VAC, White</w:t>
      </w:r>
      <w:r w:rsidR="00342354">
        <w:t xml:space="preserve"> (Philips 12NC – </w:t>
      </w:r>
      <w:r w:rsidR="00342354" w:rsidRPr="00342354">
        <w:t>912400474182</w:t>
      </w:r>
      <w:r w:rsidR="00342354">
        <w:t>)</w:t>
      </w:r>
      <w:r>
        <w:t>.</w:t>
      </w:r>
    </w:p>
    <w:p w14:paraId="6258E430" w14:textId="77777777" w:rsidR="0043458C" w:rsidRDefault="0043458C" w:rsidP="0043458C">
      <w:pPr>
        <w:tabs>
          <w:tab w:val="left" w:pos="1080"/>
          <w:tab w:val="left" w:pos="1800"/>
          <w:tab w:val="left" w:pos="2520"/>
          <w:tab w:val="left" w:pos="3240"/>
          <w:tab w:val="left" w:pos="3960"/>
        </w:tabs>
      </w:pPr>
    </w:p>
    <w:p w14:paraId="0736EDBE" w14:textId="77777777" w:rsidR="0043458C" w:rsidRPr="00D32D24" w:rsidRDefault="0043458C" w:rsidP="00BD4463">
      <w:pPr>
        <w:pStyle w:val="CSILevel3"/>
      </w:pPr>
      <w:proofErr w:type="spellStart"/>
      <w:r w:rsidRPr="00D32D24">
        <w:t>OccuSwitch</w:t>
      </w:r>
      <w:proofErr w:type="spellEnd"/>
      <w:r>
        <w:t xml:space="preserve"> Classic </w:t>
      </w:r>
      <w:r w:rsidRPr="00D32D24">
        <w:t>– LRS2225 PIR/US 2 Circuit Wall Switch Line Voltage</w:t>
      </w:r>
    </w:p>
    <w:p w14:paraId="614B3F81" w14:textId="77777777" w:rsidR="0043458C" w:rsidRDefault="0043458C" w:rsidP="00BD4463">
      <w:pPr>
        <w:pStyle w:val="CSILevel4"/>
      </w:pPr>
      <w:r>
        <w:t>General</w:t>
      </w:r>
    </w:p>
    <w:p w14:paraId="1ED01B85" w14:textId="77777777" w:rsidR="0043458C" w:rsidRDefault="0043458C" w:rsidP="00BD4463">
      <w:pPr>
        <w:pStyle w:val="CSILevel5"/>
      </w:pPr>
      <w:r>
        <w:t>The Philips LRS2225 wall switch sensors combine digital architecture and both infrared and ultrasonic (Doppler shift) technologies to detect occupancy status.</w:t>
      </w:r>
    </w:p>
    <w:p w14:paraId="30BC871F" w14:textId="77777777" w:rsidR="0043458C" w:rsidRDefault="0043458C" w:rsidP="00BD4463">
      <w:pPr>
        <w:pStyle w:val="CSILevel5"/>
      </w:pPr>
      <w:r>
        <w:t>The LRS2225 device shall be capable of controlling two (2) separate lighting loads simultaneously.</w:t>
      </w:r>
    </w:p>
    <w:p w14:paraId="4B9886E1" w14:textId="08DC48C8" w:rsidR="0043458C" w:rsidRDefault="0043458C" w:rsidP="00BD4463">
      <w:pPr>
        <w:pStyle w:val="CSILevel5"/>
      </w:pPr>
      <w:r>
        <w:t xml:space="preserve">The sensor is designed to interface with other devices including Philips Advance Programmed Start electronic ballast and </w:t>
      </w:r>
      <w:proofErr w:type="spellStart"/>
      <w:r>
        <w:t>Xitanium</w:t>
      </w:r>
      <w:proofErr w:type="spellEnd"/>
      <w:r>
        <w:t xml:space="preserve"> LED drivers.</w:t>
      </w:r>
    </w:p>
    <w:p w14:paraId="357B3EAE" w14:textId="77777777" w:rsidR="0043458C" w:rsidRDefault="0043458C" w:rsidP="00BD4463">
      <w:pPr>
        <w:pStyle w:val="CSILevel4"/>
      </w:pPr>
      <w:r>
        <w:t xml:space="preserve">Mechanical </w:t>
      </w:r>
    </w:p>
    <w:p w14:paraId="542063FD" w14:textId="77777777" w:rsidR="0043458C" w:rsidRDefault="0043458C" w:rsidP="00BD4463">
      <w:pPr>
        <w:pStyle w:val="CSILevel5"/>
      </w:pPr>
      <w:r>
        <w:t>Each module shall be labeled with manufacturer’s name, catalog number, and ratings.</w:t>
      </w:r>
    </w:p>
    <w:p w14:paraId="79A8C563" w14:textId="77777777" w:rsidR="0043458C" w:rsidRDefault="0043458C" w:rsidP="00BD4463">
      <w:pPr>
        <w:pStyle w:val="CSILevel5"/>
      </w:pPr>
      <w:r>
        <w:t>Sensor shall mount in a standard one-gang wall box.</w:t>
      </w:r>
    </w:p>
    <w:p w14:paraId="5AA9570E" w14:textId="77777777" w:rsidR="0043458C" w:rsidRDefault="0043458C" w:rsidP="00BD4463">
      <w:pPr>
        <w:pStyle w:val="CSILevel5"/>
      </w:pPr>
      <w:r>
        <w:t xml:space="preserve">Measure no more than 4.06”H inch x </w:t>
      </w:r>
      <w:proofErr w:type="gramStart"/>
      <w:r>
        <w:t>1.75”W</w:t>
      </w:r>
      <w:proofErr w:type="gramEnd"/>
      <w:r>
        <w:t xml:space="preserve"> and 1.85”D (103.2 x 44.4 x 47.2mm).</w:t>
      </w:r>
    </w:p>
    <w:p w14:paraId="2D7DAA19" w14:textId="77777777" w:rsidR="0043458C" w:rsidRDefault="0043458C" w:rsidP="00BD4463">
      <w:pPr>
        <w:pStyle w:val="CSILevel5"/>
      </w:pPr>
      <w:r>
        <w:t>Construction shall be rugged, high impact, injection molded plastic enclosure.</w:t>
      </w:r>
    </w:p>
    <w:p w14:paraId="48F35E25" w14:textId="77777777" w:rsidR="0043458C" w:rsidRDefault="0043458C" w:rsidP="00BD4463">
      <w:pPr>
        <w:pStyle w:val="CSILevel5"/>
      </w:pPr>
      <w:r>
        <w:t>Indoor only sensor operating environment: 32 to 122 degrees Fahrenheit (0 - 50°C) in twenty   to ninety (20-90%) percent relative humidity, non-condensing.</w:t>
      </w:r>
    </w:p>
    <w:p w14:paraId="3B6F7BD9" w14:textId="77777777" w:rsidR="0043458C" w:rsidRDefault="0043458C" w:rsidP="00BD4463">
      <w:pPr>
        <w:pStyle w:val="CSILevel5"/>
      </w:pPr>
      <w:r>
        <w:t>Sensor field of view shall be at least 180° providing approximately 2100 square feet of coverage. Integral blinders on either side of the lens shall allow for adjustment of the field of view from 180 to 60 degrees.</w:t>
      </w:r>
    </w:p>
    <w:p w14:paraId="3EEEF578" w14:textId="77777777" w:rsidR="0043458C" w:rsidRDefault="0043458C" w:rsidP="00BD4463">
      <w:pPr>
        <w:pStyle w:val="CSILevel5"/>
      </w:pPr>
      <w:r>
        <w:t>Sensor is capable of being utilized as either a single pole or 3-way device.</w:t>
      </w:r>
    </w:p>
    <w:p w14:paraId="704BDAED" w14:textId="77777777" w:rsidR="0043458C" w:rsidRDefault="0043458C" w:rsidP="00BD4463">
      <w:pPr>
        <w:pStyle w:val="CSILevel5"/>
      </w:pPr>
      <w:r>
        <w:t xml:space="preserve">Either sensor, </w:t>
      </w:r>
      <w:proofErr w:type="gramStart"/>
      <w:r>
        <w:t>PIR</w:t>
      </w:r>
      <w:proofErr w:type="gramEnd"/>
      <w:r>
        <w:t xml:space="preserve"> or U/S, shall be capable of being disabled.</w:t>
      </w:r>
    </w:p>
    <w:p w14:paraId="291AAA3D" w14:textId="77777777" w:rsidR="0043458C" w:rsidRDefault="0043458C" w:rsidP="00BD4463">
      <w:pPr>
        <w:pStyle w:val="CSILevel5"/>
      </w:pPr>
      <w:r>
        <w:t>Sensor shall be UL Listed, CSA certified, comply with CES Title 24 energy Code and FCC regulations.</w:t>
      </w:r>
    </w:p>
    <w:p w14:paraId="7F01AE9D" w14:textId="77777777" w:rsidR="0043458C" w:rsidRDefault="0043458C" w:rsidP="00BD4463">
      <w:pPr>
        <w:pStyle w:val="CSILevel4"/>
      </w:pPr>
      <w:r>
        <w:t>Electrical</w:t>
      </w:r>
    </w:p>
    <w:p w14:paraId="7E94AFAC" w14:textId="77777777" w:rsidR="0043458C" w:rsidRDefault="0043458C" w:rsidP="00BD4463">
      <w:pPr>
        <w:pStyle w:val="CSILevel5"/>
      </w:pPr>
      <w:r>
        <w:t>Primary Relay Load Rating - #16 AWG leads:</w:t>
      </w:r>
    </w:p>
    <w:p w14:paraId="29245664" w14:textId="77777777" w:rsidR="0043458C" w:rsidRDefault="0043458C" w:rsidP="00BD4463">
      <w:pPr>
        <w:pStyle w:val="CSILevel6"/>
      </w:pPr>
      <w:r>
        <w:t xml:space="preserve">Incandescent:  800 </w:t>
      </w:r>
      <w:proofErr w:type="gramStart"/>
      <w:r>
        <w:t>watt</w:t>
      </w:r>
      <w:proofErr w:type="gramEnd"/>
      <w:r>
        <w:t xml:space="preserve"> @ 120VAC</w:t>
      </w:r>
    </w:p>
    <w:p w14:paraId="72130C5F" w14:textId="77777777" w:rsidR="0043458C" w:rsidRDefault="0043458C" w:rsidP="00BD4463">
      <w:pPr>
        <w:pStyle w:val="CSILevel6"/>
      </w:pPr>
      <w:r>
        <w:t>Fluorescent:  1200VA @ 120VAC / 2700VA @ 277VAC.</w:t>
      </w:r>
    </w:p>
    <w:p w14:paraId="5FCE94BE" w14:textId="77777777" w:rsidR="0043458C" w:rsidRDefault="0043458C" w:rsidP="00BD4463">
      <w:pPr>
        <w:pStyle w:val="CSILevel5"/>
      </w:pPr>
      <w:r>
        <w:t>Secondary Relay (isolated contacts) Load Rating - #16 AWG leads:</w:t>
      </w:r>
    </w:p>
    <w:p w14:paraId="132D1D29" w14:textId="77777777" w:rsidR="0043458C" w:rsidRDefault="0043458C" w:rsidP="00BD4463">
      <w:pPr>
        <w:pStyle w:val="CSILevel6"/>
      </w:pPr>
      <w:r>
        <w:t xml:space="preserve">Incandescent:  800 </w:t>
      </w:r>
      <w:proofErr w:type="gramStart"/>
      <w:r>
        <w:t>watt</w:t>
      </w:r>
      <w:proofErr w:type="gramEnd"/>
      <w:r>
        <w:t xml:space="preserve"> @ 120VAC</w:t>
      </w:r>
    </w:p>
    <w:p w14:paraId="44C46318" w14:textId="77777777" w:rsidR="0043458C" w:rsidRDefault="0043458C" w:rsidP="00BD4463">
      <w:pPr>
        <w:pStyle w:val="CSILevel6"/>
      </w:pPr>
      <w:r>
        <w:t>Fluorescent:  800VA @ 120VAC / 1200VA @ 277VAC</w:t>
      </w:r>
    </w:p>
    <w:p w14:paraId="3D1A6836" w14:textId="77777777" w:rsidR="0043458C" w:rsidRDefault="0043458C" w:rsidP="00BD4463">
      <w:pPr>
        <w:pStyle w:val="CSILevel6"/>
      </w:pPr>
      <w:r>
        <w:t>Motor: ¼ HP @ 120VAC</w:t>
      </w:r>
    </w:p>
    <w:p w14:paraId="391CA6F3" w14:textId="77777777" w:rsidR="0043458C" w:rsidRDefault="0043458C" w:rsidP="00BD4463">
      <w:pPr>
        <w:pStyle w:val="CSILevel5"/>
      </w:pPr>
      <w:r>
        <w:t>Operational Frequencies: 50/60 Hertz.</w:t>
      </w:r>
    </w:p>
    <w:p w14:paraId="1B3D8F1F" w14:textId="77777777" w:rsidR="0043458C" w:rsidRDefault="0043458C" w:rsidP="00BD4463">
      <w:pPr>
        <w:pStyle w:val="CSILevel5"/>
      </w:pPr>
      <w:r>
        <w:t>Power Consumption:</w:t>
      </w:r>
    </w:p>
    <w:p w14:paraId="23A85FBF" w14:textId="77777777" w:rsidR="0043458C" w:rsidRDefault="0043458C" w:rsidP="00BD4463">
      <w:pPr>
        <w:pStyle w:val="CSILevel6"/>
      </w:pPr>
      <w:r>
        <w:t>120VAC – U/S &amp; PIR 210mW</w:t>
      </w:r>
    </w:p>
    <w:p w14:paraId="0D6DE0CE" w14:textId="77777777" w:rsidR="0043458C" w:rsidRDefault="0043458C" w:rsidP="00BD4463">
      <w:pPr>
        <w:pStyle w:val="CSILevel6"/>
      </w:pPr>
      <w:r>
        <w:t xml:space="preserve">277VAC – U/S &amp; PIR 410mW </w:t>
      </w:r>
    </w:p>
    <w:p w14:paraId="4B55FE13" w14:textId="77777777" w:rsidR="0043458C" w:rsidRDefault="0043458C" w:rsidP="00BD4463">
      <w:pPr>
        <w:pStyle w:val="CSILevel5"/>
      </w:pPr>
      <w:r>
        <w:t>Sensor shall provide zero crossing switching to maximize contact life and compatibility with electronic ballasts.</w:t>
      </w:r>
    </w:p>
    <w:p w14:paraId="3D01046E" w14:textId="77777777" w:rsidR="0043458C" w:rsidRDefault="0043458C" w:rsidP="00BD4463">
      <w:pPr>
        <w:pStyle w:val="CSILevel4"/>
      </w:pPr>
      <w:r>
        <w:lastRenderedPageBreak/>
        <w:t>Performance</w:t>
      </w:r>
    </w:p>
    <w:p w14:paraId="6B13CE85" w14:textId="77777777" w:rsidR="0043458C" w:rsidRDefault="0043458C" w:rsidP="00BD4463">
      <w:pPr>
        <w:pStyle w:val="CSILevel5"/>
      </w:pPr>
      <w:r>
        <w:t>LED motion detection and activation indicator.</w:t>
      </w:r>
    </w:p>
    <w:p w14:paraId="71E6A6FF" w14:textId="77777777" w:rsidR="0043458C" w:rsidRDefault="0043458C" w:rsidP="00BD4463">
      <w:pPr>
        <w:pStyle w:val="CSILevel5"/>
      </w:pPr>
      <w:r>
        <w:t>Manual Timer Setting range: 30 seconds to 30 minutes (default = ten (10) minutes).</w:t>
      </w:r>
    </w:p>
    <w:p w14:paraId="38A16705" w14:textId="77777777" w:rsidR="0043458C" w:rsidRDefault="0043458C" w:rsidP="00BD4463">
      <w:pPr>
        <w:pStyle w:val="CSILevel5"/>
      </w:pPr>
      <w:r>
        <w:t>Segment Fresnel lens for optimum sensitivity and detection.</w:t>
      </w:r>
    </w:p>
    <w:p w14:paraId="22F9F153" w14:textId="77777777" w:rsidR="0043458C" w:rsidRDefault="0043458C" w:rsidP="00BD4463">
      <w:pPr>
        <w:pStyle w:val="CSILevel5"/>
      </w:pPr>
      <w:r>
        <w:t>Photocell shall provide Ambient Light Override keeping controlled lights off when not necessary.</w:t>
      </w:r>
    </w:p>
    <w:p w14:paraId="69ABD411" w14:textId="77777777" w:rsidR="0043458C" w:rsidRDefault="0043458C" w:rsidP="00BD4463">
      <w:pPr>
        <w:pStyle w:val="CSILevel5"/>
      </w:pPr>
      <w:r>
        <w:t>Adjustable photocell 20 to 30,000 Lux, factory default set to 3,000 Lux, disabled.</w:t>
      </w:r>
    </w:p>
    <w:p w14:paraId="7FF384FC" w14:textId="77777777" w:rsidR="0043458C" w:rsidRDefault="0043458C" w:rsidP="00BD4463">
      <w:pPr>
        <w:pStyle w:val="CSILevel5"/>
      </w:pPr>
      <w:r>
        <w:t>Sensor shall provide a walk-through feature to extinguish lights if occupied for less than 2.5 minutes.</w:t>
      </w:r>
    </w:p>
    <w:p w14:paraId="3C41BE91" w14:textId="77777777" w:rsidR="0043458C" w:rsidRDefault="0043458C" w:rsidP="00BD4463">
      <w:pPr>
        <w:pStyle w:val="CSILevel5"/>
      </w:pPr>
      <w:r>
        <w:t>At a mounting height range of four (4’) feet the standard lens shall cover an area approximately sixty (60’) feet by forty (40’) feet (2400 square feet).</w:t>
      </w:r>
    </w:p>
    <w:p w14:paraId="4138A6CE" w14:textId="77777777" w:rsidR="0043458C" w:rsidRDefault="0043458C" w:rsidP="00BD4463">
      <w:pPr>
        <w:pStyle w:val="CSILevel4"/>
      </w:pPr>
      <w:r>
        <w:t>Equipment List</w:t>
      </w:r>
      <w:r w:rsidRPr="00CA0AD6">
        <w:t xml:space="preserve"> </w:t>
      </w:r>
      <w:proofErr w:type="gramStart"/>
      <w:r w:rsidRPr="00CA0AD6">
        <w:t xml:space="preserve">( </w:t>
      </w:r>
      <w:r w:rsidRPr="005408B3">
        <w:t>quantities</w:t>
      </w:r>
      <w:proofErr w:type="gramEnd"/>
      <w:r w:rsidRPr="005408B3">
        <w:t xml:space="preserve"> as shown in schedules, tables, and drawings</w:t>
      </w:r>
      <w:r w:rsidRPr="00CA0AD6">
        <w:t xml:space="preserve"> ):</w:t>
      </w:r>
    </w:p>
    <w:p w14:paraId="66694B32" w14:textId="3D94B0CB" w:rsidR="0043458C" w:rsidRDefault="00221509" w:rsidP="00BD4463">
      <w:pPr>
        <w:pStyle w:val="CSILevel5"/>
      </w:pPr>
      <w:r>
        <w:t>LRS2225</w:t>
      </w:r>
      <w:r w:rsidR="0043458C">
        <w:t>/00 Wall Switch Occupancy Sensor, Multi-Tech 120/277VAC, White</w:t>
      </w:r>
      <w:r w:rsidR="00342354">
        <w:t xml:space="preserve"> (Philips 12NC – </w:t>
      </w:r>
      <w:r w:rsidR="00342354" w:rsidRPr="00342354">
        <w:t>912400474184</w:t>
      </w:r>
      <w:r w:rsidR="00342354">
        <w:t>)</w:t>
      </w:r>
      <w:r w:rsidR="0043458C">
        <w:t>.</w:t>
      </w:r>
    </w:p>
    <w:p w14:paraId="7076BBDD" w14:textId="77777777" w:rsidR="0043458C" w:rsidRPr="003000C9" w:rsidRDefault="0043458C" w:rsidP="0043458C">
      <w:pPr>
        <w:tabs>
          <w:tab w:val="left" w:pos="1080"/>
          <w:tab w:val="left" w:pos="1800"/>
          <w:tab w:val="left" w:pos="2520"/>
          <w:tab w:val="left" w:pos="3240"/>
          <w:tab w:val="left" w:pos="3960"/>
        </w:tabs>
      </w:pPr>
    </w:p>
    <w:p w14:paraId="16121369" w14:textId="77777777" w:rsidR="0043458C" w:rsidRPr="00D32D24" w:rsidRDefault="0043458C" w:rsidP="00BD4463">
      <w:pPr>
        <w:pStyle w:val="CSILevel3"/>
      </w:pPr>
      <w:proofErr w:type="spellStart"/>
      <w:r w:rsidRPr="00D32D24">
        <w:t>OccuSwitch</w:t>
      </w:r>
      <w:proofErr w:type="spellEnd"/>
      <w:r>
        <w:t xml:space="preserve"> Classic </w:t>
      </w:r>
      <w:r w:rsidRPr="00D32D24">
        <w:t>– LRM2250 PIR Ceiling Low Voltage</w:t>
      </w:r>
    </w:p>
    <w:p w14:paraId="4E7F5C04" w14:textId="77777777" w:rsidR="0043458C" w:rsidRDefault="0043458C" w:rsidP="00BD4463">
      <w:pPr>
        <w:pStyle w:val="CSILevel4"/>
      </w:pPr>
      <w:r>
        <w:t>General</w:t>
      </w:r>
    </w:p>
    <w:p w14:paraId="06F9DA20" w14:textId="77777777" w:rsidR="0043458C" w:rsidRDefault="0043458C" w:rsidP="00BD4463">
      <w:pPr>
        <w:pStyle w:val="CSILevel5"/>
      </w:pPr>
      <w:r>
        <w:t>The Philips LRM2250 ceiling sensor is a low voltage occupancy detector that works in conjunction with Philips LCA series Power Packs to control lighting.</w:t>
      </w:r>
    </w:p>
    <w:p w14:paraId="3A31BAD8" w14:textId="6D65E162" w:rsidR="0043458C" w:rsidRDefault="0043458C" w:rsidP="00BD4463">
      <w:pPr>
        <w:pStyle w:val="CSILevel5"/>
      </w:pPr>
      <w:r>
        <w:t xml:space="preserve">The sensor is designed to interface with other devices including Philips Advance Programmed Start electronic ballast and </w:t>
      </w:r>
      <w:proofErr w:type="spellStart"/>
      <w:r>
        <w:t>Xitanium</w:t>
      </w:r>
      <w:proofErr w:type="spellEnd"/>
      <w:r>
        <w:t xml:space="preserve"> LED drivers.</w:t>
      </w:r>
    </w:p>
    <w:p w14:paraId="20D9B34F" w14:textId="77777777" w:rsidR="0043458C" w:rsidRDefault="0043458C" w:rsidP="00BD4463">
      <w:pPr>
        <w:pStyle w:val="CSILevel5"/>
      </w:pPr>
      <w:r>
        <w:t>Once installed, the LRM2250 does not require manual adjustment or calibration.</w:t>
      </w:r>
    </w:p>
    <w:p w14:paraId="5AC09213" w14:textId="77777777" w:rsidR="0043458C" w:rsidRDefault="0043458C" w:rsidP="00BD4463">
      <w:pPr>
        <w:pStyle w:val="CSILevel4"/>
      </w:pPr>
      <w:r>
        <w:t xml:space="preserve">Mechanical </w:t>
      </w:r>
    </w:p>
    <w:p w14:paraId="28B0BB78" w14:textId="77777777" w:rsidR="0043458C" w:rsidRDefault="0043458C" w:rsidP="00BD4463">
      <w:pPr>
        <w:pStyle w:val="CSILevel5"/>
      </w:pPr>
      <w:r>
        <w:t>Each module shall be labeled with manufacturer’s name, catalog number, and ratings.</w:t>
      </w:r>
    </w:p>
    <w:p w14:paraId="1F14B8E5" w14:textId="77777777" w:rsidR="0043458C" w:rsidRDefault="0043458C" w:rsidP="00BD4463">
      <w:pPr>
        <w:pStyle w:val="CSILevel5"/>
      </w:pPr>
      <w:r>
        <w:t xml:space="preserve">Sensor shall be ceiling surface mount on a standard </w:t>
      </w:r>
      <w:proofErr w:type="gramStart"/>
      <w:r>
        <w:t>three or four inch</w:t>
      </w:r>
      <w:proofErr w:type="gramEnd"/>
      <w:r>
        <w:t xml:space="preserve"> (3”/4”) octagon back box, threaded rod, or drop ceiling directly.</w:t>
      </w:r>
    </w:p>
    <w:p w14:paraId="7905FBE9" w14:textId="77777777" w:rsidR="0043458C" w:rsidRDefault="0043458C" w:rsidP="00BD4463">
      <w:pPr>
        <w:pStyle w:val="CSILevel5"/>
      </w:pPr>
      <w:r>
        <w:t>Measure no more than 4.5” inches diameter and 1.5” depth (114 x 38</w:t>
      </w:r>
      <w:r w:rsidRPr="00B40473">
        <w:t xml:space="preserve"> </w:t>
      </w:r>
      <w:r>
        <w:t>mm).</w:t>
      </w:r>
    </w:p>
    <w:p w14:paraId="759E07DC" w14:textId="77777777" w:rsidR="0043458C" w:rsidRDefault="0043458C" w:rsidP="00BD4463">
      <w:pPr>
        <w:pStyle w:val="CSILevel5"/>
      </w:pPr>
      <w:r>
        <w:t>Weigh no more than 5 ounces (.142 kg).</w:t>
      </w:r>
    </w:p>
    <w:p w14:paraId="4AA08A9E" w14:textId="77777777" w:rsidR="0043458C" w:rsidRDefault="0043458C" w:rsidP="00BD4463">
      <w:pPr>
        <w:pStyle w:val="CSILevel5"/>
      </w:pPr>
      <w:r>
        <w:t>Construction shall be rugged, high impact, injection molded plastic enclosure.</w:t>
      </w:r>
    </w:p>
    <w:p w14:paraId="0BF2A771" w14:textId="77777777" w:rsidR="0043458C" w:rsidRDefault="0043458C" w:rsidP="00BD4463">
      <w:pPr>
        <w:pStyle w:val="CSILevel5"/>
      </w:pPr>
      <w:r>
        <w:t>Indoor only sensor operating environment: 32 to 104 degrees Fahrenheit (0 - 40°C) in zero to ninety-five (0-95%) percent relative humidity, non-condensing.</w:t>
      </w:r>
    </w:p>
    <w:p w14:paraId="770E5DEF" w14:textId="77777777" w:rsidR="0043458C" w:rsidRDefault="0043458C" w:rsidP="00BD4463">
      <w:pPr>
        <w:pStyle w:val="CSILevel5"/>
      </w:pPr>
      <w:r>
        <w:t>Non-Volatile memory shall maintain learned and adjusted settings in the event of power failure.</w:t>
      </w:r>
    </w:p>
    <w:p w14:paraId="7D368964" w14:textId="77777777" w:rsidR="0043458C" w:rsidRDefault="0043458C" w:rsidP="00BD4463">
      <w:pPr>
        <w:pStyle w:val="CSILevel5"/>
      </w:pPr>
      <w:r>
        <w:t>Sensor shall be UL Listed, CSA certified, comply with CES Title 24 energy Code and FCC regulations.</w:t>
      </w:r>
    </w:p>
    <w:p w14:paraId="3041AD00" w14:textId="77777777" w:rsidR="0043458C" w:rsidRDefault="0043458C" w:rsidP="00BD4463">
      <w:pPr>
        <w:pStyle w:val="CSILevel4"/>
      </w:pPr>
      <w:r>
        <w:t>Electrical</w:t>
      </w:r>
    </w:p>
    <w:p w14:paraId="6296B396" w14:textId="77777777" w:rsidR="0043458C" w:rsidRDefault="0043458C" w:rsidP="00BD4463">
      <w:pPr>
        <w:pStyle w:val="CSILevel5"/>
      </w:pPr>
      <w:r>
        <w:t>Input power shall be 24 VDC, 20mA provided from Philips series Power Pack.</w:t>
      </w:r>
    </w:p>
    <w:p w14:paraId="4A74727C" w14:textId="77777777" w:rsidR="0043458C" w:rsidRDefault="0043458C" w:rsidP="00BD4463">
      <w:pPr>
        <w:pStyle w:val="CSILevel5"/>
      </w:pPr>
      <w:r>
        <w:t xml:space="preserve">Output: </w:t>
      </w:r>
      <w:proofErr w:type="gramStart"/>
      <w:r>
        <w:t>24 volt</w:t>
      </w:r>
      <w:proofErr w:type="gramEnd"/>
      <w:r>
        <w:t xml:space="preserve"> DC active high logic control signal with short circuit protection.</w:t>
      </w:r>
    </w:p>
    <w:p w14:paraId="7058D596" w14:textId="77777777" w:rsidR="0043458C" w:rsidRDefault="0043458C" w:rsidP="00BD4463">
      <w:pPr>
        <w:pStyle w:val="CSILevel5"/>
      </w:pPr>
      <w:r>
        <w:t>Wire Designations – Class II:</w:t>
      </w:r>
    </w:p>
    <w:p w14:paraId="1B06D3D4" w14:textId="77777777" w:rsidR="0043458C" w:rsidRDefault="0043458C" w:rsidP="00BD4463">
      <w:pPr>
        <w:pStyle w:val="CSILevel5"/>
      </w:pPr>
      <w:r>
        <w:t xml:space="preserve">Power (+24 </w:t>
      </w:r>
      <w:proofErr w:type="gramStart"/>
      <w:r>
        <w:t>volt)  Red</w:t>
      </w:r>
      <w:proofErr w:type="gramEnd"/>
      <w:r>
        <w:t xml:space="preserve">  #24 AWG  200°C/600V</w:t>
      </w:r>
    </w:p>
    <w:p w14:paraId="6FF93B10" w14:textId="77777777" w:rsidR="0043458C" w:rsidRDefault="0043458C" w:rsidP="00BD4463">
      <w:pPr>
        <w:pStyle w:val="CSILevel5"/>
      </w:pPr>
      <w:r>
        <w:t xml:space="preserve">DC </w:t>
      </w:r>
      <w:proofErr w:type="gramStart"/>
      <w:r>
        <w:t>Return  Black</w:t>
      </w:r>
      <w:proofErr w:type="gramEnd"/>
      <w:r>
        <w:t xml:space="preserve">  #24 AWG  200°C/600V</w:t>
      </w:r>
    </w:p>
    <w:p w14:paraId="475BC6DA" w14:textId="77777777" w:rsidR="0043458C" w:rsidRDefault="0043458C" w:rsidP="00BD4463">
      <w:pPr>
        <w:pStyle w:val="CSILevel5"/>
      </w:pPr>
      <w:proofErr w:type="gramStart"/>
      <w:r>
        <w:t>Occupancy  Blue</w:t>
      </w:r>
      <w:proofErr w:type="gramEnd"/>
      <w:r>
        <w:t xml:space="preserve">  #24 AWG  200°C/600V</w:t>
      </w:r>
    </w:p>
    <w:p w14:paraId="26E884B8" w14:textId="77777777" w:rsidR="0043458C" w:rsidRDefault="0043458C" w:rsidP="00BD4463">
      <w:pPr>
        <w:pStyle w:val="CSILevel5"/>
      </w:pPr>
      <w:r>
        <w:t>Occupancy/</w:t>
      </w:r>
      <w:proofErr w:type="gramStart"/>
      <w:r>
        <w:t>Photocell  Gray</w:t>
      </w:r>
      <w:proofErr w:type="gramEnd"/>
      <w:r>
        <w:t xml:space="preserve">  #24 AWG  200°C/600V</w:t>
      </w:r>
    </w:p>
    <w:p w14:paraId="4138536C" w14:textId="77777777" w:rsidR="0043458C" w:rsidRDefault="0043458C" w:rsidP="00BD4463">
      <w:pPr>
        <w:pStyle w:val="CSILevel4"/>
      </w:pPr>
      <w:r>
        <w:t>Performance</w:t>
      </w:r>
    </w:p>
    <w:p w14:paraId="28E52223" w14:textId="77777777" w:rsidR="0043458C" w:rsidRDefault="0043458C" w:rsidP="00BD4463">
      <w:pPr>
        <w:pStyle w:val="CSILevel5"/>
      </w:pPr>
      <w:r>
        <w:t>Red LED motion detection and activation indicator.</w:t>
      </w:r>
    </w:p>
    <w:p w14:paraId="795B72A0" w14:textId="77777777" w:rsidR="0043458C" w:rsidRDefault="0043458C" w:rsidP="00BD4463">
      <w:pPr>
        <w:pStyle w:val="CSILevel5"/>
      </w:pPr>
      <w:r>
        <w:t>Manual Timer Setting range: 30 seconds to 30 minutes, factory default set to 10 minutes.</w:t>
      </w:r>
      <w:r w:rsidRPr="009A4C4F">
        <w:t xml:space="preserve"> </w:t>
      </w:r>
    </w:p>
    <w:p w14:paraId="44496321" w14:textId="77777777" w:rsidR="0043458C" w:rsidRDefault="0043458C" w:rsidP="00BD4463">
      <w:pPr>
        <w:pStyle w:val="CSILevel5"/>
      </w:pPr>
      <w:r>
        <w:t>Photocell shall provide Ambient Light Override keeping controlled lights off when not necessary.</w:t>
      </w:r>
    </w:p>
    <w:p w14:paraId="4E6CBE55" w14:textId="77777777" w:rsidR="0043458C" w:rsidRDefault="0043458C" w:rsidP="00BD4463">
      <w:pPr>
        <w:pStyle w:val="CSILevel5"/>
      </w:pPr>
      <w:r>
        <w:t>Adjustable photocell 20 to 30,000 Lux, factory default set to 3,000 Lux, disabled.</w:t>
      </w:r>
    </w:p>
    <w:p w14:paraId="3CCE9873" w14:textId="77777777" w:rsidR="0043458C" w:rsidRDefault="0043458C" w:rsidP="00BD4463">
      <w:pPr>
        <w:pStyle w:val="CSILevel5"/>
      </w:pPr>
      <w:r>
        <w:lastRenderedPageBreak/>
        <w:t>Sensor shall provide a walk-through feature to extinguish lights if occupied for less than 2.5 minutes.</w:t>
      </w:r>
    </w:p>
    <w:p w14:paraId="5CBB37E3" w14:textId="77777777" w:rsidR="0043458C" w:rsidRDefault="0043458C" w:rsidP="00BD4463">
      <w:pPr>
        <w:pStyle w:val="CSILevel5"/>
      </w:pPr>
      <w:r>
        <w:t>At a mounting height range of eight (8’) feet the standard lens shall cover a full circle forty x (40’) feet in diameter (1256 square feet).</w:t>
      </w:r>
    </w:p>
    <w:p w14:paraId="155BDD94" w14:textId="77777777" w:rsidR="0043458C" w:rsidRDefault="0043458C" w:rsidP="00BD4463">
      <w:pPr>
        <w:pStyle w:val="CSILevel4"/>
      </w:pPr>
      <w:r>
        <w:t>Equipment List</w:t>
      </w:r>
      <w:r w:rsidRPr="00CA0AD6">
        <w:t xml:space="preserve"> </w:t>
      </w:r>
      <w:proofErr w:type="gramStart"/>
      <w:r w:rsidRPr="00CA0AD6">
        <w:t xml:space="preserve">( </w:t>
      </w:r>
      <w:r w:rsidRPr="005408B3">
        <w:t>quantities</w:t>
      </w:r>
      <w:proofErr w:type="gramEnd"/>
      <w:r w:rsidRPr="005408B3">
        <w:t xml:space="preserve"> as shown in schedules, tables, and drawings</w:t>
      </w:r>
      <w:r w:rsidRPr="00CA0AD6">
        <w:t xml:space="preserve"> ):</w:t>
      </w:r>
    </w:p>
    <w:p w14:paraId="00502FA4" w14:textId="3A294843" w:rsidR="0043458C" w:rsidRDefault="0043458C" w:rsidP="00BD4463">
      <w:pPr>
        <w:pStyle w:val="CSILevel5"/>
      </w:pPr>
      <w:r>
        <w:t>LRM2250/00 Low Voltage Occupancy Sensor, Ceiling Mount</w:t>
      </w:r>
      <w:r w:rsidR="00342354">
        <w:t xml:space="preserve"> (Philips 12NC – </w:t>
      </w:r>
      <w:r w:rsidR="00342354" w:rsidRPr="00342354">
        <w:t>912400474166</w:t>
      </w:r>
      <w:r w:rsidR="00342354">
        <w:t>).</w:t>
      </w:r>
    </w:p>
    <w:p w14:paraId="1F4054E3" w14:textId="77777777" w:rsidR="0043458C" w:rsidRDefault="0043458C" w:rsidP="0043458C">
      <w:pPr>
        <w:tabs>
          <w:tab w:val="left" w:pos="1080"/>
          <w:tab w:val="left" w:pos="1800"/>
          <w:tab w:val="left" w:pos="2520"/>
          <w:tab w:val="left" w:pos="3240"/>
          <w:tab w:val="left" w:pos="3960"/>
        </w:tabs>
      </w:pPr>
    </w:p>
    <w:p w14:paraId="020545B0" w14:textId="6F48EC31" w:rsidR="0043458C" w:rsidRPr="00D32D24" w:rsidRDefault="0043458C" w:rsidP="00BD4463">
      <w:pPr>
        <w:pStyle w:val="CSILevel3"/>
      </w:pPr>
      <w:proofErr w:type="spellStart"/>
      <w:r w:rsidRPr="00D32D24">
        <w:t>OccuSwitch</w:t>
      </w:r>
      <w:proofErr w:type="spellEnd"/>
      <w:r>
        <w:t xml:space="preserve"> Classic </w:t>
      </w:r>
      <w:r w:rsidRPr="00D32D24">
        <w:t>– LRM2255 PIR/US Ceiling Low Voltage</w:t>
      </w:r>
    </w:p>
    <w:p w14:paraId="1F4F1BCC" w14:textId="77777777" w:rsidR="0043458C" w:rsidRDefault="0043458C" w:rsidP="00BD4463">
      <w:pPr>
        <w:pStyle w:val="CSILevel4"/>
      </w:pPr>
      <w:r>
        <w:t>General</w:t>
      </w:r>
    </w:p>
    <w:p w14:paraId="38EA370E" w14:textId="3FD9094D" w:rsidR="0043458C" w:rsidRDefault="0043458C" w:rsidP="00BD4463">
      <w:pPr>
        <w:pStyle w:val="CSILevel5"/>
      </w:pPr>
      <w:r>
        <w:t>The Philips LRM2255 ceiling sensors combine digital architecture and both infrared and ultrasonic (Doppler shift) technologies into low voltage occupancy detectors that work in conjunction with Philips LCA series Power Packs to control lighting.</w:t>
      </w:r>
    </w:p>
    <w:p w14:paraId="0C4EEBAE" w14:textId="57826E21" w:rsidR="0043458C" w:rsidRDefault="0043458C" w:rsidP="00BD4463">
      <w:pPr>
        <w:pStyle w:val="CSILevel5"/>
      </w:pPr>
      <w:r>
        <w:t xml:space="preserve">The sensor is designed to interface with other devices including Philips Advance Programmed Start electronic ballast and </w:t>
      </w:r>
      <w:proofErr w:type="spellStart"/>
      <w:r>
        <w:t>Xitanium</w:t>
      </w:r>
      <w:proofErr w:type="spellEnd"/>
      <w:r>
        <w:t xml:space="preserve"> LED drivers.</w:t>
      </w:r>
    </w:p>
    <w:p w14:paraId="4AB432A6" w14:textId="3CC67F7F" w:rsidR="0043458C" w:rsidRDefault="0043458C" w:rsidP="00BD4463">
      <w:pPr>
        <w:pStyle w:val="CSILevel5"/>
      </w:pPr>
      <w:r>
        <w:t>Once installed, the LRM2255 does not require manual adjustment or calibration.</w:t>
      </w:r>
    </w:p>
    <w:p w14:paraId="7E07EC3C" w14:textId="77777777" w:rsidR="0043458C" w:rsidRDefault="0043458C" w:rsidP="00BD4463">
      <w:pPr>
        <w:pStyle w:val="CSILevel4"/>
      </w:pPr>
      <w:r>
        <w:t xml:space="preserve">Mechanical </w:t>
      </w:r>
    </w:p>
    <w:p w14:paraId="10FEA326" w14:textId="77777777" w:rsidR="0043458C" w:rsidRPr="00081443" w:rsidRDefault="0043458C" w:rsidP="00BD4463">
      <w:pPr>
        <w:pStyle w:val="CSILevel5"/>
      </w:pPr>
      <w:r w:rsidRPr="00081443">
        <w:t>Each module shall be labeled with manufacturer’s name, catalog number, and ratings.</w:t>
      </w:r>
    </w:p>
    <w:p w14:paraId="13C5AB45" w14:textId="77777777" w:rsidR="0043458C" w:rsidRPr="00081443" w:rsidRDefault="0043458C" w:rsidP="00BD4463">
      <w:pPr>
        <w:pStyle w:val="CSILevel5"/>
      </w:pPr>
      <w:r w:rsidRPr="00081443">
        <w:t xml:space="preserve">Sensor shall surface mount on a standard </w:t>
      </w:r>
      <w:proofErr w:type="gramStart"/>
      <w:r w:rsidRPr="00081443">
        <w:t>three or four inch</w:t>
      </w:r>
      <w:proofErr w:type="gramEnd"/>
      <w:r w:rsidRPr="00081443">
        <w:t xml:space="preserve"> (3”/4”) octagon back box, threaded rod, or drop ceiling directly.</w:t>
      </w:r>
    </w:p>
    <w:p w14:paraId="21482DF7" w14:textId="77777777" w:rsidR="0043458C" w:rsidRPr="00081443" w:rsidRDefault="0043458C" w:rsidP="00BD4463">
      <w:pPr>
        <w:pStyle w:val="CSILevel5"/>
      </w:pPr>
      <w:r w:rsidRPr="00081443">
        <w:t>Measure no more than 4.5” inches diameter and 1.5” depth (114 x 38 mm).</w:t>
      </w:r>
    </w:p>
    <w:p w14:paraId="69182389" w14:textId="77777777" w:rsidR="0043458C" w:rsidRPr="00081443" w:rsidRDefault="0043458C" w:rsidP="00BD4463">
      <w:pPr>
        <w:pStyle w:val="CSILevel5"/>
      </w:pPr>
      <w:r w:rsidRPr="00081443">
        <w:t>Weigh no more than 5 ounces (.142 kg).</w:t>
      </w:r>
    </w:p>
    <w:p w14:paraId="5E18318F" w14:textId="77777777" w:rsidR="0043458C" w:rsidRPr="00081443" w:rsidRDefault="0043458C" w:rsidP="00BD4463">
      <w:pPr>
        <w:pStyle w:val="CSILevel5"/>
      </w:pPr>
      <w:r w:rsidRPr="00081443">
        <w:t>Construction shall be rugged, high impact, flame class rating, UV inhibitors injection molded plastic enclosure.</w:t>
      </w:r>
    </w:p>
    <w:p w14:paraId="61321F47" w14:textId="77777777" w:rsidR="0043458C" w:rsidRPr="00081443" w:rsidRDefault="0043458C" w:rsidP="00BD4463">
      <w:pPr>
        <w:pStyle w:val="CSILevel5"/>
      </w:pPr>
      <w:r w:rsidRPr="00081443">
        <w:t>Sensor operating environment: 32 to 104 degrees Fahrenheit (0 - 40°C) in zero to ninety-five (0-95%) percent relative humidity, non-condensing.</w:t>
      </w:r>
    </w:p>
    <w:p w14:paraId="5AE6C8F3" w14:textId="77777777" w:rsidR="0043458C" w:rsidRPr="00081443" w:rsidRDefault="0043458C" w:rsidP="00BD4463">
      <w:pPr>
        <w:pStyle w:val="CSILevel5"/>
      </w:pPr>
      <w:r w:rsidRPr="00081443">
        <w:t>Non-Volatile memory shall maintain learned and adjusted settings in the event of power failure.</w:t>
      </w:r>
    </w:p>
    <w:p w14:paraId="62B7EA2B" w14:textId="77777777" w:rsidR="0043458C" w:rsidRPr="00081443" w:rsidRDefault="0043458C" w:rsidP="00BD4463">
      <w:pPr>
        <w:pStyle w:val="CSILevel5"/>
      </w:pPr>
      <w:r w:rsidRPr="00081443">
        <w:t>Sensor shall be UL Listed, CSA certified, comply with CES Title 24 energy Code and FCC regulations.</w:t>
      </w:r>
    </w:p>
    <w:p w14:paraId="449F4FEF" w14:textId="77777777" w:rsidR="0043458C" w:rsidRDefault="0043458C" w:rsidP="00BD4463">
      <w:pPr>
        <w:pStyle w:val="CSILevel4"/>
      </w:pPr>
      <w:r>
        <w:t>Electrical</w:t>
      </w:r>
    </w:p>
    <w:p w14:paraId="2ECA5546" w14:textId="77777777" w:rsidR="0043458C" w:rsidRDefault="0043458C" w:rsidP="00BD4463">
      <w:pPr>
        <w:pStyle w:val="CSILevel5"/>
      </w:pPr>
      <w:r>
        <w:t>Input power shall be 24 VDC, 20mA provided from Philips series Power Pack.</w:t>
      </w:r>
    </w:p>
    <w:p w14:paraId="233622EB" w14:textId="77777777" w:rsidR="0043458C" w:rsidRDefault="0043458C" w:rsidP="00BD4463">
      <w:pPr>
        <w:pStyle w:val="CSILevel5"/>
      </w:pPr>
      <w:r>
        <w:t xml:space="preserve">Output: </w:t>
      </w:r>
      <w:proofErr w:type="gramStart"/>
      <w:r>
        <w:t>24 volt</w:t>
      </w:r>
      <w:proofErr w:type="gramEnd"/>
      <w:r>
        <w:t xml:space="preserve"> DC active high logic control signal with short circuit protection.</w:t>
      </w:r>
    </w:p>
    <w:p w14:paraId="6EE64598" w14:textId="77777777" w:rsidR="0043458C" w:rsidRDefault="0043458C" w:rsidP="00BD4463">
      <w:pPr>
        <w:pStyle w:val="CSILevel5"/>
      </w:pPr>
      <w:r>
        <w:t>Wire Designations – Class II:</w:t>
      </w:r>
    </w:p>
    <w:p w14:paraId="1308C937" w14:textId="77777777" w:rsidR="0043458C" w:rsidRDefault="0043458C" w:rsidP="00BD4463">
      <w:pPr>
        <w:pStyle w:val="CSILevel5"/>
      </w:pPr>
      <w:r>
        <w:t xml:space="preserve">Power (+24 </w:t>
      </w:r>
      <w:proofErr w:type="gramStart"/>
      <w:r>
        <w:t>volt)  Red</w:t>
      </w:r>
      <w:proofErr w:type="gramEnd"/>
      <w:r>
        <w:t xml:space="preserve">  #24 AWG  200°C/600V</w:t>
      </w:r>
    </w:p>
    <w:p w14:paraId="531BF329" w14:textId="77777777" w:rsidR="0043458C" w:rsidRDefault="0043458C" w:rsidP="00BD4463">
      <w:pPr>
        <w:pStyle w:val="CSILevel5"/>
      </w:pPr>
      <w:r>
        <w:t xml:space="preserve">DC </w:t>
      </w:r>
      <w:proofErr w:type="gramStart"/>
      <w:r>
        <w:t>Return  Black</w:t>
      </w:r>
      <w:proofErr w:type="gramEnd"/>
      <w:r>
        <w:t xml:space="preserve">  #24 AWG  200°C/600V</w:t>
      </w:r>
    </w:p>
    <w:p w14:paraId="724C3DDD" w14:textId="77777777" w:rsidR="0043458C" w:rsidRDefault="0043458C" w:rsidP="00BD4463">
      <w:pPr>
        <w:pStyle w:val="CSILevel5"/>
      </w:pPr>
      <w:proofErr w:type="gramStart"/>
      <w:r>
        <w:t>Occupancy  Blue</w:t>
      </w:r>
      <w:proofErr w:type="gramEnd"/>
      <w:r>
        <w:t xml:space="preserve">  #24 AWG  200°C/600V</w:t>
      </w:r>
    </w:p>
    <w:p w14:paraId="71EE3C8C" w14:textId="77777777" w:rsidR="0043458C" w:rsidRDefault="0043458C" w:rsidP="00BD4463">
      <w:pPr>
        <w:pStyle w:val="CSILevel5"/>
      </w:pPr>
      <w:r>
        <w:t>Occupancy/Photocell Gray #24 AWG 200°C/600V.</w:t>
      </w:r>
    </w:p>
    <w:p w14:paraId="5B95AB0A" w14:textId="77777777" w:rsidR="0043458C" w:rsidRDefault="0043458C" w:rsidP="00BD4463">
      <w:pPr>
        <w:pStyle w:val="CSILevel5"/>
      </w:pPr>
      <w:r>
        <w:t xml:space="preserve">Sensor shall contain two (2) 16mm diameter crystal controlled ultrasonic transmitters and two (2) 16mm ultrasonic </w:t>
      </w:r>
      <w:proofErr w:type="gramStart"/>
      <w:r>
        <w:t>receivers</w:t>
      </w:r>
      <w:proofErr w:type="gramEnd"/>
    </w:p>
    <w:p w14:paraId="17CF72EE" w14:textId="77777777" w:rsidR="0043458C" w:rsidRDefault="0043458C" w:rsidP="00BD4463">
      <w:pPr>
        <w:pStyle w:val="CSILevel4"/>
      </w:pPr>
      <w:r>
        <w:t>Performance</w:t>
      </w:r>
    </w:p>
    <w:p w14:paraId="0C78D534" w14:textId="77777777" w:rsidR="0043458C" w:rsidRPr="00081443" w:rsidRDefault="0043458C" w:rsidP="00BD4463">
      <w:pPr>
        <w:pStyle w:val="CSILevel5"/>
      </w:pPr>
      <w:r w:rsidRPr="00081443">
        <w:t>Red LED infrared motion detection and green LED ultrasonic motion detection.</w:t>
      </w:r>
    </w:p>
    <w:p w14:paraId="1297DCF9" w14:textId="77777777" w:rsidR="0043458C" w:rsidRPr="00081443" w:rsidRDefault="0043458C" w:rsidP="00BD4463">
      <w:pPr>
        <w:pStyle w:val="CSILevel5"/>
      </w:pPr>
      <w:r w:rsidRPr="00081443">
        <w:t>Manual Timer Setting range: 30 seconds to 30 minutes, factory default set to 10 minutes.</w:t>
      </w:r>
    </w:p>
    <w:p w14:paraId="6704EEF5" w14:textId="77777777" w:rsidR="0043458C" w:rsidRPr="00081443" w:rsidRDefault="0043458C" w:rsidP="00BD4463">
      <w:pPr>
        <w:pStyle w:val="CSILevel5"/>
      </w:pPr>
      <w:r w:rsidRPr="00081443">
        <w:t>A DIP switch controlled six (6) second time-out Test Mode shall be included.</w:t>
      </w:r>
    </w:p>
    <w:p w14:paraId="4350172D" w14:textId="77777777" w:rsidR="0043458C" w:rsidRPr="00081443" w:rsidRDefault="0043458C" w:rsidP="00BD4463">
      <w:pPr>
        <w:pStyle w:val="CSILevel5"/>
      </w:pPr>
      <w:r w:rsidRPr="00081443">
        <w:t>Photocell shall provide Ambient Light Override keeping controlled lights off when not necessary.</w:t>
      </w:r>
    </w:p>
    <w:p w14:paraId="729601F2" w14:textId="77777777" w:rsidR="0043458C" w:rsidRPr="00081443" w:rsidRDefault="0043458C" w:rsidP="00BD4463">
      <w:pPr>
        <w:pStyle w:val="CSILevel5"/>
      </w:pPr>
      <w:r w:rsidRPr="00081443">
        <w:t>Adjustable photocell 20 to 30,000 Lux, factory default set to 3,000 Lux, disabled.</w:t>
      </w:r>
    </w:p>
    <w:p w14:paraId="7FD590A1" w14:textId="77777777" w:rsidR="0043458C" w:rsidRPr="00081443" w:rsidRDefault="0043458C" w:rsidP="00BD4463">
      <w:pPr>
        <w:pStyle w:val="CSILevel5"/>
      </w:pPr>
      <w:r w:rsidRPr="00081443">
        <w:t>Sensor shall provide a walk-through feature to extinguish lights if occupied for less than 2.5 minutes.</w:t>
      </w:r>
    </w:p>
    <w:p w14:paraId="3F1A6A19" w14:textId="77777777" w:rsidR="0043458C" w:rsidRPr="00081443" w:rsidRDefault="0043458C" w:rsidP="00BD4463">
      <w:pPr>
        <w:pStyle w:val="CSILevel5"/>
      </w:pPr>
      <w:r w:rsidRPr="00081443">
        <w:t xml:space="preserve">At a mounting height range of eight (8’) feet the standard lens shall cover a full </w:t>
      </w:r>
      <w:r w:rsidRPr="00081443">
        <w:lastRenderedPageBreak/>
        <w:t>circle forty x (40’) feet in diameter (1256 square feet).</w:t>
      </w:r>
    </w:p>
    <w:p w14:paraId="7365136D" w14:textId="77777777" w:rsidR="0043458C" w:rsidRDefault="0043458C" w:rsidP="00BD4463">
      <w:pPr>
        <w:pStyle w:val="CSILevel4"/>
      </w:pPr>
      <w:r>
        <w:t>Equipment List</w:t>
      </w:r>
      <w:r w:rsidRPr="00CA0AD6">
        <w:t xml:space="preserve"> </w:t>
      </w:r>
      <w:proofErr w:type="gramStart"/>
      <w:r w:rsidRPr="00CA0AD6">
        <w:t xml:space="preserve">( </w:t>
      </w:r>
      <w:r w:rsidRPr="005408B3">
        <w:t>quantities</w:t>
      </w:r>
      <w:proofErr w:type="gramEnd"/>
      <w:r w:rsidRPr="005408B3">
        <w:t xml:space="preserve"> as shown in schedules, tables, and drawings</w:t>
      </w:r>
      <w:r w:rsidRPr="00CA0AD6">
        <w:t xml:space="preserve"> ):</w:t>
      </w:r>
    </w:p>
    <w:p w14:paraId="45FD2926" w14:textId="1885DD33" w:rsidR="002E230D" w:rsidRDefault="002E230D" w:rsidP="00BD4463">
      <w:pPr>
        <w:pStyle w:val="CSILevel5"/>
      </w:pPr>
      <w:r>
        <w:t>LRM2255/00 Low Voltage Sensor, Multi-Tech Ceiling Mount, 2000 sq. ft. 32kHz</w:t>
      </w:r>
      <w:r w:rsidR="00342354">
        <w:t xml:space="preserve"> (Philips 12NC </w:t>
      </w:r>
      <w:proofErr w:type="gramStart"/>
      <w:r w:rsidR="00342354">
        <w:t xml:space="preserve">-  </w:t>
      </w:r>
      <w:r w:rsidR="00342354" w:rsidRPr="00342354">
        <w:t>912400474167</w:t>
      </w:r>
      <w:proofErr w:type="gramEnd"/>
      <w:r w:rsidR="00342354">
        <w:t>)</w:t>
      </w:r>
    </w:p>
    <w:p w14:paraId="282EF726" w14:textId="73B87CAA" w:rsidR="00694706" w:rsidRDefault="00694706">
      <w:pPr>
        <w:jc w:val="left"/>
      </w:pPr>
      <w:r>
        <w:br w:type="page"/>
      </w:r>
    </w:p>
    <w:p w14:paraId="2CCC314A" w14:textId="77777777" w:rsidR="007A62B1" w:rsidRPr="007A62B1" w:rsidRDefault="007A62B1">
      <w:pPr>
        <w:pStyle w:val="CSILevel1"/>
        <w:tabs>
          <w:tab w:val="left" w:pos="1080"/>
          <w:tab w:val="left" w:pos="1800"/>
          <w:tab w:val="left" w:pos="2520"/>
          <w:tab w:val="left" w:pos="3240"/>
          <w:tab w:val="left" w:pos="3960"/>
          <w:tab w:val="left" w:pos="4680"/>
        </w:tabs>
        <w:rPr>
          <w:rFonts w:eastAsia="MS Mincho"/>
        </w:rPr>
      </w:pPr>
      <w:bookmarkStart w:id="88" w:name="_Toc318446164"/>
      <w:bookmarkStart w:id="89" w:name="_Toc318549803"/>
      <w:bookmarkStart w:id="90" w:name="_Toc321908202"/>
      <w:bookmarkStart w:id="91" w:name="_Toc329942362"/>
      <w:r w:rsidRPr="005D2E20">
        <w:rPr>
          <w:rFonts w:eastAsia="MS Mincho"/>
        </w:rPr>
        <w:lastRenderedPageBreak/>
        <w:t>EXECUTION</w:t>
      </w:r>
      <w:bookmarkEnd w:id="88"/>
      <w:bookmarkEnd w:id="89"/>
      <w:bookmarkEnd w:id="90"/>
      <w:bookmarkEnd w:id="91"/>
    </w:p>
    <w:p w14:paraId="308BBE79" w14:textId="77777777" w:rsidR="007A62B1" w:rsidRPr="007A62B1" w:rsidRDefault="003B251A" w:rsidP="00E02DEE">
      <w:pPr>
        <w:pStyle w:val="CSILevel2"/>
      </w:pPr>
      <w:bookmarkStart w:id="92" w:name="_Toc102064166"/>
      <w:bookmarkStart w:id="93" w:name="_Toc102267698"/>
      <w:bookmarkStart w:id="94" w:name="_Toc318446165"/>
      <w:bookmarkStart w:id="95" w:name="_Toc318549804"/>
      <w:bookmarkStart w:id="96" w:name="_Toc321908203"/>
      <w:bookmarkStart w:id="97" w:name="_Toc329942363"/>
      <w:r w:rsidRPr="007A62B1">
        <w:t>Manufacturer’s Instructions</w:t>
      </w:r>
      <w:bookmarkEnd w:id="92"/>
      <w:bookmarkEnd w:id="93"/>
      <w:bookmarkEnd w:id="94"/>
      <w:bookmarkEnd w:id="95"/>
      <w:bookmarkEnd w:id="96"/>
      <w:bookmarkEnd w:id="97"/>
    </w:p>
    <w:p w14:paraId="7C16F295" w14:textId="77777777" w:rsidR="007A62B1" w:rsidRDefault="007A62B1" w:rsidP="00FA33C8">
      <w:pPr>
        <w:pStyle w:val="CSILevel3"/>
      </w:pPr>
      <w:bookmarkStart w:id="98" w:name="_Toc318549805"/>
      <w:r>
        <w:t>Compliance: Comply with manufacturer’s product data; including product technical bulletins, product catalog, installation instructions, submittal sketches or drawings, and product carton instructions for installation.</w:t>
      </w:r>
      <w:bookmarkEnd w:id="98"/>
    </w:p>
    <w:p w14:paraId="17653B0A" w14:textId="77777777" w:rsidR="007A62B1" w:rsidRDefault="007A62B1" w:rsidP="00A9528F">
      <w:pPr>
        <w:tabs>
          <w:tab w:val="left" w:pos="1080"/>
          <w:tab w:val="left" w:pos="1800"/>
          <w:tab w:val="left" w:pos="2520"/>
          <w:tab w:val="left" w:pos="3240"/>
          <w:tab w:val="left" w:pos="3960"/>
          <w:tab w:val="left" w:pos="4680"/>
        </w:tabs>
      </w:pPr>
    </w:p>
    <w:p w14:paraId="21969A51" w14:textId="77777777" w:rsidR="007A62B1" w:rsidRPr="007A62B1" w:rsidRDefault="003B251A" w:rsidP="00E02DEE">
      <w:pPr>
        <w:pStyle w:val="CSILevel2"/>
      </w:pPr>
      <w:bookmarkStart w:id="99" w:name="_Toc102064167"/>
      <w:bookmarkStart w:id="100" w:name="_Toc102267699"/>
      <w:bookmarkStart w:id="101" w:name="_Toc318446166"/>
      <w:bookmarkStart w:id="102" w:name="_Toc318549806"/>
      <w:bookmarkStart w:id="103" w:name="_Toc321908204"/>
      <w:bookmarkStart w:id="104" w:name="_Toc329942364"/>
      <w:r w:rsidRPr="007A62B1">
        <w:t>Examination</w:t>
      </w:r>
      <w:bookmarkEnd w:id="99"/>
      <w:bookmarkEnd w:id="100"/>
      <w:bookmarkEnd w:id="101"/>
      <w:bookmarkEnd w:id="102"/>
      <w:bookmarkEnd w:id="103"/>
      <w:bookmarkEnd w:id="104"/>
    </w:p>
    <w:p w14:paraId="29AAEB4C" w14:textId="77777777" w:rsidR="007A62B1" w:rsidRDefault="007A62B1" w:rsidP="00FA33C8">
      <w:pPr>
        <w:pStyle w:val="CSILevel3"/>
      </w:pPr>
      <w:bookmarkStart w:id="105" w:name="_Toc318549807"/>
      <w:r>
        <w:t>Site Verification of Conditions: Verify that related conditions, including equipment that has been previously installed under other sections, are compatible and acceptable for product installation in accordance with manufacturer’s instructions.</w:t>
      </w:r>
      <w:bookmarkEnd w:id="105"/>
    </w:p>
    <w:p w14:paraId="1D117C3B" w14:textId="77777777" w:rsidR="007A62B1" w:rsidRDefault="007A62B1" w:rsidP="00FA33C8">
      <w:pPr>
        <w:pStyle w:val="CSILevel3"/>
      </w:pPr>
      <w:bookmarkStart w:id="106" w:name="_Toc318549808"/>
      <w:r>
        <w:t xml:space="preserve">All devices connected to equipment specified in this section shall bear the UL, </w:t>
      </w:r>
      <w:proofErr w:type="spellStart"/>
      <w:r>
        <w:t>cUL</w:t>
      </w:r>
      <w:proofErr w:type="spellEnd"/>
      <w:r>
        <w:t xml:space="preserve">, </w:t>
      </w:r>
      <w:r w:rsidR="00DD541F">
        <w:t xml:space="preserve">ETL, </w:t>
      </w:r>
      <w:r>
        <w:t>CSA</w:t>
      </w:r>
      <w:r w:rsidR="00DD541F">
        <w:t xml:space="preserve">, or other appropriate </w:t>
      </w:r>
      <w:r w:rsidR="00BB79F8">
        <w:t>Nationally Recognized Testing Laboratory (</w:t>
      </w:r>
      <w:r w:rsidR="00DD541F">
        <w:t>NRTL</w:t>
      </w:r>
      <w:r w:rsidR="00BB79F8">
        <w:t>)</w:t>
      </w:r>
      <w:r>
        <w:t xml:space="preserve"> label and comply with all applicable National Electrical Code (NEC) </w:t>
      </w:r>
      <w:r w:rsidR="00DD541F">
        <w:t>requirements</w:t>
      </w:r>
      <w:bookmarkEnd w:id="106"/>
      <w:r w:rsidR="00DD541F">
        <w:t>.</w:t>
      </w:r>
    </w:p>
    <w:p w14:paraId="42D7B10F" w14:textId="77777777" w:rsidR="007A62B1" w:rsidRDefault="007A62B1" w:rsidP="00FA33C8">
      <w:pPr>
        <w:pStyle w:val="CSILevel3"/>
      </w:pPr>
      <w:bookmarkStart w:id="107" w:name="_Toc318549809"/>
      <w:r>
        <w:t>Verify that the types of lamps installed are compatible and provide complete functionality of the controlling device.</w:t>
      </w:r>
      <w:bookmarkEnd w:id="107"/>
    </w:p>
    <w:p w14:paraId="67B06D2E" w14:textId="77777777" w:rsidR="005E26CF" w:rsidRDefault="005E26CF" w:rsidP="00FA33C8">
      <w:pPr>
        <w:pStyle w:val="CSILevel3"/>
      </w:pPr>
      <w:r>
        <w:t>Verify suitability of any preexisting conditions to accept new work and will permit proper installation/application of new products.</w:t>
      </w:r>
    </w:p>
    <w:p w14:paraId="76596AA7" w14:textId="77777777" w:rsidR="007A62B1" w:rsidRDefault="007A62B1" w:rsidP="00A9528F">
      <w:pPr>
        <w:tabs>
          <w:tab w:val="left" w:pos="1080"/>
          <w:tab w:val="left" w:pos="1800"/>
          <w:tab w:val="left" w:pos="2520"/>
          <w:tab w:val="left" w:pos="3240"/>
          <w:tab w:val="left" w:pos="3960"/>
          <w:tab w:val="left" w:pos="4680"/>
        </w:tabs>
      </w:pPr>
    </w:p>
    <w:p w14:paraId="5F5D8CEA" w14:textId="77777777" w:rsidR="007A62B1" w:rsidRPr="007A62B1" w:rsidRDefault="003B251A" w:rsidP="00E02DEE">
      <w:pPr>
        <w:pStyle w:val="CSILevel2"/>
      </w:pPr>
      <w:bookmarkStart w:id="108" w:name="_Toc102064168"/>
      <w:bookmarkStart w:id="109" w:name="_Toc102267700"/>
      <w:bookmarkStart w:id="110" w:name="_Toc318446167"/>
      <w:bookmarkStart w:id="111" w:name="_Toc318549810"/>
      <w:bookmarkStart w:id="112" w:name="_Toc321908205"/>
      <w:bookmarkStart w:id="113" w:name="_Toc329942365"/>
      <w:r w:rsidRPr="007A62B1">
        <w:t>Preparation</w:t>
      </w:r>
      <w:bookmarkEnd w:id="108"/>
      <w:bookmarkEnd w:id="109"/>
      <w:bookmarkEnd w:id="110"/>
      <w:bookmarkEnd w:id="111"/>
      <w:bookmarkEnd w:id="112"/>
      <w:bookmarkEnd w:id="113"/>
    </w:p>
    <w:p w14:paraId="22F3DDC7" w14:textId="77777777" w:rsidR="007A62B1" w:rsidRDefault="007A62B1" w:rsidP="00FA33C8">
      <w:pPr>
        <w:pStyle w:val="CSILevel3"/>
      </w:pPr>
      <w:bookmarkStart w:id="114" w:name="_Toc318549811"/>
      <w:r>
        <w:t>All equipment related to the system shall be factory tested before shipment.</w:t>
      </w:r>
      <w:bookmarkEnd w:id="114"/>
    </w:p>
    <w:p w14:paraId="008FDCEF" w14:textId="77777777" w:rsidR="00B52CB5" w:rsidRDefault="00B52CB5" w:rsidP="00FA33C8">
      <w:pPr>
        <w:pStyle w:val="CSILevel3"/>
      </w:pPr>
      <w:r>
        <w:t>Refer to Section 01 71 00 Examination and Preparation requirements.</w:t>
      </w:r>
    </w:p>
    <w:p w14:paraId="2A1B74CC" w14:textId="77777777" w:rsidR="00B52CB5" w:rsidRDefault="00B52CB5" w:rsidP="00FA33C8">
      <w:pPr>
        <w:pStyle w:val="CSILevel3"/>
      </w:pPr>
      <w:r>
        <w:t>Existing equipment related to work in this Section shall be protected from physical and electrical damage by installer utilizing best practices.</w:t>
      </w:r>
    </w:p>
    <w:p w14:paraId="7A5C83E2" w14:textId="77777777" w:rsidR="00B52CB5" w:rsidRDefault="00B52CB5" w:rsidP="00FA33C8">
      <w:pPr>
        <w:pStyle w:val="CSILevel3"/>
      </w:pPr>
      <w:r>
        <w:t>Removal of selective existing work shall be accomplished in such a manner as to maximize reuse of existing infrastructure, including:</w:t>
      </w:r>
    </w:p>
    <w:p w14:paraId="4A3C6F46" w14:textId="77777777" w:rsidR="00B52CB5" w:rsidRDefault="00B52CB5" w:rsidP="00FA33C8">
      <w:pPr>
        <w:pStyle w:val="CSILevel4"/>
      </w:pPr>
      <w:r>
        <w:t>Existing wiring lengths at junction and device box locations.</w:t>
      </w:r>
    </w:p>
    <w:p w14:paraId="0B859D89" w14:textId="77777777" w:rsidR="00B52CB5" w:rsidRDefault="00B52CB5" w:rsidP="00FA33C8">
      <w:pPr>
        <w:pStyle w:val="CSILevel4"/>
      </w:pPr>
      <w:r>
        <w:t>Enclosures, covers, fastener fittings, strain reliefs,</w:t>
      </w:r>
      <w:r w:rsidR="0038334E">
        <w:t xml:space="preserve"> insulators,</w:t>
      </w:r>
      <w:r>
        <w:t xml:space="preserve"> and their supports items.</w:t>
      </w:r>
    </w:p>
    <w:p w14:paraId="1FF940BA" w14:textId="77777777" w:rsidR="00B52CB5" w:rsidRDefault="00B52CB5" w:rsidP="00B52CB5"/>
    <w:p w14:paraId="3834DCA3" w14:textId="77777777" w:rsidR="007A62B1" w:rsidRPr="007A62B1" w:rsidRDefault="003B251A" w:rsidP="00E02DEE">
      <w:pPr>
        <w:pStyle w:val="CSILevel2"/>
      </w:pPr>
      <w:bookmarkStart w:id="115" w:name="_Toc102064169"/>
      <w:bookmarkStart w:id="116" w:name="_Toc102267701"/>
      <w:bookmarkStart w:id="117" w:name="_Toc318446168"/>
      <w:bookmarkStart w:id="118" w:name="_Toc318549814"/>
      <w:bookmarkStart w:id="119" w:name="_Toc321908206"/>
      <w:bookmarkStart w:id="120" w:name="_Toc329942366"/>
      <w:r w:rsidRPr="007A62B1">
        <w:t>Installation</w:t>
      </w:r>
      <w:bookmarkEnd w:id="115"/>
      <w:bookmarkEnd w:id="116"/>
      <w:bookmarkEnd w:id="117"/>
      <w:bookmarkEnd w:id="118"/>
      <w:bookmarkEnd w:id="119"/>
      <w:bookmarkEnd w:id="120"/>
    </w:p>
    <w:p w14:paraId="5F01347A" w14:textId="77777777" w:rsidR="0038334E" w:rsidRDefault="007A62B1" w:rsidP="00FA33C8">
      <w:pPr>
        <w:pStyle w:val="CSILevel3"/>
      </w:pPr>
      <w:bookmarkStart w:id="121" w:name="_Toc102064170"/>
      <w:bookmarkStart w:id="122" w:name="_Toc102121747"/>
      <w:bookmarkStart w:id="123" w:name="_Toc102122485"/>
      <w:bookmarkStart w:id="124" w:name="_Toc102115699"/>
      <w:bookmarkStart w:id="125" w:name="_Toc102233169"/>
      <w:bookmarkStart w:id="126" w:name="_Toc102234104"/>
      <w:bookmarkStart w:id="127" w:name="_Toc102267702"/>
      <w:bookmarkStart w:id="128" w:name="_Toc318549815"/>
      <w:r>
        <w:t xml:space="preserve">Contractor shall furnish all equipment, labor, system setup, and other services necessary for the proper installation of the products/system as indicated on the drawings and specified herein. </w:t>
      </w:r>
    </w:p>
    <w:p w14:paraId="4C470F4D" w14:textId="77777777" w:rsidR="007A62B1" w:rsidRDefault="007A62B1" w:rsidP="00FC4C72">
      <w:pPr>
        <w:pStyle w:val="CSILevel3"/>
      </w:pPr>
      <w:r>
        <w:t>System setup information shall include each dimmer’s load type, assigning each dimmer to a control zone (channel), and defining operational control functions desired (i.e. non-dim, constant, dimmable, etcetera).</w:t>
      </w:r>
      <w:bookmarkEnd w:id="121"/>
      <w:bookmarkEnd w:id="122"/>
      <w:bookmarkEnd w:id="123"/>
      <w:bookmarkEnd w:id="124"/>
      <w:bookmarkEnd w:id="125"/>
      <w:bookmarkEnd w:id="126"/>
      <w:bookmarkEnd w:id="127"/>
      <w:bookmarkEnd w:id="128"/>
    </w:p>
    <w:p w14:paraId="5D22D4CA" w14:textId="77777777" w:rsidR="00E945C4" w:rsidRDefault="00E945C4" w:rsidP="00E945C4">
      <w:pPr>
        <w:pStyle w:val="CSILevel3"/>
      </w:pPr>
      <w:bookmarkStart w:id="129" w:name="_Toc318549817"/>
      <w:r>
        <w:t>Philips Controls</w:t>
      </w:r>
      <w:r w:rsidRPr="007473A5">
        <w:t xml:space="preserve"> will not be responsible for any products subjected to inappropriate application or installed or modified in any way that is not in accordance with </w:t>
      </w:r>
      <w:r>
        <w:t>Philips Controls</w:t>
      </w:r>
      <w:r w:rsidRPr="007473A5">
        <w:t>' instructions.</w:t>
      </w:r>
    </w:p>
    <w:p w14:paraId="1C4A1EBB" w14:textId="77777777" w:rsidR="007A62B1" w:rsidRDefault="007A62B1" w:rsidP="00FA33C8">
      <w:pPr>
        <w:pStyle w:val="CSILevel3"/>
      </w:pPr>
      <w:r>
        <w:t>Install in accordance with all local and pertaining codes and regulations.</w:t>
      </w:r>
      <w:bookmarkEnd w:id="129"/>
    </w:p>
    <w:p w14:paraId="62899B23" w14:textId="77777777" w:rsidR="007A62B1" w:rsidRDefault="007A62B1" w:rsidP="00FA33C8">
      <w:pPr>
        <w:pStyle w:val="CSILevel3"/>
      </w:pPr>
      <w:bookmarkStart w:id="130" w:name="_Toc318549818"/>
      <w:r>
        <w:t>Utilize an installer with demonstrated experience in projects of similar size and complexity.</w:t>
      </w:r>
      <w:bookmarkEnd w:id="130"/>
    </w:p>
    <w:p w14:paraId="54117830" w14:textId="77777777" w:rsidR="007A62B1" w:rsidRDefault="007A62B1" w:rsidP="00FA33C8">
      <w:pPr>
        <w:pStyle w:val="CSILevel3"/>
      </w:pPr>
      <w:bookmarkStart w:id="131" w:name="_Toc318549819"/>
      <w:r>
        <w:t>Equipment shall be ready to use condition at end of installation.</w:t>
      </w:r>
      <w:bookmarkEnd w:id="131"/>
    </w:p>
    <w:p w14:paraId="3D3CA78C" w14:textId="77777777" w:rsidR="005E26CF" w:rsidRDefault="005E26CF" w:rsidP="005E26CF"/>
    <w:p w14:paraId="5AF48518" w14:textId="77777777" w:rsidR="005E26CF" w:rsidRDefault="005E26CF" w:rsidP="005E26CF">
      <w:pPr>
        <w:pStyle w:val="CSILevel2"/>
      </w:pPr>
      <w:bookmarkStart w:id="132" w:name="_Toc329942367"/>
      <w:r>
        <w:t>System Start-Up</w:t>
      </w:r>
      <w:bookmarkEnd w:id="132"/>
    </w:p>
    <w:p w14:paraId="71A2BE63" w14:textId="77777777" w:rsidR="005E26CF" w:rsidRDefault="005E26CF" w:rsidP="00FA33C8">
      <w:pPr>
        <w:pStyle w:val="CSILevel3"/>
      </w:pPr>
      <w:bookmarkStart w:id="133" w:name="_Toc318549820"/>
      <w:r>
        <w:t>Energize equipment in accordance with manufacturer’s instructions.</w:t>
      </w:r>
      <w:bookmarkEnd w:id="133"/>
    </w:p>
    <w:p w14:paraId="0B6EBF8C" w14:textId="77777777" w:rsidR="005E26CF" w:rsidRDefault="005E26CF" w:rsidP="00FA33C8">
      <w:pPr>
        <w:pStyle w:val="CSILevel3"/>
      </w:pPr>
      <w:bookmarkStart w:id="134" w:name="_Toc318549821"/>
      <w:r>
        <w:t>Schedule System Commissioning by factory-authorized personnel in accordance with manufacturer’s required lead times and written instructions.</w:t>
      </w:r>
      <w:bookmarkEnd w:id="134"/>
    </w:p>
    <w:p w14:paraId="32B720C5" w14:textId="77777777" w:rsidR="005E26CF" w:rsidRDefault="005E26CF" w:rsidP="00FA33C8">
      <w:pPr>
        <w:pStyle w:val="CSILevel3"/>
      </w:pPr>
      <w:r>
        <w:t>Refer to Section 01 75 00 Starting and Adjusting requirements.</w:t>
      </w:r>
    </w:p>
    <w:p w14:paraId="36710746" w14:textId="77777777" w:rsidR="005E26CF" w:rsidRDefault="005E26CF" w:rsidP="00FA33C8">
      <w:pPr>
        <w:pStyle w:val="CSILevel3"/>
      </w:pPr>
      <w:r>
        <w:t>Refer to Section 01 79 00 Demonstration and Training.</w:t>
      </w:r>
    </w:p>
    <w:p w14:paraId="2930DCE0" w14:textId="77777777" w:rsidR="005E26CF" w:rsidRDefault="005E26CF" w:rsidP="00FA33C8">
      <w:pPr>
        <w:pStyle w:val="CSILevel3"/>
      </w:pPr>
      <w:r>
        <w:t>Refer to Section 01 91 00 Commissioning.</w:t>
      </w:r>
    </w:p>
    <w:p w14:paraId="52964C0D" w14:textId="77777777" w:rsidR="008C3204" w:rsidRDefault="008C3204" w:rsidP="00FA33C8">
      <w:pPr>
        <w:pStyle w:val="CSILevel3"/>
      </w:pPr>
      <w:r>
        <w:t xml:space="preserve">Should commissioning be required per contract, end user training of the maintenance and operation of the equipment shall be provided by the manufacture or manufacturer’s representative following the completion of the commissioning of the project (per contract </w:t>
      </w:r>
      <w:r>
        <w:lastRenderedPageBreak/>
        <w:t>specification).</w:t>
      </w:r>
    </w:p>
    <w:p w14:paraId="6AF05DEB" w14:textId="77777777" w:rsidR="005E26CF" w:rsidRDefault="005E26CF" w:rsidP="005E26CF"/>
    <w:p w14:paraId="2250005A" w14:textId="77777777" w:rsidR="005E26CF" w:rsidRDefault="005E26CF" w:rsidP="005E26CF">
      <w:pPr>
        <w:pStyle w:val="CSILevel2"/>
      </w:pPr>
      <w:bookmarkStart w:id="135" w:name="_Toc329942368"/>
      <w:r>
        <w:t>Close Out, Protection</w:t>
      </w:r>
      <w:r w:rsidR="001F01F0">
        <w:t>,</w:t>
      </w:r>
      <w:r>
        <w:t xml:space="preserve"> and Maintenance Activities</w:t>
      </w:r>
      <w:bookmarkEnd w:id="135"/>
    </w:p>
    <w:p w14:paraId="722A3976" w14:textId="77777777" w:rsidR="008C3204" w:rsidRDefault="008C3204" w:rsidP="00FA33C8">
      <w:pPr>
        <w:pStyle w:val="CSILevel3"/>
      </w:pPr>
      <w:bookmarkStart w:id="136" w:name="_Toc318549812"/>
      <w:r>
        <w:t xml:space="preserve">Upon completion of project the manufacturer shall furnish as-built one-line system drawings and all pertinent instruction manuals and datasheets to the end user within 120 days of signed completion of the project by the owner or owner’s representative. </w:t>
      </w:r>
    </w:p>
    <w:p w14:paraId="58EB499E" w14:textId="77777777" w:rsidR="00B52CB5" w:rsidRDefault="00B52CB5" w:rsidP="00FA33C8">
      <w:pPr>
        <w:pStyle w:val="CSILevel3"/>
      </w:pPr>
      <w:r>
        <w:t>Prepare and provide electronic Operation and Maintenance Manuals for the equipment provided under this section.</w:t>
      </w:r>
      <w:bookmarkEnd w:id="136"/>
    </w:p>
    <w:p w14:paraId="55742603" w14:textId="77777777" w:rsidR="005E26CF" w:rsidRDefault="00B52CB5" w:rsidP="00FA33C8">
      <w:pPr>
        <w:pStyle w:val="CSILevel3"/>
      </w:pPr>
      <w:bookmarkStart w:id="137" w:name="_Toc318549813"/>
      <w:r>
        <w:t>Prepare and provide electronic final shop drawings for the equipment provided under this section. These drawing sets shall include any changes made during fabrication and installation that differ from the submittal drawings provided earlier.</w:t>
      </w:r>
      <w:bookmarkEnd w:id="137"/>
    </w:p>
    <w:p w14:paraId="63E32558" w14:textId="77777777" w:rsidR="007A62B1" w:rsidRDefault="007A62B1" w:rsidP="00A9528F">
      <w:pPr>
        <w:tabs>
          <w:tab w:val="left" w:pos="1080"/>
          <w:tab w:val="left" w:pos="1800"/>
          <w:tab w:val="left" w:pos="2520"/>
          <w:tab w:val="left" w:pos="3240"/>
          <w:tab w:val="left" w:pos="3960"/>
          <w:tab w:val="left" w:pos="4680"/>
        </w:tabs>
      </w:pPr>
    </w:p>
    <w:p w14:paraId="1C1C7C29" w14:textId="77777777" w:rsidR="007A62B1" w:rsidRDefault="007A62B1" w:rsidP="00A9528F">
      <w:pPr>
        <w:pStyle w:val="EditNotes"/>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pPr>
    </w:p>
    <w:p w14:paraId="0BD3E68C" w14:textId="77777777" w:rsidR="00991BAE" w:rsidRPr="00C3620D" w:rsidRDefault="00991BAE" w:rsidP="00A9528F">
      <w:pPr>
        <w:pStyle w:val="EditNotes"/>
        <w:tabs>
          <w:tab w:val="left" w:pos="1080"/>
          <w:tab w:val="left" w:pos="1800"/>
          <w:tab w:val="left" w:pos="2520"/>
          <w:tab w:val="left" w:pos="3240"/>
          <w:tab w:val="left" w:pos="3960"/>
          <w:tab w:val="left" w:pos="4680"/>
        </w:tabs>
        <w:rPr>
          <w:color w:val="000000"/>
        </w:rPr>
      </w:pPr>
    </w:p>
    <w:p w14:paraId="5B403E6F" w14:textId="77777777" w:rsidR="00991BAE" w:rsidRPr="00B0268D" w:rsidRDefault="00991BAE" w:rsidP="00A9528F">
      <w:pPr>
        <w:pStyle w:val="CSITitleSection"/>
        <w:tabs>
          <w:tab w:val="left" w:pos="1080"/>
          <w:tab w:val="left" w:pos="1800"/>
          <w:tab w:val="left" w:pos="2520"/>
          <w:tab w:val="left" w:pos="3240"/>
          <w:tab w:val="left" w:pos="3960"/>
          <w:tab w:val="left" w:pos="4680"/>
        </w:tabs>
        <w:rPr>
          <w:rFonts w:eastAsia="MS Mincho"/>
          <w:bCs/>
          <w:color w:val="000000"/>
        </w:rPr>
      </w:pPr>
      <w:r w:rsidRPr="00B0268D">
        <w:rPr>
          <w:rFonts w:eastAsia="MS Mincho"/>
          <w:bCs/>
          <w:color w:val="000000"/>
        </w:rPr>
        <w:t>END OF SECTION</w:t>
      </w:r>
    </w:p>
    <w:sectPr w:rsidR="00991BAE" w:rsidRPr="00B0268D" w:rsidSect="00245F1C">
      <w:headerReference w:type="default" r:id="rId9"/>
      <w:footerReference w:type="even" r:id="rId10"/>
      <w:footerReference w:type="default" r:id="rId11"/>
      <w:footnotePr>
        <w:numRestart w:val="eachSect"/>
      </w:footnotePr>
      <w:type w:val="continuous"/>
      <w:pgSz w:w="12240" w:h="15840" w:code="1"/>
      <w:pgMar w:top="1260" w:right="1080" w:bottom="126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AF500" w14:textId="77777777" w:rsidR="008D655B" w:rsidRDefault="008D655B">
      <w:r>
        <w:separator/>
      </w:r>
    </w:p>
  </w:endnote>
  <w:endnote w:type="continuationSeparator" w:id="0">
    <w:p w14:paraId="1A8D0A01" w14:textId="77777777" w:rsidR="008D655B" w:rsidRDefault="008D6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Gill Sans Alt One WGL Light">
    <w:altName w:val="Segoe UI Semilight"/>
    <w:charset w:val="00"/>
    <w:family w:val="swiss"/>
    <w:pitch w:val="variable"/>
    <w:sig w:usb0="00000001" w:usb1="5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503F2" w14:textId="77777777" w:rsidR="00FB515D" w:rsidRDefault="00FB515D">
    <w:pPr>
      <w:pStyle w:val="Footer"/>
    </w:pPr>
  </w:p>
  <w:p w14:paraId="73853C18" w14:textId="77777777" w:rsidR="00FB515D" w:rsidRDefault="00FB51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0FEB2" w14:textId="06522EF1" w:rsidR="00FB515D" w:rsidRDefault="00FB515D" w:rsidP="00245F1C">
    <w:pPr>
      <w:pStyle w:val="Footer"/>
      <w:tabs>
        <w:tab w:val="clear" w:pos="9360"/>
        <w:tab w:val="right" w:pos="10080"/>
      </w:tabs>
      <w:ind w:left="-720"/>
    </w:pPr>
    <w:r>
      <w:rPr>
        <w:color w:val="FF0000"/>
      </w:rPr>
      <w:t>Project Name / Project #</w:t>
    </w:r>
    <w:r>
      <w:t xml:space="preserve"> </w:t>
    </w:r>
    <w:r>
      <w:tab/>
      <w:t xml:space="preserve">Page </w:t>
    </w:r>
    <w:r>
      <w:fldChar w:fldCharType="begin"/>
    </w:r>
    <w:r>
      <w:instrText xml:space="preserve"> PAGE </w:instrText>
    </w:r>
    <w:r>
      <w:fldChar w:fldCharType="separate"/>
    </w:r>
    <w:r>
      <w:rPr>
        <w:noProof/>
      </w:rPr>
      <w:t>13</w:t>
    </w:r>
    <w:r>
      <w:rPr>
        <w:noProof/>
      </w:rPr>
      <w:fldChar w:fldCharType="end"/>
    </w:r>
    <w:r>
      <w:t xml:space="preserve"> of </w:t>
    </w:r>
    <w:r>
      <w:rPr>
        <w:noProof/>
      </w:rPr>
      <w:fldChar w:fldCharType="begin"/>
    </w:r>
    <w:r>
      <w:rPr>
        <w:noProof/>
      </w:rPr>
      <w:instrText xml:space="preserve"> NUMPAGES </w:instrText>
    </w:r>
    <w:r>
      <w:rPr>
        <w:noProof/>
      </w:rPr>
      <w:fldChar w:fldCharType="separate"/>
    </w:r>
    <w:r>
      <w:rPr>
        <w:noProof/>
      </w:rPr>
      <w:t>58</w:t>
    </w:r>
    <w:r>
      <w:rPr>
        <w:noProof/>
      </w:rPr>
      <w:fldChar w:fldCharType="end"/>
    </w:r>
    <w:r>
      <w:tab/>
      <w:t>Lighting Control System</w:t>
    </w:r>
  </w:p>
  <w:p w14:paraId="7347BF3D" w14:textId="41FFDFD2" w:rsidR="00FB515D" w:rsidRPr="00BC165F" w:rsidRDefault="00FB515D" w:rsidP="00245F1C">
    <w:pPr>
      <w:pStyle w:val="Footer"/>
      <w:tabs>
        <w:tab w:val="clear" w:pos="9360"/>
        <w:tab w:val="right" w:pos="10080"/>
      </w:tabs>
      <w:ind w:left="-720" w:right="-360"/>
      <w:rPr>
        <w:rFonts w:ascii="Arial Narrow" w:hAnsi="Arial Narrow"/>
        <w:noProof/>
        <w:sz w:val="18"/>
        <w:szCs w:val="16"/>
      </w:rPr>
    </w:pPr>
    <w:r>
      <w:rPr>
        <w:rFonts w:ascii="Arial Narrow" w:hAnsi="Arial Narrow"/>
        <w:sz w:val="18"/>
      </w:rPr>
      <w:fldChar w:fldCharType="begin"/>
    </w:r>
    <w:r>
      <w:rPr>
        <w:rFonts w:ascii="Arial Narrow" w:hAnsi="Arial Narrow"/>
        <w:sz w:val="18"/>
      </w:rPr>
      <w:instrText xml:space="preserve"> FILENAME   \* MERGEFORMAT </w:instrText>
    </w:r>
    <w:r>
      <w:rPr>
        <w:rFonts w:ascii="Arial Narrow" w:hAnsi="Arial Narrow"/>
        <w:sz w:val="18"/>
      </w:rPr>
      <w:fldChar w:fldCharType="separate"/>
    </w:r>
    <w:r>
      <w:rPr>
        <w:rFonts w:ascii="Arial Narrow" w:hAnsi="Arial Narrow"/>
        <w:noProof/>
        <w:sz w:val="18"/>
      </w:rPr>
      <w:t>Specifications-BoilerPlate 20170318.docx</w:t>
    </w:r>
    <w:r>
      <w:rPr>
        <w:rFonts w:ascii="Arial Narrow" w:hAnsi="Arial Narrow"/>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12E22" w14:textId="77777777" w:rsidR="008D655B" w:rsidRDefault="008D655B">
      <w:r>
        <w:separator/>
      </w:r>
    </w:p>
  </w:footnote>
  <w:footnote w:type="continuationSeparator" w:id="0">
    <w:p w14:paraId="5EB494E8" w14:textId="77777777" w:rsidR="008D655B" w:rsidRDefault="008D6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59A77" w14:textId="73E181B1" w:rsidR="00FB515D" w:rsidRDefault="00FB515D" w:rsidP="00CE59D7">
    <w:pPr>
      <w:pStyle w:val="Header"/>
      <w:tabs>
        <w:tab w:val="right" w:pos="9720"/>
      </w:tabs>
      <w:ind w:left="-720"/>
    </w:pPr>
    <w:r>
      <w:rPr>
        <w:noProof/>
        <w:snapToGrid/>
      </w:rPr>
      <mc:AlternateContent>
        <mc:Choice Requires="wps">
          <w:drawing>
            <wp:anchor distT="0" distB="0" distL="114300" distR="114300" simplePos="0" relativeHeight="251659264" behindDoc="0" locked="0" layoutInCell="0" allowOverlap="1" wp14:anchorId="1B164A22" wp14:editId="52994CC0">
              <wp:simplePos x="0" y="0"/>
              <wp:positionH relativeFrom="page">
                <wp:posOffset>0</wp:posOffset>
              </wp:positionH>
              <wp:positionV relativeFrom="page">
                <wp:posOffset>190500</wp:posOffset>
              </wp:positionV>
              <wp:extent cx="7772400" cy="266700"/>
              <wp:effectExtent l="0" t="0" r="0" b="0"/>
              <wp:wrapNone/>
              <wp:docPr id="1" name="MSIPCM59aa4ecaafd23bbdb17f29f1" descr="{&quot;HashCode&quot;:-1127957265,&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E737D6" w14:textId="12F6D7C3" w:rsidR="00FB515D" w:rsidRPr="00541987" w:rsidRDefault="00FB515D" w:rsidP="00541987">
                          <w:pPr>
                            <w:jc w:val="left"/>
                            <w:rPr>
                              <w:rFonts w:ascii="Calibri" w:hAnsi="Calibri" w:cs="Calibri"/>
                              <w:color w:val="000000"/>
                              <w:sz w:val="20"/>
                            </w:rPr>
                          </w:pPr>
                          <w:r w:rsidRPr="00541987">
                            <w:rPr>
                              <w:rFonts w:ascii="Calibri" w:hAnsi="Calibri" w:cs="Calibri"/>
                              <w:color w:val="000000"/>
                              <w:sz w:val="20"/>
                            </w:rPr>
                            <w:t>Signify Classified - Internal</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B164A22" id="_x0000_t202" coordsize="21600,21600" o:spt="202" path="m,l,21600r21600,l21600,xe">
              <v:stroke joinstyle="miter"/>
              <v:path gradientshapeok="t" o:connecttype="rect"/>
            </v:shapetype>
            <v:shape id="MSIPCM59aa4ecaafd23bbdb17f29f1" o:spid="_x0000_s1026" type="#_x0000_t202" alt="{&quot;HashCode&quot;:-1127957265,&quot;Height&quot;:792.0,&quot;Width&quot;:612.0,&quot;Placement&quot;:&quot;Header&quot;,&quot;Index&quot;:&quot;Primary&quot;,&quot;Section&quot;:1,&quot;Top&quot;:0.0,&quot;Left&quot;:0.0}" style="position:absolute;left:0;text-align:left;margin-left:0;margin-top:15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hhm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" o:allowincell="f" filled="f" stroked="f" strokeweight=".5pt">
              <v:textbox inset="20pt,0,,0">
                <w:txbxContent>
                  <w:p w14:paraId="7CE737D6" w14:textId="12F6D7C3" w:rsidR="00FB515D" w:rsidRPr="00541987" w:rsidRDefault="00FB515D" w:rsidP="00541987">
                    <w:pPr>
                      <w:jc w:val="left"/>
                      <w:rPr>
                        <w:rFonts w:ascii="Calibri" w:hAnsi="Calibri" w:cs="Calibri"/>
                        <w:color w:val="000000"/>
                        <w:sz w:val="20"/>
                      </w:rPr>
                    </w:pPr>
                    <w:r w:rsidRPr="00541987">
                      <w:rPr>
                        <w:rFonts w:ascii="Calibri" w:hAnsi="Calibri" w:cs="Calibri"/>
                        <w:color w:val="000000"/>
                        <w:sz w:val="20"/>
                      </w:rPr>
                      <w:t>Signify Classified - Internal</w:t>
                    </w:r>
                  </w:p>
                </w:txbxContent>
              </v:textbox>
              <w10:wrap anchorx="page" anchory="page"/>
            </v:shape>
          </w:pict>
        </mc:Fallback>
      </mc:AlternateContent>
    </w:r>
    <w:r>
      <w:fldChar w:fldCharType="begin"/>
    </w:r>
    <w:r>
      <w:instrText xml:space="preserve"> TIME \@ "MM/dd/yyyy" </w:instrText>
    </w:r>
    <w:r>
      <w:fldChar w:fldCharType="separate"/>
    </w:r>
    <w:r w:rsidR="00644F6C">
      <w:rPr>
        <w:noProof/>
      </w:rPr>
      <w:t>05/18/2024</w:t>
    </w:r>
    <w:r>
      <w:rPr>
        <w:noProof/>
      </w:rPr>
      <w:fldChar w:fldCharType="end"/>
    </w:r>
    <w:r>
      <w:t xml:space="preserve"> – Ver. 5.x</w:t>
    </w:r>
    <w:r>
      <w:tab/>
      <w:t>Philips Lighting Systems</w:t>
    </w:r>
  </w:p>
  <w:p w14:paraId="53B3AD5B" w14:textId="77777777" w:rsidR="00FB515D" w:rsidRPr="00A64ED4" w:rsidRDefault="00FB515D" w:rsidP="00A64ED4">
    <w:pPr>
      <w:ind w:hanging="72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262E9"/>
    <w:multiLevelType w:val="hybridMultilevel"/>
    <w:tmpl w:val="C1E4F64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7DA570D"/>
    <w:multiLevelType w:val="hybridMultilevel"/>
    <w:tmpl w:val="CC1E46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A296E9F"/>
    <w:multiLevelType w:val="hybridMultilevel"/>
    <w:tmpl w:val="39DAB1C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15:restartNumberingAfterBreak="0">
    <w:nsid w:val="0E2846A8"/>
    <w:multiLevelType w:val="hybridMultilevel"/>
    <w:tmpl w:val="A8B0E4C4"/>
    <w:lvl w:ilvl="0" w:tplc="0C090001">
      <w:start w:val="1"/>
      <w:numFmt w:val="bullet"/>
      <w:lvlText w:val=""/>
      <w:lvlJc w:val="left"/>
      <w:pPr>
        <w:ind w:left="2205" w:hanging="360"/>
      </w:pPr>
      <w:rPr>
        <w:rFonts w:ascii="Symbol" w:hAnsi="Symbol" w:hint="default"/>
      </w:rPr>
    </w:lvl>
    <w:lvl w:ilvl="1" w:tplc="0C090003" w:tentative="1">
      <w:start w:val="1"/>
      <w:numFmt w:val="bullet"/>
      <w:lvlText w:val="o"/>
      <w:lvlJc w:val="left"/>
      <w:pPr>
        <w:ind w:left="2925" w:hanging="360"/>
      </w:pPr>
      <w:rPr>
        <w:rFonts w:ascii="Courier New" w:hAnsi="Courier New" w:cs="Courier New" w:hint="default"/>
      </w:rPr>
    </w:lvl>
    <w:lvl w:ilvl="2" w:tplc="0C090005" w:tentative="1">
      <w:start w:val="1"/>
      <w:numFmt w:val="bullet"/>
      <w:lvlText w:val=""/>
      <w:lvlJc w:val="left"/>
      <w:pPr>
        <w:ind w:left="3645" w:hanging="360"/>
      </w:pPr>
      <w:rPr>
        <w:rFonts w:ascii="Wingdings" w:hAnsi="Wingdings" w:hint="default"/>
      </w:rPr>
    </w:lvl>
    <w:lvl w:ilvl="3" w:tplc="0C090001" w:tentative="1">
      <w:start w:val="1"/>
      <w:numFmt w:val="bullet"/>
      <w:lvlText w:val=""/>
      <w:lvlJc w:val="left"/>
      <w:pPr>
        <w:ind w:left="4365" w:hanging="360"/>
      </w:pPr>
      <w:rPr>
        <w:rFonts w:ascii="Symbol" w:hAnsi="Symbol" w:hint="default"/>
      </w:rPr>
    </w:lvl>
    <w:lvl w:ilvl="4" w:tplc="0C090003" w:tentative="1">
      <w:start w:val="1"/>
      <w:numFmt w:val="bullet"/>
      <w:lvlText w:val="o"/>
      <w:lvlJc w:val="left"/>
      <w:pPr>
        <w:ind w:left="5085" w:hanging="360"/>
      </w:pPr>
      <w:rPr>
        <w:rFonts w:ascii="Courier New" w:hAnsi="Courier New" w:cs="Courier New" w:hint="default"/>
      </w:rPr>
    </w:lvl>
    <w:lvl w:ilvl="5" w:tplc="0C090005" w:tentative="1">
      <w:start w:val="1"/>
      <w:numFmt w:val="bullet"/>
      <w:lvlText w:val=""/>
      <w:lvlJc w:val="left"/>
      <w:pPr>
        <w:ind w:left="5805" w:hanging="360"/>
      </w:pPr>
      <w:rPr>
        <w:rFonts w:ascii="Wingdings" w:hAnsi="Wingdings" w:hint="default"/>
      </w:rPr>
    </w:lvl>
    <w:lvl w:ilvl="6" w:tplc="0C090001" w:tentative="1">
      <w:start w:val="1"/>
      <w:numFmt w:val="bullet"/>
      <w:lvlText w:val=""/>
      <w:lvlJc w:val="left"/>
      <w:pPr>
        <w:ind w:left="6525" w:hanging="360"/>
      </w:pPr>
      <w:rPr>
        <w:rFonts w:ascii="Symbol" w:hAnsi="Symbol" w:hint="default"/>
      </w:rPr>
    </w:lvl>
    <w:lvl w:ilvl="7" w:tplc="0C090003" w:tentative="1">
      <w:start w:val="1"/>
      <w:numFmt w:val="bullet"/>
      <w:lvlText w:val="o"/>
      <w:lvlJc w:val="left"/>
      <w:pPr>
        <w:ind w:left="7245" w:hanging="360"/>
      </w:pPr>
      <w:rPr>
        <w:rFonts w:ascii="Courier New" w:hAnsi="Courier New" w:cs="Courier New" w:hint="default"/>
      </w:rPr>
    </w:lvl>
    <w:lvl w:ilvl="8" w:tplc="0C090005" w:tentative="1">
      <w:start w:val="1"/>
      <w:numFmt w:val="bullet"/>
      <w:lvlText w:val=""/>
      <w:lvlJc w:val="left"/>
      <w:pPr>
        <w:ind w:left="7965" w:hanging="360"/>
      </w:pPr>
      <w:rPr>
        <w:rFonts w:ascii="Wingdings" w:hAnsi="Wingdings" w:hint="default"/>
      </w:rPr>
    </w:lvl>
  </w:abstractNum>
  <w:abstractNum w:abstractNumId="4" w15:restartNumberingAfterBreak="0">
    <w:nsid w:val="0E697528"/>
    <w:multiLevelType w:val="hybridMultilevel"/>
    <w:tmpl w:val="BC64FA8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1687141"/>
    <w:multiLevelType w:val="multilevel"/>
    <w:tmpl w:val="F092A490"/>
    <w:lvl w:ilvl="0">
      <w:start w:val="1"/>
      <w:numFmt w:val="decimal"/>
      <w:suff w:val="nothing"/>
      <w:lvlText w:val="PART %1 - "/>
      <w:lvlJc w:val="left"/>
      <w:pPr>
        <w:ind w:left="0" w:firstLine="0"/>
      </w:pPr>
      <w:rPr>
        <w:rFonts w:ascii="Arial" w:hAnsi="Arial" w:cs="Times New Roman" w:hint="default"/>
        <w:b/>
        <w:bCs w:val="0"/>
        <w:i w:val="0"/>
        <w:iCs w:val="0"/>
        <w:caps w:val="0"/>
        <w:smallCaps w:val="0"/>
        <w:strike w:val="0"/>
        <w:dstrike w:val="0"/>
        <w:noProof w:val="0"/>
        <w:snapToGrid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ind w:left="1080" w:hanging="108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584"/>
        </w:tabs>
        <w:ind w:left="1080" w:hanging="360"/>
      </w:pPr>
      <w:rPr>
        <w:rFonts w:ascii="Arial" w:hAnsi="Arial"/>
        <w:sz w:val="22"/>
      </w:rPr>
    </w:lvl>
    <w:lvl w:ilvl="3">
      <w:start w:val="1"/>
      <w:numFmt w:val="decimal"/>
      <w:lvlText w:val="%4."/>
      <w:lvlJc w:val="left"/>
      <w:pPr>
        <w:ind w:left="144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int="default"/>
      </w:rPr>
    </w:lvl>
    <w:lvl w:ilvl="5">
      <w:start w:val="1"/>
      <w:numFmt w:val="decimal"/>
      <w:lvlText w:val="%6)"/>
      <w:lvlJc w:val="left"/>
      <w:pPr>
        <w:ind w:left="216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752"/>
        </w:tabs>
        <w:ind w:left="4680" w:hanging="720"/>
      </w:pPr>
      <w:rPr>
        <w:rFonts w:hint="default"/>
      </w:rPr>
    </w:lvl>
    <w:lvl w:ilvl="7">
      <w:start w:val="1"/>
      <w:numFmt w:val="decimal"/>
      <w:lvlText w:val="(%8)"/>
      <w:lvlJc w:val="left"/>
      <w:pPr>
        <w:tabs>
          <w:tab w:val="num" w:pos="5544"/>
        </w:tabs>
        <w:ind w:left="5400" w:hanging="720"/>
      </w:pPr>
      <w:rPr>
        <w:rFonts w:hint="default"/>
      </w:rPr>
    </w:lvl>
    <w:lvl w:ilvl="8">
      <w:start w:val="1"/>
      <w:numFmt w:val="lowerLetter"/>
      <w:lvlText w:val="(%9)"/>
      <w:lvlJc w:val="left"/>
      <w:pPr>
        <w:ind w:left="6120" w:hanging="720"/>
      </w:pPr>
      <w:rPr>
        <w:rFonts w:hint="default"/>
      </w:rPr>
    </w:lvl>
  </w:abstractNum>
  <w:abstractNum w:abstractNumId="6" w15:restartNumberingAfterBreak="0">
    <w:nsid w:val="16F30EFD"/>
    <w:multiLevelType w:val="hybridMultilevel"/>
    <w:tmpl w:val="4E52F9C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7" w15:restartNumberingAfterBreak="0">
    <w:nsid w:val="1835665E"/>
    <w:multiLevelType w:val="hybridMultilevel"/>
    <w:tmpl w:val="E6CE09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A975101"/>
    <w:multiLevelType w:val="multilevel"/>
    <w:tmpl w:val="F092A490"/>
    <w:lvl w:ilvl="0">
      <w:start w:val="1"/>
      <w:numFmt w:val="decimal"/>
      <w:suff w:val="nothing"/>
      <w:lvlText w:val="PART %1 - "/>
      <w:lvlJc w:val="left"/>
      <w:pPr>
        <w:ind w:left="0" w:firstLine="0"/>
      </w:pPr>
      <w:rPr>
        <w:rFonts w:ascii="Arial" w:hAnsi="Arial" w:cs="Times New Roman" w:hint="default"/>
        <w:b/>
        <w:bCs w:val="0"/>
        <w:i w:val="0"/>
        <w:iCs w:val="0"/>
        <w:caps w:val="0"/>
        <w:smallCaps w:val="0"/>
        <w:strike w:val="0"/>
        <w:dstrike w:val="0"/>
        <w:noProof w:val="0"/>
        <w:snapToGrid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ind w:left="1080" w:hanging="108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584"/>
        </w:tabs>
        <w:ind w:left="108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4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int="default"/>
      </w:rPr>
    </w:lvl>
    <w:lvl w:ilvl="5">
      <w:start w:val="1"/>
      <w:numFmt w:val="decimal"/>
      <w:lvlText w:val="%6)"/>
      <w:lvlJc w:val="left"/>
      <w:pPr>
        <w:ind w:left="216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752"/>
        </w:tabs>
        <w:ind w:left="4680" w:hanging="720"/>
      </w:pPr>
      <w:rPr>
        <w:rFonts w:hint="default"/>
      </w:rPr>
    </w:lvl>
    <w:lvl w:ilvl="7">
      <w:start w:val="1"/>
      <w:numFmt w:val="decimal"/>
      <w:lvlText w:val="(%8)"/>
      <w:lvlJc w:val="left"/>
      <w:pPr>
        <w:tabs>
          <w:tab w:val="num" w:pos="5544"/>
        </w:tabs>
        <w:ind w:left="5400" w:hanging="720"/>
      </w:pPr>
      <w:rPr>
        <w:rFonts w:hint="default"/>
      </w:rPr>
    </w:lvl>
    <w:lvl w:ilvl="8">
      <w:start w:val="1"/>
      <w:numFmt w:val="lowerLetter"/>
      <w:lvlText w:val="(%9)"/>
      <w:lvlJc w:val="left"/>
      <w:pPr>
        <w:ind w:left="6120" w:hanging="720"/>
      </w:pPr>
      <w:rPr>
        <w:rFonts w:hint="default"/>
      </w:rPr>
    </w:lvl>
  </w:abstractNum>
  <w:abstractNum w:abstractNumId="9" w15:restartNumberingAfterBreak="0">
    <w:nsid w:val="1D381874"/>
    <w:multiLevelType w:val="multilevel"/>
    <w:tmpl w:val="F092A490"/>
    <w:lvl w:ilvl="0">
      <w:start w:val="1"/>
      <w:numFmt w:val="decimal"/>
      <w:suff w:val="nothing"/>
      <w:lvlText w:val="PART %1 - "/>
      <w:lvlJc w:val="left"/>
      <w:pPr>
        <w:ind w:left="0" w:firstLine="0"/>
      </w:pPr>
      <w:rPr>
        <w:rFonts w:ascii="Arial" w:hAnsi="Arial" w:cs="Times New Roman" w:hint="default"/>
        <w:b/>
        <w:bCs w:val="0"/>
        <w:i w:val="0"/>
        <w:iCs w:val="0"/>
        <w:caps w:val="0"/>
        <w:smallCaps w:val="0"/>
        <w:strike w:val="0"/>
        <w:dstrike w:val="0"/>
        <w:noProof w:val="0"/>
        <w:snapToGrid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ind w:left="1080" w:hanging="108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584"/>
        </w:tabs>
        <w:ind w:left="108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4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int="default"/>
      </w:rPr>
    </w:lvl>
    <w:lvl w:ilvl="5">
      <w:start w:val="1"/>
      <w:numFmt w:val="decimal"/>
      <w:lvlText w:val="%6)"/>
      <w:lvlJc w:val="left"/>
      <w:pPr>
        <w:ind w:left="216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752"/>
        </w:tabs>
        <w:ind w:left="4680" w:hanging="720"/>
      </w:pPr>
      <w:rPr>
        <w:rFonts w:hint="default"/>
      </w:rPr>
    </w:lvl>
    <w:lvl w:ilvl="7">
      <w:start w:val="1"/>
      <w:numFmt w:val="decimal"/>
      <w:lvlText w:val="(%8)"/>
      <w:lvlJc w:val="left"/>
      <w:pPr>
        <w:tabs>
          <w:tab w:val="num" w:pos="5544"/>
        </w:tabs>
        <w:ind w:left="5400" w:hanging="720"/>
      </w:pPr>
      <w:rPr>
        <w:rFonts w:hint="default"/>
      </w:rPr>
    </w:lvl>
    <w:lvl w:ilvl="8">
      <w:start w:val="1"/>
      <w:numFmt w:val="lowerLetter"/>
      <w:lvlText w:val="(%9)"/>
      <w:lvlJc w:val="left"/>
      <w:pPr>
        <w:ind w:left="6120" w:hanging="720"/>
      </w:pPr>
      <w:rPr>
        <w:rFonts w:hint="default"/>
      </w:rPr>
    </w:lvl>
  </w:abstractNum>
  <w:abstractNum w:abstractNumId="10" w15:restartNumberingAfterBreak="0">
    <w:nsid w:val="1D423074"/>
    <w:multiLevelType w:val="hybridMultilevel"/>
    <w:tmpl w:val="0CF8D13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1" w15:restartNumberingAfterBreak="0">
    <w:nsid w:val="1F1656D4"/>
    <w:multiLevelType w:val="multilevel"/>
    <w:tmpl w:val="F092A490"/>
    <w:lvl w:ilvl="0">
      <w:start w:val="1"/>
      <w:numFmt w:val="decimal"/>
      <w:suff w:val="nothing"/>
      <w:lvlText w:val="PART %1 - "/>
      <w:lvlJc w:val="left"/>
      <w:pPr>
        <w:ind w:left="0" w:firstLine="0"/>
      </w:pPr>
      <w:rPr>
        <w:rFonts w:ascii="Arial" w:hAnsi="Arial" w:cs="Times New Roman" w:hint="default"/>
        <w:b/>
        <w:bCs w:val="0"/>
        <w:i w:val="0"/>
        <w:iCs w:val="0"/>
        <w:caps w:val="0"/>
        <w:smallCaps w:val="0"/>
        <w:strike w:val="0"/>
        <w:dstrike w:val="0"/>
        <w:noProof w:val="0"/>
        <w:snapToGrid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ind w:left="1080" w:hanging="108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584"/>
        </w:tabs>
        <w:ind w:left="108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4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int="default"/>
      </w:rPr>
    </w:lvl>
    <w:lvl w:ilvl="5">
      <w:start w:val="1"/>
      <w:numFmt w:val="decimal"/>
      <w:lvlText w:val="%6)"/>
      <w:lvlJc w:val="left"/>
      <w:pPr>
        <w:ind w:left="216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752"/>
        </w:tabs>
        <w:ind w:left="4680" w:hanging="720"/>
      </w:pPr>
      <w:rPr>
        <w:rFonts w:hint="default"/>
      </w:rPr>
    </w:lvl>
    <w:lvl w:ilvl="7">
      <w:start w:val="1"/>
      <w:numFmt w:val="decimal"/>
      <w:lvlText w:val="(%8)"/>
      <w:lvlJc w:val="left"/>
      <w:pPr>
        <w:tabs>
          <w:tab w:val="num" w:pos="5544"/>
        </w:tabs>
        <w:ind w:left="5400" w:hanging="720"/>
      </w:pPr>
      <w:rPr>
        <w:rFonts w:hint="default"/>
      </w:rPr>
    </w:lvl>
    <w:lvl w:ilvl="8">
      <w:start w:val="1"/>
      <w:numFmt w:val="lowerLetter"/>
      <w:lvlText w:val="(%9)"/>
      <w:lvlJc w:val="left"/>
      <w:pPr>
        <w:ind w:left="6120" w:hanging="720"/>
      </w:pPr>
      <w:rPr>
        <w:rFonts w:hint="default"/>
      </w:rPr>
    </w:lvl>
  </w:abstractNum>
  <w:abstractNum w:abstractNumId="12" w15:restartNumberingAfterBreak="0">
    <w:nsid w:val="276E6E33"/>
    <w:multiLevelType w:val="multilevel"/>
    <w:tmpl w:val="F092A490"/>
    <w:lvl w:ilvl="0">
      <w:start w:val="1"/>
      <w:numFmt w:val="decimal"/>
      <w:suff w:val="nothing"/>
      <w:lvlText w:val="PART %1 - "/>
      <w:lvlJc w:val="left"/>
      <w:pPr>
        <w:ind w:left="0" w:firstLine="0"/>
      </w:pPr>
      <w:rPr>
        <w:rFonts w:ascii="Arial" w:hAnsi="Arial" w:cs="Times New Roman" w:hint="default"/>
        <w:b/>
        <w:bCs w:val="0"/>
        <w:i w:val="0"/>
        <w:iCs w:val="0"/>
        <w:caps w:val="0"/>
        <w:smallCaps w:val="0"/>
        <w:strike w:val="0"/>
        <w:dstrike w:val="0"/>
        <w:noProof w:val="0"/>
        <w:snapToGrid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ind w:left="1080" w:hanging="108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584"/>
        </w:tabs>
        <w:ind w:left="1080" w:hanging="360"/>
      </w:pPr>
      <w:rPr>
        <w:rFonts w:ascii="Arial" w:hAnsi="Arial"/>
        <w:sz w:val="22"/>
      </w:rPr>
    </w:lvl>
    <w:lvl w:ilvl="3">
      <w:start w:val="1"/>
      <w:numFmt w:val="decimal"/>
      <w:lvlText w:val="%4."/>
      <w:lvlJc w:val="left"/>
      <w:pPr>
        <w:ind w:left="144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int="default"/>
      </w:rPr>
    </w:lvl>
    <w:lvl w:ilvl="5">
      <w:start w:val="1"/>
      <w:numFmt w:val="decimal"/>
      <w:lvlText w:val="%6)"/>
      <w:lvlJc w:val="left"/>
      <w:pPr>
        <w:ind w:left="216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752"/>
        </w:tabs>
        <w:ind w:left="4680" w:hanging="720"/>
      </w:pPr>
      <w:rPr>
        <w:rFonts w:hint="default"/>
      </w:rPr>
    </w:lvl>
    <w:lvl w:ilvl="7">
      <w:start w:val="1"/>
      <w:numFmt w:val="decimal"/>
      <w:lvlText w:val="(%8)"/>
      <w:lvlJc w:val="left"/>
      <w:pPr>
        <w:tabs>
          <w:tab w:val="num" w:pos="5544"/>
        </w:tabs>
        <w:ind w:left="5400" w:hanging="720"/>
      </w:pPr>
      <w:rPr>
        <w:rFonts w:hint="default"/>
      </w:rPr>
    </w:lvl>
    <w:lvl w:ilvl="8">
      <w:start w:val="1"/>
      <w:numFmt w:val="lowerLetter"/>
      <w:lvlText w:val="(%9)"/>
      <w:lvlJc w:val="left"/>
      <w:pPr>
        <w:ind w:left="6120" w:hanging="720"/>
      </w:pPr>
      <w:rPr>
        <w:rFonts w:hint="default"/>
      </w:rPr>
    </w:lvl>
  </w:abstractNum>
  <w:abstractNum w:abstractNumId="13" w15:restartNumberingAfterBreak="0">
    <w:nsid w:val="293172A5"/>
    <w:multiLevelType w:val="hybridMultilevel"/>
    <w:tmpl w:val="FD7625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A9F4CE2"/>
    <w:multiLevelType w:val="multilevel"/>
    <w:tmpl w:val="DE8C3392"/>
    <w:styleLink w:val="CSISectionFormat"/>
    <w:lvl w:ilvl="0">
      <w:start w:val="1"/>
      <w:numFmt w:val="decimal"/>
      <w:suff w:val="nothing"/>
      <w:lvlText w:val="PART %1 - "/>
      <w:lvlJc w:val="left"/>
      <w:pPr>
        <w:ind w:left="0" w:firstLine="0"/>
      </w:pPr>
      <w:rPr>
        <w:rFonts w:ascii="Arial" w:hAnsi="Arial" w:cs="Times New Roman" w:hint="default"/>
        <w:b/>
        <w:bCs w:val="0"/>
        <w:i w:val="0"/>
        <w:iCs w:val="0"/>
        <w:caps w:val="0"/>
        <w:smallCaps w:val="0"/>
        <w:strike w:val="0"/>
        <w:dstrike w:val="0"/>
        <w:noProof w:val="0"/>
        <w:snapToGrid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ind w:left="720" w:hanging="720"/>
      </w:pPr>
      <w:rPr>
        <w:rFonts w:ascii="Arial" w:hAnsi="Arial" w:cs="Times New Roman" w:hint="default"/>
        <w:b/>
        <w:bCs w:val="0"/>
        <w:i w:val="0"/>
        <w:iCs w:val="0"/>
        <w:caps w:val="0"/>
        <w:smallCaps w:val="0"/>
        <w:strike w:val="0"/>
        <w:dstrike w:val="0"/>
        <w:noProof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080"/>
        </w:tabs>
        <w:ind w:left="108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4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int="default"/>
      </w:rPr>
    </w:lvl>
    <w:lvl w:ilvl="5">
      <w:start w:val="1"/>
      <w:numFmt w:val="decimal"/>
      <w:lvlText w:val="%6)"/>
      <w:lvlJc w:val="left"/>
      <w:pPr>
        <w:ind w:left="216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lowerLetter"/>
      <w:lvlText w:val="(%9)"/>
      <w:lvlJc w:val="left"/>
      <w:pPr>
        <w:ind w:left="3240" w:hanging="360"/>
      </w:pPr>
      <w:rPr>
        <w:rFonts w:hint="default"/>
      </w:rPr>
    </w:lvl>
  </w:abstractNum>
  <w:abstractNum w:abstractNumId="15" w15:restartNumberingAfterBreak="0">
    <w:nsid w:val="2AD02ADA"/>
    <w:multiLevelType w:val="multilevel"/>
    <w:tmpl w:val="F092A490"/>
    <w:lvl w:ilvl="0">
      <w:start w:val="1"/>
      <w:numFmt w:val="decimal"/>
      <w:suff w:val="nothing"/>
      <w:lvlText w:val="PART %1 - "/>
      <w:lvlJc w:val="left"/>
      <w:pPr>
        <w:ind w:left="0" w:firstLine="0"/>
      </w:pPr>
      <w:rPr>
        <w:rFonts w:ascii="Arial" w:hAnsi="Arial" w:cs="Times New Roman" w:hint="default"/>
        <w:b/>
        <w:bCs w:val="0"/>
        <w:i w:val="0"/>
        <w:iCs w:val="0"/>
        <w:caps w:val="0"/>
        <w:smallCaps w:val="0"/>
        <w:strike w:val="0"/>
        <w:dstrike w:val="0"/>
        <w:noProof w:val="0"/>
        <w:snapToGrid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ind w:left="1080" w:hanging="108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584"/>
        </w:tabs>
        <w:ind w:left="108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4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int="default"/>
      </w:rPr>
    </w:lvl>
    <w:lvl w:ilvl="5">
      <w:start w:val="1"/>
      <w:numFmt w:val="decimal"/>
      <w:lvlText w:val="%6)"/>
      <w:lvlJc w:val="left"/>
      <w:pPr>
        <w:ind w:left="216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752"/>
        </w:tabs>
        <w:ind w:left="4680" w:hanging="720"/>
      </w:pPr>
      <w:rPr>
        <w:rFonts w:hint="default"/>
      </w:rPr>
    </w:lvl>
    <w:lvl w:ilvl="7">
      <w:start w:val="1"/>
      <w:numFmt w:val="decimal"/>
      <w:lvlText w:val="(%8)"/>
      <w:lvlJc w:val="left"/>
      <w:pPr>
        <w:tabs>
          <w:tab w:val="num" w:pos="5544"/>
        </w:tabs>
        <w:ind w:left="5400" w:hanging="720"/>
      </w:pPr>
      <w:rPr>
        <w:rFonts w:hint="default"/>
      </w:rPr>
    </w:lvl>
    <w:lvl w:ilvl="8">
      <w:start w:val="1"/>
      <w:numFmt w:val="lowerLetter"/>
      <w:lvlText w:val="(%9)"/>
      <w:lvlJc w:val="left"/>
      <w:pPr>
        <w:ind w:left="6120" w:hanging="720"/>
      </w:pPr>
      <w:rPr>
        <w:rFonts w:hint="default"/>
      </w:rPr>
    </w:lvl>
  </w:abstractNum>
  <w:abstractNum w:abstractNumId="16" w15:restartNumberingAfterBreak="0">
    <w:nsid w:val="2E9073F1"/>
    <w:multiLevelType w:val="hybridMultilevel"/>
    <w:tmpl w:val="66983B1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7" w15:restartNumberingAfterBreak="0">
    <w:nsid w:val="2F6031A5"/>
    <w:multiLevelType w:val="hybridMultilevel"/>
    <w:tmpl w:val="A76668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02713A6"/>
    <w:multiLevelType w:val="multilevel"/>
    <w:tmpl w:val="F092A490"/>
    <w:lvl w:ilvl="0">
      <w:start w:val="1"/>
      <w:numFmt w:val="decimal"/>
      <w:suff w:val="nothing"/>
      <w:lvlText w:val="PART %1 - "/>
      <w:lvlJc w:val="left"/>
      <w:pPr>
        <w:ind w:left="0" w:firstLine="0"/>
      </w:pPr>
      <w:rPr>
        <w:rFonts w:ascii="Arial" w:hAnsi="Arial" w:cs="Times New Roman" w:hint="default"/>
        <w:b/>
        <w:bCs w:val="0"/>
        <w:i w:val="0"/>
        <w:iCs w:val="0"/>
        <w:caps w:val="0"/>
        <w:smallCaps w:val="0"/>
        <w:strike w:val="0"/>
        <w:dstrike w:val="0"/>
        <w:noProof w:val="0"/>
        <w:snapToGrid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ind w:left="1080" w:hanging="108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584"/>
        </w:tabs>
        <w:ind w:left="108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4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int="default"/>
      </w:rPr>
    </w:lvl>
    <w:lvl w:ilvl="5">
      <w:start w:val="1"/>
      <w:numFmt w:val="decimal"/>
      <w:lvlText w:val="%6)"/>
      <w:lvlJc w:val="left"/>
      <w:pPr>
        <w:ind w:left="216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752"/>
        </w:tabs>
        <w:ind w:left="4680" w:hanging="720"/>
      </w:pPr>
      <w:rPr>
        <w:rFonts w:hint="default"/>
      </w:rPr>
    </w:lvl>
    <w:lvl w:ilvl="7">
      <w:start w:val="1"/>
      <w:numFmt w:val="decimal"/>
      <w:lvlText w:val="(%8)"/>
      <w:lvlJc w:val="left"/>
      <w:pPr>
        <w:tabs>
          <w:tab w:val="num" w:pos="5544"/>
        </w:tabs>
        <w:ind w:left="5400" w:hanging="720"/>
      </w:pPr>
      <w:rPr>
        <w:rFonts w:hint="default"/>
      </w:rPr>
    </w:lvl>
    <w:lvl w:ilvl="8">
      <w:start w:val="1"/>
      <w:numFmt w:val="lowerLetter"/>
      <w:lvlText w:val="(%9)"/>
      <w:lvlJc w:val="left"/>
      <w:pPr>
        <w:ind w:left="6120" w:hanging="720"/>
      </w:pPr>
      <w:rPr>
        <w:rFonts w:hint="default"/>
      </w:rPr>
    </w:lvl>
  </w:abstractNum>
  <w:abstractNum w:abstractNumId="19" w15:restartNumberingAfterBreak="0">
    <w:nsid w:val="320D5AF2"/>
    <w:multiLevelType w:val="multilevel"/>
    <w:tmpl w:val="F092A490"/>
    <w:lvl w:ilvl="0">
      <w:start w:val="1"/>
      <w:numFmt w:val="decimal"/>
      <w:suff w:val="nothing"/>
      <w:lvlText w:val="PART %1 - "/>
      <w:lvlJc w:val="left"/>
      <w:pPr>
        <w:ind w:left="0" w:firstLine="0"/>
      </w:pPr>
      <w:rPr>
        <w:rFonts w:ascii="Arial" w:hAnsi="Arial" w:cs="Times New Roman" w:hint="default"/>
        <w:b/>
        <w:bCs w:val="0"/>
        <w:i w:val="0"/>
        <w:iCs w:val="0"/>
        <w:caps w:val="0"/>
        <w:smallCaps w:val="0"/>
        <w:strike w:val="0"/>
        <w:dstrike w:val="0"/>
        <w:noProof w:val="0"/>
        <w:snapToGrid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ind w:left="1080" w:hanging="108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584"/>
        </w:tabs>
        <w:ind w:left="108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4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int="default"/>
      </w:rPr>
    </w:lvl>
    <w:lvl w:ilvl="5">
      <w:start w:val="1"/>
      <w:numFmt w:val="decimal"/>
      <w:lvlText w:val="%6)"/>
      <w:lvlJc w:val="left"/>
      <w:pPr>
        <w:ind w:left="216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752"/>
        </w:tabs>
        <w:ind w:left="4680" w:hanging="720"/>
      </w:pPr>
      <w:rPr>
        <w:rFonts w:hint="default"/>
      </w:rPr>
    </w:lvl>
    <w:lvl w:ilvl="7">
      <w:start w:val="1"/>
      <w:numFmt w:val="decimal"/>
      <w:lvlText w:val="(%8)"/>
      <w:lvlJc w:val="left"/>
      <w:pPr>
        <w:tabs>
          <w:tab w:val="num" w:pos="5544"/>
        </w:tabs>
        <w:ind w:left="5400" w:hanging="720"/>
      </w:pPr>
      <w:rPr>
        <w:rFonts w:hint="default"/>
      </w:rPr>
    </w:lvl>
    <w:lvl w:ilvl="8">
      <w:start w:val="1"/>
      <w:numFmt w:val="lowerLetter"/>
      <w:lvlText w:val="(%9)"/>
      <w:lvlJc w:val="left"/>
      <w:pPr>
        <w:ind w:left="6120" w:hanging="720"/>
      </w:pPr>
      <w:rPr>
        <w:rFonts w:hint="default"/>
      </w:rPr>
    </w:lvl>
  </w:abstractNum>
  <w:abstractNum w:abstractNumId="20" w15:restartNumberingAfterBreak="0">
    <w:nsid w:val="32CC70EE"/>
    <w:multiLevelType w:val="multilevel"/>
    <w:tmpl w:val="C1CAFF50"/>
    <w:lvl w:ilvl="0">
      <w:start w:val="1"/>
      <w:numFmt w:val="decimal"/>
      <w:pStyle w:val="NumberedHeading1"/>
      <w:lvlText w:val="%1"/>
      <w:lvlJc w:val="left"/>
      <w:pPr>
        <w:ind w:left="1440" w:hanging="1440"/>
      </w:pPr>
      <w:rPr>
        <w:rFonts w:hint="default"/>
      </w:rPr>
    </w:lvl>
    <w:lvl w:ilvl="1">
      <w:start w:val="1"/>
      <w:numFmt w:val="decimal"/>
      <w:pStyle w:val="NumberedHeading2"/>
      <w:lvlText w:val="%1.%2"/>
      <w:lvlJc w:val="left"/>
      <w:pPr>
        <w:ind w:left="1440" w:hanging="1440"/>
      </w:pPr>
      <w:rPr>
        <w:rFonts w:hint="default"/>
      </w:rPr>
    </w:lvl>
    <w:lvl w:ilvl="2">
      <w:start w:val="1"/>
      <w:numFmt w:val="decimal"/>
      <w:pStyle w:val="NumberedHeading3"/>
      <w:lvlText w:val="%1.%2.%3"/>
      <w:lvlJc w:val="left"/>
      <w:pPr>
        <w:ind w:left="1440" w:hanging="1440"/>
      </w:pPr>
      <w:rPr>
        <w:rFonts w:hint="default"/>
      </w:rPr>
    </w:lvl>
    <w:lvl w:ilvl="3">
      <w:start w:val="1"/>
      <w:numFmt w:val="decimal"/>
      <w:pStyle w:val="NumberedHeading4"/>
      <w:lvlText w:val="%1.%2.%3.%4"/>
      <w:lvlJc w:val="left"/>
      <w:pPr>
        <w:ind w:left="1440" w:hanging="1440"/>
      </w:pPr>
      <w:rPr>
        <w:rFonts w:hint="default"/>
      </w:rPr>
    </w:lvl>
    <w:lvl w:ilvl="4">
      <w:start w:val="1"/>
      <w:numFmt w:val="decimal"/>
      <w:pStyle w:val="NumberedHeading5"/>
      <w:lvlText w:val="%1.%2.%3.%4.%5"/>
      <w:lvlJc w:val="left"/>
      <w:pPr>
        <w:ind w:left="1440" w:hanging="1440"/>
      </w:pPr>
      <w:rPr>
        <w:rFonts w:hint="default"/>
      </w:rPr>
    </w:lvl>
    <w:lvl w:ilvl="5">
      <w:start w:val="1"/>
      <w:numFmt w:val="decimal"/>
      <w:pStyle w:val="NumberedHeading6"/>
      <w:lvlText w:val="%1.%2.%3.%4.%5.%6"/>
      <w:lvlJc w:val="left"/>
      <w:pPr>
        <w:ind w:left="1440" w:hanging="1440"/>
      </w:pPr>
      <w:rPr>
        <w:rFonts w:hint="default"/>
      </w:rPr>
    </w:lvl>
    <w:lvl w:ilvl="6">
      <w:start w:val="1"/>
      <w:numFmt w:val="upperLetter"/>
      <w:lvlRestart w:val="0"/>
      <w:lvlText w:val="Appendix %7"/>
      <w:lvlJc w:val="left"/>
      <w:pPr>
        <w:ind w:left="1440" w:hanging="1440"/>
      </w:pPr>
      <w:rPr>
        <w:rFonts w:hint="default"/>
      </w:rPr>
    </w:lvl>
    <w:lvl w:ilvl="7">
      <w:start w:val="1"/>
      <w:numFmt w:val="decimal"/>
      <w:lvlText w:val="%7.%8"/>
      <w:lvlJc w:val="left"/>
      <w:pPr>
        <w:ind w:left="1440" w:hanging="1440"/>
      </w:pPr>
      <w:rPr>
        <w:rFonts w:hint="default"/>
      </w:rPr>
    </w:lvl>
    <w:lvl w:ilvl="8">
      <w:start w:val="1"/>
      <w:numFmt w:val="decimal"/>
      <w:lvlText w:val="%7.%8.%9"/>
      <w:lvlJc w:val="left"/>
      <w:pPr>
        <w:ind w:left="1440" w:hanging="1440"/>
      </w:pPr>
      <w:rPr>
        <w:rFonts w:hint="default"/>
      </w:rPr>
    </w:lvl>
  </w:abstractNum>
  <w:abstractNum w:abstractNumId="21" w15:restartNumberingAfterBreak="0">
    <w:nsid w:val="33D5334C"/>
    <w:multiLevelType w:val="hybridMultilevel"/>
    <w:tmpl w:val="2A6A9CF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2" w15:restartNumberingAfterBreak="0">
    <w:nsid w:val="374E76AD"/>
    <w:multiLevelType w:val="hybridMultilevel"/>
    <w:tmpl w:val="3CAAB12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3" w15:restartNumberingAfterBreak="0">
    <w:nsid w:val="39CA357C"/>
    <w:multiLevelType w:val="hybridMultilevel"/>
    <w:tmpl w:val="4CEC767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4" w15:restartNumberingAfterBreak="0">
    <w:nsid w:val="3A7E29F0"/>
    <w:multiLevelType w:val="hybridMultilevel"/>
    <w:tmpl w:val="402402D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5" w15:restartNumberingAfterBreak="0">
    <w:nsid w:val="3AF34B0B"/>
    <w:multiLevelType w:val="hybridMultilevel"/>
    <w:tmpl w:val="6038B3DC"/>
    <w:lvl w:ilvl="0" w:tplc="0409000F">
      <w:start w:val="1"/>
      <w:numFmt w:val="decimal"/>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6" w15:restartNumberingAfterBreak="0">
    <w:nsid w:val="41B16280"/>
    <w:multiLevelType w:val="hybridMultilevel"/>
    <w:tmpl w:val="246EEE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428934E9"/>
    <w:multiLevelType w:val="hybridMultilevel"/>
    <w:tmpl w:val="2210097A"/>
    <w:lvl w:ilvl="0" w:tplc="0C090001">
      <w:start w:val="1"/>
      <w:numFmt w:val="bullet"/>
      <w:lvlText w:val=""/>
      <w:lvlJc w:val="left"/>
      <w:pPr>
        <w:ind w:left="2160" w:hanging="360"/>
      </w:pPr>
      <w:rPr>
        <w:rFonts w:ascii="Symbol" w:hAnsi="Symbol" w:hint="default"/>
      </w:rPr>
    </w:lvl>
    <w:lvl w:ilvl="1" w:tplc="0C090003">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8" w15:restartNumberingAfterBreak="0">
    <w:nsid w:val="475664E6"/>
    <w:multiLevelType w:val="multilevel"/>
    <w:tmpl w:val="F092A490"/>
    <w:lvl w:ilvl="0">
      <w:start w:val="1"/>
      <w:numFmt w:val="decimal"/>
      <w:suff w:val="nothing"/>
      <w:lvlText w:val="PART %1 - "/>
      <w:lvlJc w:val="left"/>
      <w:pPr>
        <w:ind w:left="0" w:firstLine="0"/>
      </w:pPr>
      <w:rPr>
        <w:rFonts w:ascii="Arial" w:hAnsi="Arial" w:cs="Times New Roman" w:hint="default"/>
        <w:b/>
        <w:bCs w:val="0"/>
        <w:i w:val="0"/>
        <w:iCs w:val="0"/>
        <w:caps w:val="0"/>
        <w:smallCaps w:val="0"/>
        <w:strike w:val="0"/>
        <w:dstrike w:val="0"/>
        <w:noProof w:val="0"/>
        <w:snapToGrid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ind w:left="1080" w:hanging="108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584"/>
        </w:tabs>
        <w:ind w:left="108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4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int="default"/>
      </w:rPr>
    </w:lvl>
    <w:lvl w:ilvl="5">
      <w:start w:val="1"/>
      <w:numFmt w:val="decimal"/>
      <w:lvlText w:val="%6)"/>
      <w:lvlJc w:val="left"/>
      <w:pPr>
        <w:ind w:left="216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752"/>
        </w:tabs>
        <w:ind w:left="4680" w:hanging="720"/>
      </w:pPr>
      <w:rPr>
        <w:rFonts w:hint="default"/>
      </w:rPr>
    </w:lvl>
    <w:lvl w:ilvl="7">
      <w:start w:val="1"/>
      <w:numFmt w:val="decimal"/>
      <w:lvlText w:val="(%8)"/>
      <w:lvlJc w:val="left"/>
      <w:pPr>
        <w:tabs>
          <w:tab w:val="num" w:pos="5544"/>
        </w:tabs>
        <w:ind w:left="5400" w:hanging="720"/>
      </w:pPr>
      <w:rPr>
        <w:rFonts w:hint="default"/>
      </w:rPr>
    </w:lvl>
    <w:lvl w:ilvl="8">
      <w:start w:val="1"/>
      <w:numFmt w:val="lowerLetter"/>
      <w:lvlText w:val="(%9)"/>
      <w:lvlJc w:val="left"/>
      <w:pPr>
        <w:ind w:left="6120" w:hanging="720"/>
      </w:pPr>
      <w:rPr>
        <w:rFonts w:hint="default"/>
      </w:rPr>
    </w:lvl>
  </w:abstractNum>
  <w:abstractNum w:abstractNumId="29" w15:restartNumberingAfterBreak="0">
    <w:nsid w:val="4C67532A"/>
    <w:multiLevelType w:val="hybridMultilevel"/>
    <w:tmpl w:val="4E74268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0" w15:restartNumberingAfterBreak="0">
    <w:nsid w:val="4CD83E10"/>
    <w:multiLevelType w:val="multilevel"/>
    <w:tmpl w:val="F092A490"/>
    <w:lvl w:ilvl="0">
      <w:start w:val="1"/>
      <w:numFmt w:val="decimal"/>
      <w:suff w:val="nothing"/>
      <w:lvlText w:val="PART %1 - "/>
      <w:lvlJc w:val="left"/>
      <w:pPr>
        <w:ind w:left="0" w:firstLine="0"/>
      </w:pPr>
      <w:rPr>
        <w:rFonts w:ascii="Arial" w:hAnsi="Arial" w:cs="Times New Roman" w:hint="default"/>
        <w:b/>
        <w:bCs w:val="0"/>
        <w:i w:val="0"/>
        <w:iCs w:val="0"/>
        <w:caps w:val="0"/>
        <w:smallCaps w:val="0"/>
        <w:strike w:val="0"/>
        <w:dstrike w:val="0"/>
        <w:noProof w:val="0"/>
        <w:snapToGrid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ind w:left="1080" w:hanging="108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584"/>
        </w:tabs>
        <w:ind w:left="108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4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int="default"/>
      </w:rPr>
    </w:lvl>
    <w:lvl w:ilvl="5">
      <w:start w:val="1"/>
      <w:numFmt w:val="decimal"/>
      <w:lvlText w:val="%6)"/>
      <w:lvlJc w:val="left"/>
      <w:pPr>
        <w:ind w:left="216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752"/>
        </w:tabs>
        <w:ind w:left="4680" w:hanging="720"/>
      </w:pPr>
      <w:rPr>
        <w:rFonts w:hint="default"/>
      </w:rPr>
    </w:lvl>
    <w:lvl w:ilvl="7">
      <w:start w:val="1"/>
      <w:numFmt w:val="decimal"/>
      <w:lvlText w:val="(%8)"/>
      <w:lvlJc w:val="left"/>
      <w:pPr>
        <w:tabs>
          <w:tab w:val="num" w:pos="5544"/>
        </w:tabs>
        <w:ind w:left="5400" w:hanging="720"/>
      </w:pPr>
      <w:rPr>
        <w:rFonts w:hint="default"/>
      </w:rPr>
    </w:lvl>
    <w:lvl w:ilvl="8">
      <w:start w:val="1"/>
      <w:numFmt w:val="lowerLetter"/>
      <w:lvlText w:val="(%9)"/>
      <w:lvlJc w:val="left"/>
      <w:pPr>
        <w:ind w:left="6120" w:hanging="720"/>
      </w:pPr>
      <w:rPr>
        <w:rFonts w:hint="default"/>
      </w:rPr>
    </w:lvl>
  </w:abstractNum>
  <w:abstractNum w:abstractNumId="31" w15:restartNumberingAfterBreak="0">
    <w:nsid w:val="4DE63410"/>
    <w:multiLevelType w:val="hybridMultilevel"/>
    <w:tmpl w:val="0AF4B6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52747096"/>
    <w:multiLevelType w:val="hybridMultilevel"/>
    <w:tmpl w:val="FEA813D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3" w15:restartNumberingAfterBreak="0">
    <w:nsid w:val="5783B0ED"/>
    <w:multiLevelType w:val="hybridMultilevel"/>
    <w:tmpl w:val="EF6E17A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8405A06"/>
    <w:multiLevelType w:val="hybridMultilevel"/>
    <w:tmpl w:val="E2B0165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5" w15:restartNumberingAfterBreak="0">
    <w:nsid w:val="5E7F73A4"/>
    <w:multiLevelType w:val="hybridMultilevel"/>
    <w:tmpl w:val="6D0E2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607075C5"/>
    <w:multiLevelType w:val="multilevel"/>
    <w:tmpl w:val="8F1C9178"/>
    <w:lvl w:ilvl="0">
      <w:start w:val="1"/>
      <w:numFmt w:val="decimal"/>
      <w:lvlRestart w:val="0"/>
      <w:suff w:val="space"/>
      <w:lvlText w:val="PART %1 "/>
      <w:lvlJc w:val="left"/>
      <w:pPr>
        <w:ind w:left="1152" w:firstLine="0"/>
      </w:pPr>
      <w:rPr>
        <w:rFonts w:ascii="Arial" w:hAnsi="Arial" w:cs="Times New Roman" w:hint="default"/>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1134"/>
        </w:tabs>
        <w:ind w:left="1134" w:hanging="720"/>
      </w:pPr>
      <w:rPr>
        <w:rFonts w:ascii="Arial" w:hAnsi="Arial" w:cs="Times New Roman" w:hint="default"/>
        <w:b/>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BASSPARANUM5"/>
      <w:lvlText w:val="%3."/>
      <w:lvlJc w:val="left"/>
      <w:pPr>
        <w:tabs>
          <w:tab w:val="num" w:pos="1062"/>
        </w:tabs>
        <w:ind w:left="1062" w:hanging="504"/>
      </w:pPr>
      <w:rPr>
        <w:rFonts w:ascii="Arial" w:hAnsi="Arial"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ASSPARANUM6"/>
      <w:lvlText w:val="%4."/>
      <w:lvlJc w:val="left"/>
      <w:pPr>
        <w:tabs>
          <w:tab w:val="num" w:pos="1494"/>
        </w:tabs>
        <w:ind w:left="1494" w:hanging="432"/>
      </w:pPr>
      <w:rPr>
        <w:rFonts w:hint="default"/>
      </w:rPr>
    </w:lvl>
    <w:lvl w:ilvl="4">
      <w:start w:val="1"/>
      <w:numFmt w:val="lowerLetter"/>
      <w:pStyle w:val="StyleBASSPARANUM4Bold"/>
      <w:lvlText w:val="%5."/>
      <w:lvlJc w:val="left"/>
      <w:pPr>
        <w:tabs>
          <w:tab w:val="num" w:pos="1854"/>
        </w:tabs>
        <w:ind w:left="1854" w:hanging="360"/>
      </w:pPr>
      <w:rPr>
        <w:rFonts w:hint="default"/>
      </w:rPr>
    </w:lvl>
    <w:lvl w:ilvl="5">
      <w:start w:val="1"/>
      <w:numFmt w:val="decimal"/>
      <w:lvlText w:val="%6)"/>
      <w:lvlJc w:val="left"/>
      <w:pPr>
        <w:tabs>
          <w:tab w:val="num" w:pos="2214"/>
        </w:tabs>
        <w:ind w:left="2142" w:hanging="288"/>
      </w:pPr>
      <w:rPr>
        <w:rFonts w:hint="default"/>
      </w:rPr>
    </w:lvl>
    <w:lvl w:ilvl="6">
      <w:start w:val="1"/>
      <w:numFmt w:val="decimal"/>
      <w:lvlText w:val="%7"/>
      <w:lvlJc w:val="left"/>
      <w:pPr>
        <w:tabs>
          <w:tab w:val="num" w:pos="342"/>
        </w:tabs>
        <w:ind w:left="342" w:firstLine="0"/>
      </w:pPr>
      <w:rPr>
        <w:rFonts w:hint="default"/>
      </w:rPr>
    </w:lvl>
    <w:lvl w:ilvl="7">
      <w:start w:val="1"/>
      <w:numFmt w:val="decimal"/>
      <w:lvlText w:val="%8"/>
      <w:lvlJc w:val="left"/>
      <w:pPr>
        <w:tabs>
          <w:tab w:val="num" w:pos="342"/>
        </w:tabs>
        <w:ind w:left="342" w:firstLine="0"/>
      </w:pPr>
      <w:rPr>
        <w:rFonts w:hint="default"/>
      </w:rPr>
    </w:lvl>
    <w:lvl w:ilvl="8">
      <w:numFmt w:val="decimal"/>
      <w:lvlText w:val=""/>
      <w:lvlJc w:val="left"/>
      <w:pPr>
        <w:tabs>
          <w:tab w:val="num" w:pos="342"/>
        </w:tabs>
        <w:ind w:left="342" w:firstLine="0"/>
      </w:pPr>
      <w:rPr>
        <w:rFonts w:hint="default"/>
      </w:rPr>
    </w:lvl>
  </w:abstractNum>
  <w:abstractNum w:abstractNumId="37" w15:restartNumberingAfterBreak="0">
    <w:nsid w:val="62B20F77"/>
    <w:multiLevelType w:val="multilevel"/>
    <w:tmpl w:val="F092A490"/>
    <w:lvl w:ilvl="0">
      <w:start w:val="1"/>
      <w:numFmt w:val="decimal"/>
      <w:suff w:val="nothing"/>
      <w:lvlText w:val="PART %1 - "/>
      <w:lvlJc w:val="left"/>
      <w:pPr>
        <w:ind w:left="0" w:firstLine="0"/>
      </w:pPr>
      <w:rPr>
        <w:rFonts w:ascii="Arial" w:hAnsi="Arial" w:cs="Times New Roman" w:hint="default"/>
        <w:b/>
        <w:bCs w:val="0"/>
        <w:i w:val="0"/>
        <w:iCs w:val="0"/>
        <w:caps w:val="0"/>
        <w:smallCaps w:val="0"/>
        <w:strike w:val="0"/>
        <w:dstrike w:val="0"/>
        <w:noProof w:val="0"/>
        <w:snapToGrid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ind w:left="1080" w:hanging="108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584"/>
        </w:tabs>
        <w:ind w:left="108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4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int="default"/>
      </w:rPr>
    </w:lvl>
    <w:lvl w:ilvl="5">
      <w:start w:val="1"/>
      <w:numFmt w:val="decimal"/>
      <w:lvlText w:val="%6)"/>
      <w:lvlJc w:val="left"/>
      <w:pPr>
        <w:ind w:left="216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752"/>
        </w:tabs>
        <w:ind w:left="4680" w:hanging="720"/>
      </w:pPr>
      <w:rPr>
        <w:rFonts w:hint="default"/>
      </w:rPr>
    </w:lvl>
    <w:lvl w:ilvl="7">
      <w:start w:val="1"/>
      <w:numFmt w:val="decimal"/>
      <w:lvlText w:val="(%8)"/>
      <w:lvlJc w:val="left"/>
      <w:pPr>
        <w:tabs>
          <w:tab w:val="num" w:pos="5544"/>
        </w:tabs>
        <w:ind w:left="5400" w:hanging="720"/>
      </w:pPr>
      <w:rPr>
        <w:rFonts w:hint="default"/>
      </w:rPr>
    </w:lvl>
    <w:lvl w:ilvl="8">
      <w:start w:val="1"/>
      <w:numFmt w:val="lowerLetter"/>
      <w:lvlText w:val="(%9)"/>
      <w:lvlJc w:val="left"/>
      <w:pPr>
        <w:ind w:left="6120" w:hanging="720"/>
      </w:pPr>
      <w:rPr>
        <w:rFonts w:hint="default"/>
      </w:rPr>
    </w:lvl>
  </w:abstractNum>
  <w:abstractNum w:abstractNumId="38" w15:restartNumberingAfterBreak="0">
    <w:nsid w:val="64310019"/>
    <w:multiLevelType w:val="multilevel"/>
    <w:tmpl w:val="F092A490"/>
    <w:lvl w:ilvl="0">
      <w:start w:val="1"/>
      <w:numFmt w:val="decimal"/>
      <w:suff w:val="nothing"/>
      <w:lvlText w:val="PART %1 - "/>
      <w:lvlJc w:val="left"/>
      <w:pPr>
        <w:ind w:left="0" w:firstLine="0"/>
      </w:pPr>
      <w:rPr>
        <w:rFonts w:ascii="Arial" w:hAnsi="Arial" w:cs="Times New Roman" w:hint="default"/>
        <w:b/>
        <w:bCs w:val="0"/>
        <w:i w:val="0"/>
        <w:iCs w:val="0"/>
        <w:caps w:val="0"/>
        <w:smallCaps w:val="0"/>
        <w:strike w:val="0"/>
        <w:dstrike w:val="0"/>
        <w:noProof w:val="0"/>
        <w:snapToGrid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ind w:left="1080" w:hanging="108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584"/>
        </w:tabs>
        <w:ind w:left="108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4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int="default"/>
      </w:rPr>
    </w:lvl>
    <w:lvl w:ilvl="5">
      <w:start w:val="1"/>
      <w:numFmt w:val="decimal"/>
      <w:lvlText w:val="%6)"/>
      <w:lvlJc w:val="left"/>
      <w:pPr>
        <w:ind w:left="216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752"/>
        </w:tabs>
        <w:ind w:left="4680" w:hanging="720"/>
      </w:pPr>
      <w:rPr>
        <w:rFonts w:hint="default"/>
      </w:rPr>
    </w:lvl>
    <w:lvl w:ilvl="7">
      <w:start w:val="1"/>
      <w:numFmt w:val="decimal"/>
      <w:lvlText w:val="(%8)"/>
      <w:lvlJc w:val="left"/>
      <w:pPr>
        <w:tabs>
          <w:tab w:val="num" w:pos="5544"/>
        </w:tabs>
        <w:ind w:left="5400" w:hanging="720"/>
      </w:pPr>
      <w:rPr>
        <w:rFonts w:hint="default"/>
      </w:rPr>
    </w:lvl>
    <w:lvl w:ilvl="8">
      <w:start w:val="1"/>
      <w:numFmt w:val="lowerLetter"/>
      <w:lvlText w:val="(%9)"/>
      <w:lvlJc w:val="left"/>
      <w:pPr>
        <w:ind w:left="6120" w:hanging="720"/>
      </w:pPr>
      <w:rPr>
        <w:rFonts w:hint="default"/>
      </w:rPr>
    </w:lvl>
  </w:abstractNum>
  <w:abstractNum w:abstractNumId="39" w15:restartNumberingAfterBreak="0">
    <w:nsid w:val="67765504"/>
    <w:multiLevelType w:val="hybridMultilevel"/>
    <w:tmpl w:val="7800F4A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0" w15:restartNumberingAfterBreak="0">
    <w:nsid w:val="6E4D5F3E"/>
    <w:multiLevelType w:val="hybridMultilevel"/>
    <w:tmpl w:val="2386134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1" w15:restartNumberingAfterBreak="0">
    <w:nsid w:val="7382106F"/>
    <w:multiLevelType w:val="multilevel"/>
    <w:tmpl w:val="F552CE72"/>
    <w:lvl w:ilvl="0">
      <w:start w:val="1"/>
      <w:numFmt w:val="decimal"/>
      <w:pStyle w:val="CSILevel1"/>
      <w:suff w:val="nothing"/>
      <w:lvlText w:val="PART %1 - "/>
      <w:lvlJc w:val="left"/>
      <w:pPr>
        <w:ind w:left="0" w:firstLine="0"/>
      </w:pPr>
      <w:rPr>
        <w:rFonts w:ascii="Arial" w:hAnsi="Arial" w:cs="Times New Roman" w:hint="default"/>
        <w:b/>
        <w:bCs w:val="0"/>
        <w:i w:val="0"/>
        <w:iCs w:val="0"/>
        <w:caps w:val="0"/>
        <w:smallCaps w:val="0"/>
        <w:strike w:val="0"/>
        <w:dstrike w:val="0"/>
        <w:noProof w:val="0"/>
        <w:snapToGrid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pStyle w:val="CSILevel2"/>
      <w:lvlText w:val="%1.%2"/>
      <w:lvlJc w:val="left"/>
      <w:pPr>
        <w:ind w:left="720" w:hanging="720"/>
      </w:pPr>
      <w:rPr>
        <w:b w:val="0"/>
        <w:bCs w:val="0"/>
        <w:i w:val="0"/>
        <w:iCs w:val="0"/>
        <w:caps w:val="0"/>
        <w:strike w:val="0"/>
        <w:dstrike w:val="0"/>
        <w:noProof w:val="0"/>
        <w:snapToGrid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CSILevel3"/>
      <w:lvlText w:val="%3."/>
      <w:lvlJc w:val="left"/>
      <w:pPr>
        <w:tabs>
          <w:tab w:val="num" w:pos="1080"/>
        </w:tabs>
        <w:ind w:left="1080" w:hanging="360"/>
      </w:pPr>
      <w:rPr>
        <w:rFonts w:cs="Times New Roman" w:hint="default"/>
        <w:b w:val="0"/>
        <w:bCs w:val="0"/>
        <w:i w:val="0"/>
        <w:iCs w:val="0"/>
        <w:caps w:val="0"/>
        <w:smallCaps w:val="0"/>
        <w:strike w:val="0"/>
        <w:dstrike w:val="0"/>
        <w:noProof w:val="0"/>
        <w:vanish w:val="0"/>
        <w:color w:val="000000" w:themeColor="text1"/>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SILevel4"/>
      <w:lvlText w:val="%4."/>
      <w:lvlJc w:val="left"/>
      <w:pPr>
        <w:ind w:left="144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CSILevel5"/>
      <w:lvlText w:val="%5."/>
      <w:lvlJc w:val="left"/>
      <w:pPr>
        <w:ind w:left="1800" w:hanging="360"/>
      </w:pPr>
      <w:rPr>
        <w:rFonts w:hint="default"/>
      </w:rPr>
    </w:lvl>
    <w:lvl w:ilvl="5">
      <w:start w:val="1"/>
      <w:numFmt w:val="decimal"/>
      <w:pStyle w:val="CSILevel6"/>
      <w:lvlText w:val="%6)"/>
      <w:lvlJc w:val="left"/>
      <w:pPr>
        <w:ind w:left="2070" w:hanging="360"/>
      </w:pPr>
      <w:rPr>
        <w:rFonts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CSILevel7"/>
      <w:lvlText w:val="%7)"/>
      <w:lvlJc w:val="left"/>
      <w:pPr>
        <w:ind w:left="2520" w:hanging="360"/>
      </w:pPr>
      <w:rPr>
        <w:rFonts w:hint="default"/>
      </w:rPr>
    </w:lvl>
    <w:lvl w:ilvl="7">
      <w:start w:val="1"/>
      <w:numFmt w:val="decimal"/>
      <w:pStyle w:val="CSILevel8"/>
      <w:lvlText w:val="(%8)"/>
      <w:lvlJc w:val="left"/>
      <w:pPr>
        <w:ind w:left="2880" w:hanging="360"/>
      </w:pPr>
      <w:rPr>
        <w:rFonts w:hint="default"/>
      </w:rPr>
    </w:lvl>
    <w:lvl w:ilvl="8">
      <w:start w:val="1"/>
      <w:numFmt w:val="lowerLetter"/>
      <w:pStyle w:val="CSILevel9"/>
      <w:lvlText w:val="(%9)"/>
      <w:lvlJc w:val="left"/>
      <w:pPr>
        <w:ind w:left="3240" w:hanging="360"/>
      </w:pPr>
      <w:rPr>
        <w:rFonts w:hint="default"/>
      </w:rPr>
    </w:lvl>
  </w:abstractNum>
  <w:abstractNum w:abstractNumId="42" w15:restartNumberingAfterBreak="0">
    <w:nsid w:val="77D27DC8"/>
    <w:multiLevelType w:val="hybridMultilevel"/>
    <w:tmpl w:val="6616D96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3" w15:restartNumberingAfterBreak="0">
    <w:nsid w:val="79CE212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FCB5785"/>
    <w:multiLevelType w:val="hybridMultilevel"/>
    <w:tmpl w:val="91F87B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79777246">
    <w:abstractNumId w:val="36"/>
  </w:num>
  <w:num w:numId="2" w16cid:durableId="699162833">
    <w:abstractNumId w:val="41"/>
  </w:num>
  <w:num w:numId="3" w16cid:durableId="456414753">
    <w:abstractNumId w:val="15"/>
  </w:num>
  <w:num w:numId="4" w16cid:durableId="202405212">
    <w:abstractNumId w:val="14"/>
  </w:num>
  <w:num w:numId="5" w16cid:durableId="2123719211">
    <w:abstractNumId w:val="18"/>
  </w:num>
  <w:num w:numId="6" w16cid:durableId="15475279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906305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039310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398303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81992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948085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54371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6102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962230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04609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16689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709116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74462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1883262">
    <w:abstractNumId w:val="38"/>
  </w:num>
  <w:num w:numId="20" w16cid:durableId="5041284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513844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980883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49063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1583022">
    <w:abstractNumId w:val="5"/>
  </w:num>
  <w:num w:numId="25" w16cid:durableId="1626034919">
    <w:abstractNumId w:val="12"/>
  </w:num>
  <w:num w:numId="26" w16cid:durableId="2042391940">
    <w:abstractNumId w:val="9"/>
  </w:num>
  <w:num w:numId="27" w16cid:durableId="1739791988">
    <w:abstractNumId w:val="19"/>
  </w:num>
  <w:num w:numId="28" w16cid:durableId="490677730">
    <w:abstractNumId w:val="30"/>
  </w:num>
  <w:num w:numId="29" w16cid:durableId="776869111">
    <w:abstractNumId w:val="11"/>
  </w:num>
  <w:num w:numId="30" w16cid:durableId="1248346621">
    <w:abstractNumId w:val="28"/>
  </w:num>
  <w:num w:numId="31" w16cid:durableId="1370766977">
    <w:abstractNumId w:val="8"/>
  </w:num>
  <w:num w:numId="32" w16cid:durableId="1846745947">
    <w:abstractNumId w:val="37"/>
  </w:num>
  <w:num w:numId="33" w16cid:durableId="159349871">
    <w:abstractNumId w:val="41"/>
  </w:num>
  <w:num w:numId="34" w16cid:durableId="817573250">
    <w:abstractNumId w:val="41"/>
  </w:num>
  <w:num w:numId="35" w16cid:durableId="1794902224">
    <w:abstractNumId w:val="20"/>
  </w:num>
  <w:num w:numId="36" w16cid:durableId="1288395463">
    <w:abstractNumId w:val="10"/>
  </w:num>
  <w:num w:numId="37" w16cid:durableId="1929805287">
    <w:abstractNumId w:val="41"/>
  </w:num>
  <w:num w:numId="38" w16cid:durableId="67730173">
    <w:abstractNumId w:val="35"/>
  </w:num>
  <w:num w:numId="39" w16cid:durableId="643705927">
    <w:abstractNumId w:val="13"/>
  </w:num>
  <w:num w:numId="40" w16cid:durableId="1126972824">
    <w:abstractNumId w:val="3"/>
  </w:num>
  <w:num w:numId="41" w16cid:durableId="440146762">
    <w:abstractNumId w:val="44"/>
  </w:num>
  <w:num w:numId="42" w16cid:durableId="920070038">
    <w:abstractNumId w:val="34"/>
  </w:num>
  <w:num w:numId="43" w16cid:durableId="1836070694">
    <w:abstractNumId w:val="29"/>
  </w:num>
  <w:num w:numId="44" w16cid:durableId="376316010">
    <w:abstractNumId w:val="22"/>
  </w:num>
  <w:num w:numId="45" w16cid:durableId="226917661">
    <w:abstractNumId w:val="32"/>
  </w:num>
  <w:num w:numId="46" w16cid:durableId="508444591">
    <w:abstractNumId w:val="21"/>
  </w:num>
  <w:num w:numId="47" w16cid:durableId="1302538174">
    <w:abstractNumId w:val="43"/>
  </w:num>
  <w:num w:numId="48" w16cid:durableId="24450475">
    <w:abstractNumId w:val="16"/>
  </w:num>
  <w:num w:numId="49" w16cid:durableId="237251049">
    <w:abstractNumId w:val="40"/>
  </w:num>
  <w:num w:numId="50" w16cid:durableId="935098489">
    <w:abstractNumId w:val="23"/>
  </w:num>
  <w:num w:numId="51" w16cid:durableId="2114400242">
    <w:abstractNumId w:val="27"/>
  </w:num>
  <w:num w:numId="52" w16cid:durableId="910966988">
    <w:abstractNumId w:val="39"/>
  </w:num>
  <w:num w:numId="53" w16cid:durableId="1421827488">
    <w:abstractNumId w:val="42"/>
  </w:num>
  <w:num w:numId="54" w16cid:durableId="647982765">
    <w:abstractNumId w:val="0"/>
  </w:num>
  <w:num w:numId="55" w16cid:durableId="1597329433">
    <w:abstractNumId w:val="17"/>
  </w:num>
  <w:num w:numId="56" w16cid:durableId="1606571139">
    <w:abstractNumId w:val="26"/>
  </w:num>
  <w:num w:numId="57" w16cid:durableId="581642339">
    <w:abstractNumId w:val="7"/>
  </w:num>
  <w:num w:numId="58" w16cid:durableId="889729513">
    <w:abstractNumId w:val="4"/>
  </w:num>
  <w:num w:numId="59" w16cid:durableId="840268372">
    <w:abstractNumId w:val="31"/>
  </w:num>
  <w:num w:numId="60" w16cid:durableId="954170401">
    <w:abstractNumId w:val="1"/>
  </w:num>
  <w:num w:numId="61" w16cid:durableId="769931951">
    <w:abstractNumId w:val="24"/>
  </w:num>
  <w:num w:numId="62" w16cid:durableId="1287855593">
    <w:abstractNumId w:val="2"/>
  </w:num>
  <w:num w:numId="63" w16cid:durableId="1776945488">
    <w:abstractNumId w:val="6"/>
  </w:num>
  <w:num w:numId="64" w16cid:durableId="1835562936">
    <w:abstractNumId w:val="41"/>
  </w:num>
  <w:num w:numId="65" w16cid:durableId="806970847">
    <w:abstractNumId w:val="41"/>
  </w:num>
  <w:num w:numId="66" w16cid:durableId="657542336">
    <w:abstractNumId w:val="33"/>
  </w:num>
  <w:num w:numId="67" w16cid:durableId="170876754">
    <w:abstractNumId w:val="41"/>
  </w:num>
  <w:num w:numId="68" w16cid:durableId="1483622623">
    <w:abstractNumId w:val="41"/>
  </w:num>
  <w:num w:numId="69" w16cid:durableId="379671080">
    <w:abstractNumId w:val="25"/>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hul Shira">
    <w15:presenceInfo w15:providerId="AD" w15:userId="S::rahul.shira@signify.com::2d8b1d20-7895-4957-85b9-80fab9a8af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activeWritingStyle w:appName="MSWord" w:lang="en-AU" w:vendorID="64" w:dllVersion="6" w:nlCheck="1" w:checkStyle="1"/>
  <w:activeWritingStyle w:appName="MSWord" w:lang="en-AU" w:vendorID="64" w:dllVersion="0" w:nlCheck="1" w:checkStyle="0"/>
  <w:activeWritingStyle w:appName="MSWord" w:lang="de-DE" w:vendorID="64" w:dllVersion="0" w:nlCheck="1" w:checkStyle="0"/>
  <w:proofState w:spelling="clean" w:grammar="clean"/>
  <w:attachedTemplate r:id="rId1"/>
  <w:linkStyles/>
  <w:stylePaneFormatFilter w:val="1C28" w:allStyles="0" w:customStyles="0" w:latentStyles="0" w:stylesInUse="1" w:headingStyles="1" w:numberingStyles="0" w:tableStyles="0" w:directFormattingOnRuns="0" w:directFormattingOnParagraphs="0" w:directFormattingOnNumbering="1" w:directFormattingOnTables="1" w:clearFormatting="1" w:top3HeadingStyles="0" w:visibleStyles="0" w:alternateStyleNames="0"/>
  <w:defaultTabStop w:val="432"/>
  <w:doNotHyphenateCaps/>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fgDocument.ConfigStructure" w:val="[Config]&lt;CRLF&gt;Nodes=1&lt;CRLF&gt;Node1=MainNode1&lt;CRLF&gt;DefNode=MainNode1&lt;CRLF&gt;[MainNode1]&lt;CRLF&gt;Name=Default&lt;CRLF&gt;Nodes=1&lt;CRLF&gt;DefNode=MainNode1.MainNode1&lt;CRLF&gt;Node1=MainNode1.MainNode1&lt;CRLF&gt;[MainNode1.MainNode1]&lt;CRLF&gt;Name=Default&lt;CRLF&gt;"/>
    <w:docVar w:name="cfgDocument.Default.Default" w:val="&lt;CRLF&gt;[System.MainNode1.Layout1]&lt;CRLF&gt;Initialized=txt,0&lt;CRLF&gt;&lt;CRLF&gt;[System]&lt;CRLF&gt;Nodes=txt,&lt;CRLF&gt;"/>
    <w:docVar w:name="clb.IsCalibrated" w:val="0"/>
    <w:docVar w:name="clb.Options" w:val="0"/>
  </w:docVars>
  <w:rsids>
    <w:rsidRoot w:val="005B39E9"/>
    <w:rsid w:val="00000EB7"/>
    <w:rsid w:val="00003B2D"/>
    <w:rsid w:val="00003C96"/>
    <w:rsid w:val="00003F3D"/>
    <w:rsid w:val="00004F5A"/>
    <w:rsid w:val="00012C1C"/>
    <w:rsid w:val="00020587"/>
    <w:rsid w:val="00023AFA"/>
    <w:rsid w:val="000243DA"/>
    <w:rsid w:val="000278B1"/>
    <w:rsid w:val="00031AD4"/>
    <w:rsid w:val="00032825"/>
    <w:rsid w:val="0003298D"/>
    <w:rsid w:val="00033B68"/>
    <w:rsid w:val="00037DA4"/>
    <w:rsid w:val="000403F2"/>
    <w:rsid w:val="000420C6"/>
    <w:rsid w:val="00042EBA"/>
    <w:rsid w:val="0004413B"/>
    <w:rsid w:val="00045164"/>
    <w:rsid w:val="00045528"/>
    <w:rsid w:val="000504C8"/>
    <w:rsid w:val="000507C6"/>
    <w:rsid w:val="0005154D"/>
    <w:rsid w:val="00051B90"/>
    <w:rsid w:val="00051BCC"/>
    <w:rsid w:val="0005248B"/>
    <w:rsid w:val="000535CE"/>
    <w:rsid w:val="00054D48"/>
    <w:rsid w:val="00063029"/>
    <w:rsid w:val="00065097"/>
    <w:rsid w:val="000709C3"/>
    <w:rsid w:val="0007106F"/>
    <w:rsid w:val="00081348"/>
    <w:rsid w:val="000817AC"/>
    <w:rsid w:val="000846AD"/>
    <w:rsid w:val="00084C9D"/>
    <w:rsid w:val="00085CE5"/>
    <w:rsid w:val="000900A1"/>
    <w:rsid w:val="00090A81"/>
    <w:rsid w:val="0009133C"/>
    <w:rsid w:val="00091D2D"/>
    <w:rsid w:val="00092048"/>
    <w:rsid w:val="0009317B"/>
    <w:rsid w:val="000937F7"/>
    <w:rsid w:val="00094826"/>
    <w:rsid w:val="00094A21"/>
    <w:rsid w:val="0009612A"/>
    <w:rsid w:val="000969F7"/>
    <w:rsid w:val="000A27A1"/>
    <w:rsid w:val="000A3A88"/>
    <w:rsid w:val="000A483D"/>
    <w:rsid w:val="000A7CB6"/>
    <w:rsid w:val="000B1A52"/>
    <w:rsid w:val="000B1C25"/>
    <w:rsid w:val="000B2D40"/>
    <w:rsid w:val="000B4DDC"/>
    <w:rsid w:val="000B533F"/>
    <w:rsid w:val="000B7DEE"/>
    <w:rsid w:val="000C081C"/>
    <w:rsid w:val="000C49EB"/>
    <w:rsid w:val="000C4D13"/>
    <w:rsid w:val="000C4FEC"/>
    <w:rsid w:val="000C703D"/>
    <w:rsid w:val="000C75B5"/>
    <w:rsid w:val="000D2951"/>
    <w:rsid w:val="000D3706"/>
    <w:rsid w:val="000D7FE9"/>
    <w:rsid w:val="000E0A75"/>
    <w:rsid w:val="000E0C21"/>
    <w:rsid w:val="000E13AB"/>
    <w:rsid w:val="000E5113"/>
    <w:rsid w:val="000E64FA"/>
    <w:rsid w:val="000E709E"/>
    <w:rsid w:val="000E7B0E"/>
    <w:rsid w:val="000F2C0D"/>
    <w:rsid w:val="000F317E"/>
    <w:rsid w:val="000F5D3A"/>
    <w:rsid w:val="00107ACD"/>
    <w:rsid w:val="0011433C"/>
    <w:rsid w:val="001157BB"/>
    <w:rsid w:val="00116FF6"/>
    <w:rsid w:val="00120E47"/>
    <w:rsid w:val="001216AE"/>
    <w:rsid w:val="001225C4"/>
    <w:rsid w:val="00126E42"/>
    <w:rsid w:val="00127C6A"/>
    <w:rsid w:val="00132AF9"/>
    <w:rsid w:val="00133F5C"/>
    <w:rsid w:val="00136AA5"/>
    <w:rsid w:val="00136AF9"/>
    <w:rsid w:val="00142E1E"/>
    <w:rsid w:val="00146F00"/>
    <w:rsid w:val="001479B8"/>
    <w:rsid w:val="001518A3"/>
    <w:rsid w:val="0015476F"/>
    <w:rsid w:val="001547A5"/>
    <w:rsid w:val="00157352"/>
    <w:rsid w:val="001575E0"/>
    <w:rsid w:val="00157A1E"/>
    <w:rsid w:val="00161D54"/>
    <w:rsid w:val="0016235D"/>
    <w:rsid w:val="001664CB"/>
    <w:rsid w:val="001676CC"/>
    <w:rsid w:val="00167EEB"/>
    <w:rsid w:val="00171221"/>
    <w:rsid w:val="00171B96"/>
    <w:rsid w:val="001741E2"/>
    <w:rsid w:val="00174805"/>
    <w:rsid w:val="001771E7"/>
    <w:rsid w:val="001809B7"/>
    <w:rsid w:val="00181DA4"/>
    <w:rsid w:val="00181F4D"/>
    <w:rsid w:val="00182292"/>
    <w:rsid w:val="00183BDF"/>
    <w:rsid w:val="0018423A"/>
    <w:rsid w:val="00186EC9"/>
    <w:rsid w:val="00190944"/>
    <w:rsid w:val="0019120B"/>
    <w:rsid w:val="00194711"/>
    <w:rsid w:val="00194791"/>
    <w:rsid w:val="00194F6C"/>
    <w:rsid w:val="001964AF"/>
    <w:rsid w:val="00196535"/>
    <w:rsid w:val="00196673"/>
    <w:rsid w:val="00197B61"/>
    <w:rsid w:val="001A0172"/>
    <w:rsid w:val="001A06F6"/>
    <w:rsid w:val="001A1F1B"/>
    <w:rsid w:val="001A2AF5"/>
    <w:rsid w:val="001A50DB"/>
    <w:rsid w:val="001A746E"/>
    <w:rsid w:val="001B3688"/>
    <w:rsid w:val="001B4866"/>
    <w:rsid w:val="001B50BF"/>
    <w:rsid w:val="001B58D6"/>
    <w:rsid w:val="001B6696"/>
    <w:rsid w:val="001B6EC1"/>
    <w:rsid w:val="001B7C58"/>
    <w:rsid w:val="001C205D"/>
    <w:rsid w:val="001C5451"/>
    <w:rsid w:val="001C5A4B"/>
    <w:rsid w:val="001D0AA1"/>
    <w:rsid w:val="001D0FF1"/>
    <w:rsid w:val="001D1FC0"/>
    <w:rsid w:val="001D2A16"/>
    <w:rsid w:val="001D342E"/>
    <w:rsid w:val="001D4E1A"/>
    <w:rsid w:val="001D5621"/>
    <w:rsid w:val="001E4193"/>
    <w:rsid w:val="001E4426"/>
    <w:rsid w:val="001E550D"/>
    <w:rsid w:val="001E76AE"/>
    <w:rsid w:val="001F01F0"/>
    <w:rsid w:val="001F0845"/>
    <w:rsid w:val="001F0E67"/>
    <w:rsid w:val="0020004C"/>
    <w:rsid w:val="00201851"/>
    <w:rsid w:val="002057D1"/>
    <w:rsid w:val="002102B1"/>
    <w:rsid w:val="00211F1C"/>
    <w:rsid w:val="00214420"/>
    <w:rsid w:val="00215AD7"/>
    <w:rsid w:val="00221509"/>
    <w:rsid w:val="002232C4"/>
    <w:rsid w:val="00230EC9"/>
    <w:rsid w:val="00232E23"/>
    <w:rsid w:val="002353DF"/>
    <w:rsid w:val="00235955"/>
    <w:rsid w:val="00236F1D"/>
    <w:rsid w:val="002379EC"/>
    <w:rsid w:val="00237F55"/>
    <w:rsid w:val="002415CB"/>
    <w:rsid w:val="00241796"/>
    <w:rsid w:val="0024214D"/>
    <w:rsid w:val="00242A64"/>
    <w:rsid w:val="002430D0"/>
    <w:rsid w:val="00244ADD"/>
    <w:rsid w:val="00245F1C"/>
    <w:rsid w:val="00246663"/>
    <w:rsid w:val="0025135C"/>
    <w:rsid w:val="002515CA"/>
    <w:rsid w:val="00251693"/>
    <w:rsid w:val="00253111"/>
    <w:rsid w:val="0025456E"/>
    <w:rsid w:val="002567A6"/>
    <w:rsid w:val="0026279F"/>
    <w:rsid w:val="00266C7A"/>
    <w:rsid w:val="00271C8C"/>
    <w:rsid w:val="00277E0B"/>
    <w:rsid w:val="00284AB6"/>
    <w:rsid w:val="00285734"/>
    <w:rsid w:val="00286E83"/>
    <w:rsid w:val="00287398"/>
    <w:rsid w:val="0028770F"/>
    <w:rsid w:val="00287EDB"/>
    <w:rsid w:val="002917ED"/>
    <w:rsid w:val="00291836"/>
    <w:rsid w:val="00292087"/>
    <w:rsid w:val="002930E1"/>
    <w:rsid w:val="00294A5F"/>
    <w:rsid w:val="002952AC"/>
    <w:rsid w:val="00296085"/>
    <w:rsid w:val="00296231"/>
    <w:rsid w:val="00296C3A"/>
    <w:rsid w:val="00297AAE"/>
    <w:rsid w:val="00297DC9"/>
    <w:rsid w:val="002A0655"/>
    <w:rsid w:val="002A2698"/>
    <w:rsid w:val="002A28F0"/>
    <w:rsid w:val="002A5926"/>
    <w:rsid w:val="002A6037"/>
    <w:rsid w:val="002B070B"/>
    <w:rsid w:val="002B15DB"/>
    <w:rsid w:val="002B31C3"/>
    <w:rsid w:val="002B5161"/>
    <w:rsid w:val="002B746B"/>
    <w:rsid w:val="002B7789"/>
    <w:rsid w:val="002B7AC2"/>
    <w:rsid w:val="002C3A24"/>
    <w:rsid w:val="002C5B2C"/>
    <w:rsid w:val="002C6FA8"/>
    <w:rsid w:val="002C7FEA"/>
    <w:rsid w:val="002D005D"/>
    <w:rsid w:val="002D1325"/>
    <w:rsid w:val="002D1B8A"/>
    <w:rsid w:val="002D2C4E"/>
    <w:rsid w:val="002D51A1"/>
    <w:rsid w:val="002D524C"/>
    <w:rsid w:val="002E0B02"/>
    <w:rsid w:val="002E230D"/>
    <w:rsid w:val="002E61E5"/>
    <w:rsid w:val="002F061B"/>
    <w:rsid w:val="002F0742"/>
    <w:rsid w:val="002F2844"/>
    <w:rsid w:val="002F57C2"/>
    <w:rsid w:val="002F5B3A"/>
    <w:rsid w:val="002F6B2E"/>
    <w:rsid w:val="003000C9"/>
    <w:rsid w:val="00300731"/>
    <w:rsid w:val="003009BB"/>
    <w:rsid w:val="0030332E"/>
    <w:rsid w:val="003050AB"/>
    <w:rsid w:val="00305B89"/>
    <w:rsid w:val="00305D6E"/>
    <w:rsid w:val="00305D77"/>
    <w:rsid w:val="00307109"/>
    <w:rsid w:val="003117B8"/>
    <w:rsid w:val="00312771"/>
    <w:rsid w:val="00312FA7"/>
    <w:rsid w:val="003153A0"/>
    <w:rsid w:val="00316D80"/>
    <w:rsid w:val="00321E46"/>
    <w:rsid w:val="003230E6"/>
    <w:rsid w:val="00323780"/>
    <w:rsid w:val="0032674D"/>
    <w:rsid w:val="003278E4"/>
    <w:rsid w:val="00327949"/>
    <w:rsid w:val="00327F07"/>
    <w:rsid w:val="003301D0"/>
    <w:rsid w:val="003307AF"/>
    <w:rsid w:val="00330937"/>
    <w:rsid w:val="003314B2"/>
    <w:rsid w:val="00332B4E"/>
    <w:rsid w:val="0033537F"/>
    <w:rsid w:val="003354B8"/>
    <w:rsid w:val="00335DFA"/>
    <w:rsid w:val="00340FEE"/>
    <w:rsid w:val="00341AD7"/>
    <w:rsid w:val="00342354"/>
    <w:rsid w:val="0035366D"/>
    <w:rsid w:val="00353CF2"/>
    <w:rsid w:val="00365F08"/>
    <w:rsid w:val="00366D35"/>
    <w:rsid w:val="003673C4"/>
    <w:rsid w:val="00371D66"/>
    <w:rsid w:val="00373E84"/>
    <w:rsid w:val="00375C7E"/>
    <w:rsid w:val="0037621E"/>
    <w:rsid w:val="00377A90"/>
    <w:rsid w:val="00377AF1"/>
    <w:rsid w:val="00381062"/>
    <w:rsid w:val="0038334E"/>
    <w:rsid w:val="0038443A"/>
    <w:rsid w:val="0038515D"/>
    <w:rsid w:val="00387385"/>
    <w:rsid w:val="00391F94"/>
    <w:rsid w:val="00393E47"/>
    <w:rsid w:val="00395560"/>
    <w:rsid w:val="0039588D"/>
    <w:rsid w:val="0039717D"/>
    <w:rsid w:val="00397BDF"/>
    <w:rsid w:val="003A112F"/>
    <w:rsid w:val="003A5F5A"/>
    <w:rsid w:val="003A6C4E"/>
    <w:rsid w:val="003A78EB"/>
    <w:rsid w:val="003B251A"/>
    <w:rsid w:val="003B2E08"/>
    <w:rsid w:val="003B39C1"/>
    <w:rsid w:val="003B3E36"/>
    <w:rsid w:val="003B4A6F"/>
    <w:rsid w:val="003B5904"/>
    <w:rsid w:val="003C2623"/>
    <w:rsid w:val="003C30A7"/>
    <w:rsid w:val="003C686D"/>
    <w:rsid w:val="003C731A"/>
    <w:rsid w:val="003C7BB9"/>
    <w:rsid w:val="003D0C8E"/>
    <w:rsid w:val="003D1D56"/>
    <w:rsid w:val="003D2168"/>
    <w:rsid w:val="003D2DE8"/>
    <w:rsid w:val="003D4348"/>
    <w:rsid w:val="003D4635"/>
    <w:rsid w:val="003D47D5"/>
    <w:rsid w:val="003E08CA"/>
    <w:rsid w:val="003E0DC4"/>
    <w:rsid w:val="003E2E31"/>
    <w:rsid w:val="003F04F5"/>
    <w:rsid w:val="003F213D"/>
    <w:rsid w:val="003F2876"/>
    <w:rsid w:val="003F3F30"/>
    <w:rsid w:val="003F6251"/>
    <w:rsid w:val="00400615"/>
    <w:rsid w:val="004034B2"/>
    <w:rsid w:val="004117C0"/>
    <w:rsid w:val="00413E13"/>
    <w:rsid w:val="0041481D"/>
    <w:rsid w:val="004162B6"/>
    <w:rsid w:val="004175FE"/>
    <w:rsid w:val="00420B57"/>
    <w:rsid w:val="00421FB9"/>
    <w:rsid w:val="00422652"/>
    <w:rsid w:val="004255BF"/>
    <w:rsid w:val="00427422"/>
    <w:rsid w:val="00431923"/>
    <w:rsid w:val="00433388"/>
    <w:rsid w:val="0043458C"/>
    <w:rsid w:val="004349D5"/>
    <w:rsid w:val="00435A22"/>
    <w:rsid w:val="0043648A"/>
    <w:rsid w:val="00437366"/>
    <w:rsid w:val="00437B15"/>
    <w:rsid w:val="00440CE9"/>
    <w:rsid w:val="00443333"/>
    <w:rsid w:val="0044363C"/>
    <w:rsid w:val="00450C79"/>
    <w:rsid w:val="004515FC"/>
    <w:rsid w:val="0045239E"/>
    <w:rsid w:val="0045475A"/>
    <w:rsid w:val="00455D53"/>
    <w:rsid w:val="00456D52"/>
    <w:rsid w:val="004612AF"/>
    <w:rsid w:val="00463BE2"/>
    <w:rsid w:val="00463E68"/>
    <w:rsid w:val="004664CE"/>
    <w:rsid w:val="004672C8"/>
    <w:rsid w:val="00477FE1"/>
    <w:rsid w:val="004811A2"/>
    <w:rsid w:val="00483AE2"/>
    <w:rsid w:val="004860DA"/>
    <w:rsid w:val="00487917"/>
    <w:rsid w:val="004906DE"/>
    <w:rsid w:val="00490BBE"/>
    <w:rsid w:val="00492A30"/>
    <w:rsid w:val="0049613C"/>
    <w:rsid w:val="004970E2"/>
    <w:rsid w:val="004A0B83"/>
    <w:rsid w:val="004A5855"/>
    <w:rsid w:val="004A5DB9"/>
    <w:rsid w:val="004B052E"/>
    <w:rsid w:val="004B1DDC"/>
    <w:rsid w:val="004B38EB"/>
    <w:rsid w:val="004B473F"/>
    <w:rsid w:val="004B5CF3"/>
    <w:rsid w:val="004B6C9C"/>
    <w:rsid w:val="004B7621"/>
    <w:rsid w:val="004B7BC7"/>
    <w:rsid w:val="004C1F24"/>
    <w:rsid w:val="004C3504"/>
    <w:rsid w:val="004C44DE"/>
    <w:rsid w:val="004C4770"/>
    <w:rsid w:val="004C5510"/>
    <w:rsid w:val="004C5772"/>
    <w:rsid w:val="004C68DF"/>
    <w:rsid w:val="004D05E4"/>
    <w:rsid w:val="004D0DCA"/>
    <w:rsid w:val="004D44B2"/>
    <w:rsid w:val="004D49AB"/>
    <w:rsid w:val="004D4CB4"/>
    <w:rsid w:val="004D7797"/>
    <w:rsid w:val="004E0C93"/>
    <w:rsid w:val="004E1E99"/>
    <w:rsid w:val="004E2A21"/>
    <w:rsid w:val="004E2F57"/>
    <w:rsid w:val="004E45DB"/>
    <w:rsid w:val="004E5676"/>
    <w:rsid w:val="004E642F"/>
    <w:rsid w:val="004E6510"/>
    <w:rsid w:val="004E732B"/>
    <w:rsid w:val="004E7330"/>
    <w:rsid w:val="004E797C"/>
    <w:rsid w:val="004F27E8"/>
    <w:rsid w:val="004F66C7"/>
    <w:rsid w:val="004F7803"/>
    <w:rsid w:val="005037C4"/>
    <w:rsid w:val="005038DE"/>
    <w:rsid w:val="00505A12"/>
    <w:rsid w:val="0050660B"/>
    <w:rsid w:val="005126CF"/>
    <w:rsid w:val="00513E45"/>
    <w:rsid w:val="00514C0B"/>
    <w:rsid w:val="00514F37"/>
    <w:rsid w:val="00517199"/>
    <w:rsid w:val="005221B5"/>
    <w:rsid w:val="005227E3"/>
    <w:rsid w:val="0052484B"/>
    <w:rsid w:val="00524E05"/>
    <w:rsid w:val="0052535C"/>
    <w:rsid w:val="00525EE4"/>
    <w:rsid w:val="005267C8"/>
    <w:rsid w:val="00533CED"/>
    <w:rsid w:val="0053446C"/>
    <w:rsid w:val="005344E9"/>
    <w:rsid w:val="00534505"/>
    <w:rsid w:val="00536692"/>
    <w:rsid w:val="00536B6F"/>
    <w:rsid w:val="005400B4"/>
    <w:rsid w:val="005408B3"/>
    <w:rsid w:val="00541987"/>
    <w:rsid w:val="00542A6B"/>
    <w:rsid w:val="005443D5"/>
    <w:rsid w:val="005444D6"/>
    <w:rsid w:val="005452BC"/>
    <w:rsid w:val="00546321"/>
    <w:rsid w:val="00551297"/>
    <w:rsid w:val="00555B62"/>
    <w:rsid w:val="00555F7D"/>
    <w:rsid w:val="00556348"/>
    <w:rsid w:val="00560472"/>
    <w:rsid w:val="00563FC1"/>
    <w:rsid w:val="005642AE"/>
    <w:rsid w:val="0056716F"/>
    <w:rsid w:val="00571F75"/>
    <w:rsid w:val="005723C4"/>
    <w:rsid w:val="00573161"/>
    <w:rsid w:val="00573E4C"/>
    <w:rsid w:val="005756AA"/>
    <w:rsid w:val="00575FCA"/>
    <w:rsid w:val="005766A0"/>
    <w:rsid w:val="005779DE"/>
    <w:rsid w:val="00582681"/>
    <w:rsid w:val="005828F6"/>
    <w:rsid w:val="00584D92"/>
    <w:rsid w:val="005859E1"/>
    <w:rsid w:val="00585D62"/>
    <w:rsid w:val="0059099A"/>
    <w:rsid w:val="00591249"/>
    <w:rsid w:val="005932E8"/>
    <w:rsid w:val="0059382F"/>
    <w:rsid w:val="005958F0"/>
    <w:rsid w:val="00595F48"/>
    <w:rsid w:val="005961F0"/>
    <w:rsid w:val="0059754A"/>
    <w:rsid w:val="005A10A7"/>
    <w:rsid w:val="005A26AD"/>
    <w:rsid w:val="005A3B3B"/>
    <w:rsid w:val="005A53C2"/>
    <w:rsid w:val="005A5AE6"/>
    <w:rsid w:val="005A7256"/>
    <w:rsid w:val="005B0DF6"/>
    <w:rsid w:val="005B2F12"/>
    <w:rsid w:val="005B39E9"/>
    <w:rsid w:val="005B45FB"/>
    <w:rsid w:val="005B4D87"/>
    <w:rsid w:val="005B5479"/>
    <w:rsid w:val="005B5A70"/>
    <w:rsid w:val="005C5F37"/>
    <w:rsid w:val="005C6E5A"/>
    <w:rsid w:val="005C79D3"/>
    <w:rsid w:val="005C7F87"/>
    <w:rsid w:val="005D0433"/>
    <w:rsid w:val="005D2E20"/>
    <w:rsid w:val="005D34DD"/>
    <w:rsid w:val="005D7ECD"/>
    <w:rsid w:val="005E06A9"/>
    <w:rsid w:val="005E1CBB"/>
    <w:rsid w:val="005E26CF"/>
    <w:rsid w:val="005E2F9D"/>
    <w:rsid w:val="005E3C47"/>
    <w:rsid w:val="005F35B2"/>
    <w:rsid w:val="005F408D"/>
    <w:rsid w:val="005F4B4A"/>
    <w:rsid w:val="005F54FD"/>
    <w:rsid w:val="00602255"/>
    <w:rsid w:val="006024AD"/>
    <w:rsid w:val="00603BC7"/>
    <w:rsid w:val="00610E85"/>
    <w:rsid w:val="00611B39"/>
    <w:rsid w:val="0061205E"/>
    <w:rsid w:val="0061486E"/>
    <w:rsid w:val="0061596F"/>
    <w:rsid w:val="006200F3"/>
    <w:rsid w:val="00621F19"/>
    <w:rsid w:val="00623476"/>
    <w:rsid w:val="00623C75"/>
    <w:rsid w:val="00627C8F"/>
    <w:rsid w:val="00642214"/>
    <w:rsid w:val="00642DD9"/>
    <w:rsid w:val="00644CC0"/>
    <w:rsid w:val="00644E8B"/>
    <w:rsid w:val="00644F6C"/>
    <w:rsid w:val="00646A51"/>
    <w:rsid w:val="00646C5A"/>
    <w:rsid w:val="00647A13"/>
    <w:rsid w:val="00650D7C"/>
    <w:rsid w:val="00651697"/>
    <w:rsid w:val="006518A3"/>
    <w:rsid w:val="00652143"/>
    <w:rsid w:val="006528AA"/>
    <w:rsid w:val="00655797"/>
    <w:rsid w:val="006617EB"/>
    <w:rsid w:val="00662CE3"/>
    <w:rsid w:val="00665CE1"/>
    <w:rsid w:val="00666A74"/>
    <w:rsid w:val="00673106"/>
    <w:rsid w:val="0067388F"/>
    <w:rsid w:val="00674DCE"/>
    <w:rsid w:val="00676E86"/>
    <w:rsid w:val="0068122F"/>
    <w:rsid w:val="00681BA1"/>
    <w:rsid w:val="006832E7"/>
    <w:rsid w:val="00685576"/>
    <w:rsid w:val="006855A3"/>
    <w:rsid w:val="006872EF"/>
    <w:rsid w:val="006876A6"/>
    <w:rsid w:val="00693CA1"/>
    <w:rsid w:val="00694706"/>
    <w:rsid w:val="006A03AD"/>
    <w:rsid w:val="006A317A"/>
    <w:rsid w:val="006A45C1"/>
    <w:rsid w:val="006B03C9"/>
    <w:rsid w:val="006B151C"/>
    <w:rsid w:val="006B1FB6"/>
    <w:rsid w:val="006B47D4"/>
    <w:rsid w:val="006C3A07"/>
    <w:rsid w:val="006C7808"/>
    <w:rsid w:val="006C7B16"/>
    <w:rsid w:val="006D1A28"/>
    <w:rsid w:val="006D2EAA"/>
    <w:rsid w:val="006D385E"/>
    <w:rsid w:val="006D6432"/>
    <w:rsid w:val="006E0E54"/>
    <w:rsid w:val="006E0EBB"/>
    <w:rsid w:val="006E3D59"/>
    <w:rsid w:val="006E7126"/>
    <w:rsid w:val="006F0588"/>
    <w:rsid w:val="007022BF"/>
    <w:rsid w:val="00702429"/>
    <w:rsid w:val="00702BFA"/>
    <w:rsid w:val="00705CC8"/>
    <w:rsid w:val="007111AD"/>
    <w:rsid w:val="0071401A"/>
    <w:rsid w:val="00714A20"/>
    <w:rsid w:val="00714B8B"/>
    <w:rsid w:val="00714BE6"/>
    <w:rsid w:val="00715034"/>
    <w:rsid w:val="007157CC"/>
    <w:rsid w:val="007211F9"/>
    <w:rsid w:val="00723912"/>
    <w:rsid w:val="0073107E"/>
    <w:rsid w:val="0073230B"/>
    <w:rsid w:val="0073524D"/>
    <w:rsid w:val="00735831"/>
    <w:rsid w:val="00735938"/>
    <w:rsid w:val="00740F0F"/>
    <w:rsid w:val="00742074"/>
    <w:rsid w:val="00745025"/>
    <w:rsid w:val="00747D3F"/>
    <w:rsid w:val="007501F3"/>
    <w:rsid w:val="007511E6"/>
    <w:rsid w:val="00751D69"/>
    <w:rsid w:val="0075203E"/>
    <w:rsid w:val="00757F0F"/>
    <w:rsid w:val="007612C5"/>
    <w:rsid w:val="00762064"/>
    <w:rsid w:val="00763022"/>
    <w:rsid w:val="007645FA"/>
    <w:rsid w:val="00767741"/>
    <w:rsid w:val="00770A17"/>
    <w:rsid w:val="00780449"/>
    <w:rsid w:val="0078052D"/>
    <w:rsid w:val="007815AC"/>
    <w:rsid w:val="00781E0E"/>
    <w:rsid w:val="00783A90"/>
    <w:rsid w:val="0078453A"/>
    <w:rsid w:val="00786A1E"/>
    <w:rsid w:val="0079236A"/>
    <w:rsid w:val="0079282B"/>
    <w:rsid w:val="00796276"/>
    <w:rsid w:val="007962F0"/>
    <w:rsid w:val="007A0AAF"/>
    <w:rsid w:val="007A1E05"/>
    <w:rsid w:val="007A22FE"/>
    <w:rsid w:val="007A2E18"/>
    <w:rsid w:val="007A5114"/>
    <w:rsid w:val="007A53A5"/>
    <w:rsid w:val="007A62B1"/>
    <w:rsid w:val="007A6669"/>
    <w:rsid w:val="007A747C"/>
    <w:rsid w:val="007B2740"/>
    <w:rsid w:val="007B31E7"/>
    <w:rsid w:val="007B32E1"/>
    <w:rsid w:val="007B4290"/>
    <w:rsid w:val="007B45F4"/>
    <w:rsid w:val="007B50E1"/>
    <w:rsid w:val="007B7543"/>
    <w:rsid w:val="007C091A"/>
    <w:rsid w:val="007C16F7"/>
    <w:rsid w:val="007C6666"/>
    <w:rsid w:val="007C6A96"/>
    <w:rsid w:val="007C6F7D"/>
    <w:rsid w:val="007D0EAA"/>
    <w:rsid w:val="007D1086"/>
    <w:rsid w:val="007D31EE"/>
    <w:rsid w:val="007D5921"/>
    <w:rsid w:val="007D70D2"/>
    <w:rsid w:val="007E132E"/>
    <w:rsid w:val="007E1F6D"/>
    <w:rsid w:val="007E4B76"/>
    <w:rsid w:val="007F0172"/>
    <w:rsid w:val="007F46DB"/>
    <w:rsid w:val="007F4908"/>
    <w:rsid w:val="007F5214"/>
    <w:rsid w:val="007F6FB8"/>
    <w:rsid w:val="00804519"/>
    <w:rsid w:val="00810F96"/>
    <w:rsid w:val="008126F6"/>
    <w:rsid w:val="00813A95"/>
    <w:rsid w:val="008145DC"/>
    <w:rsid w:val="008154FC"/>
    <w:rsid w:val="0081572D"/>
    <w:rsid w:val="00822498"/>
    <w:rsid w:val="0082752C"/>
    <w:rsid w:val="008311BB"/>
    <w:rsid w:val="00833D05"/>
    <w:rsid w:val="0083421A"/>
    <w:rsid w:val="008357D5"/>
    <w:rsid w:val="008364FB"/>
    <w:rsid w:val="00842A07"/>
    <w:rsid w:val="00845914"/>
    <w:rsid w:val="0084704E"/>
    <w:rsid w:val="0084773F"/>
    <w:rsid w:val="00847AB5"/>
    <w:rsid w:val="008502FE"/>
    <w:rsid w:val="008521BD"/>
    <w:rsid w:val="008530DE"/>
    <w:rsid w:val="00855A6F"/>
    <w:rsid w:val="0086147E"/>
    <w:rsid w:val="00863B7C"/>
    <w:rsid w:val="008644CA"/>
    <w:rsid w:val="00864BD2"/>
    <w:rsid w:val="00866761"/>
    <w:rsid w:val="00866A62"/>
    <w:rsid w:val="00867B23"/>
    <w:rsid w:val="00870B40"/>
    <w:rsid w:val="00872822"/>
    <w:rsid w:val="0087470F"/>
    <w:rsid w:val="00874CD9"/>
    <w:rsid w:val="00875F91"/>
    <w:rsid w:val="008769D2"/>
    <w:rsid w:val="008800F1"/>
    <w:rsid w:val="00884211"/>
    <w:rsid w:val="00894819"/>
    <w:rsid w:val="00894C6A"/>
    <w:rsid w:val="00894EA8"/>
    <w:rsid w:val="00895CC1"/>
    <w:rsid w:val="008A09B7"/>
    <w:rsid w:val="008A108D"/>
    <w:rsid w:val="008A18EF"/>
    <w:rsid w:val="008A43DA"/>
    <w:rsid w:val="008A5920"/>
    <w:rsid w:val="008A634E"/>
    <w:rsid w:val="008A7501"/>
    <w:rsid w:val="008B1B2E"/>
    <w:rsid w:val="008B555E"/>
    <w:rsid w:val="008B7823"/>
    <w:rsid w:val="008C0DB3"/>
    <w:rsid w:val="008C29F9"/>
    <w:rsid w:val="008C3204"/>
    <w:rsid w:val="008C4E7E"/>
    <w:rsid w:val="008C6F3E"/>
    <w:rsid w:val="008D0067"/>
    <w:rsid w:val="008D2F4C"/>
    <w:rsid w:val="008D5AC4"/>
    <w:rsid w:val="008D655B"/>
    <w:rsid w:val="008D744A"/>
    <w:rsid w:val="008D7DD7"/>
    <w:rsid w:val="008E1D67"/>
    <w:rsid w:val="008E2CA4"/>
    <w:rsid w:val="008F1238"/>
    <w:rsid w:val="008F2CC9"/>
    <w:rsid w:val="008F4988"/>
    <w:rsid w:val="008F4C04"/>
    <w:rsid w:val="008F5186"/>
    <w:rsid w:val="00902332"/>
    <w:rsid w:val="00903623"/>
    <w:rsid w:val="009058FA"/>
    <w:rsid w:val="0090667F"/>
    <w:rsid w:val="0090679C"/>
    <w:rsid w:val="009077D3"/>
    <w:rsid w:val="00911D41"/>
    <w:rsid w:val="00914B0C"/>
    <w:rsid w:val="00915322"/>
    <w:rsid w:val="009173C6"/>
    <w:rsid w:val="00920576"/>
    <w:rsid w:val="0092512F"/>
    <w:rsid w:val="00926126"/>
    <w:rsid w:val="00933BFB"/>
    <w:rsid w:val="009350ED"/>
    <w:rsid w:val="00937CF4"/>
    <w:rsid w:val="00940880"/>
    <w:rsid w:val="00942625"/>
    <w:rsid w:val="00943A66"/>
    <w:rsid w:val="00946C3C"/>
    <w:rsid w:val="00947513"/>
    <w:rsid w:val="00947DFA"/>
    <w:rsid w:val="00954C0F"/>
    <w:rsid w:val="00956902"/>
    <w:rsid w:val="00956A80"/>
    <w:rsid w:val="009573CE"/>
    <w:rsid w:val="009631B7"/>
    <w:rsid w:val="00963ADF"/>
    <w:rsid w:val="009640E6"/>
    <w:rsid w:val="00964D2E"/>
    <w:rsid w:val="00964E3B"/>
    <w:rsid w:val="009650A0"/>
    <w:rsid w:val="00965CB4"/>
    <w:rsid w:val="00967B16"/>
    <w:rsid w:val="00967F9E"/>
    <w:rsid w:val="00973626"/>
    <w:rsid w:val="0097434A"/>
    <w:rsid w:val="00974574"/>
    <w:rsid w:val="00975A86"/>
    <w:rsid w:val="00977917"/>
    <w:rsid w:val="00981671"/>
    <w:rsid w:val="009817D1"/>
    <w:rsid w:val="00982D34"/>
    <w:rsid w:val="009855FA"/>
    <w:rsid w:val="00985E5D"/>
    <w:rsid w:val="00986E6C"/>
    <w:rsid w:val="00991BAE"/>
    <w:rsid w:val="00991E48"/>
    <w:rsid w:val="009A21D3"/>
    <w:rsid w:val="009A2344"/>
    <w:rsid w:val="009A2951"/>
    <w:rsid w:val="009A4171"/>
    <w:rsid w:val="009A6D74"/>
    <w:rsid w:val="009A764E"/>
    <w:rsid w:val="009B2EC3"/>
    <w:rsid w:val="009B30EC"/>
    <w:rsid w:val="009B3608"/>
    <w:rsid w:val="009B4179"/>
    <w:rsid w:val="009B4DBC"/>
    <w:rsid w:val="009C1E6A"/>
    <w:rsid w:val="009C4A2F"/>
    <w:rsid w:val="009C58A5"/>
    <w:rsid w:val="009C7E48"/>
    <w:rsid w:val="009D1264"/>
    <w:rsid w:val="009D3A49"/>
    <w:rsid w:val="009D5E4E"/>
    <w:rsid w:val="009D755C"/>
    <w:rsid w:val="009D7826"/>
    <w:rsid w:val="009E0F28"/>
    <w:rsid w:val="009E1AFE"/>
    <w:rsid w:val="009E32F3"/>
    <w:rsid w:val="009E5058"/>
    <w:rsid w:val="009E78CC"/>
    <w:rsid w:val="009E7C79"/>
    <w:rsid w:val="009F006B"/>
    <w:rsid w:val="009F38A7"/>
    <w:rsid w:val="009F6BC9"/>
    <w:rsid w:val="00A00962"/>
    <w:rsid w:val="00A012BB"/>
    <w:rsid w:val="00A01C0B"/>
    <w:rsid w:val="00A05F4A"/>
    <w:rsid w:val="00A061B8"/>
    <w:rsid w:val="00A069F7"/>
    <w:rsid w:val="00A07660"/>
    <w:rsid w:val="00A11242"/>
    <w:rsid w:val="00A204D0"/>
    <w:rsid w:val="00A229DF"/>
    <w:rsid w:val="00A24118"/>
    <w:rsid w:val="00A24EC2"/>
    <w:rsid w:val="00A266C4"/>
    <w:rsid w:val="00A27381"/>
    <w:rsid w:val="00A30C81"/>
    <w:rsid w:val="00A329C6"/>
    <w:rsid w:val="00A32AB7"/>
    <w:rsid w:val="00A34BC6"/>
    <w:rsid w:val="00A35378"/>
    <w:rsid w:val="00A35F9D"/>
    <w:rsid w:val="00A361F8"/>
    <w:rsid w:val="00A372C6"/>
    <w:rsid w:val="00A377F4"/>
    <w:rsid w:val="00A37960"/>
    <w:rsid w:val="00A4014C"/>
    <w:rsid w:val="00A406CE"/>
    <w:rsid w:val="00A41F0E"/>
    <w:rsid w:val="00A43ADE"/>
    <w:rsid w:val="00A45E1E"/>
    <w:rsid w:val="00A505CF"/>
    <w:rsid w:val="00A50C24"/>
    <w:rsid w:val="00A53A20"/>
    <w:rsid w:val="00A54022"/>
    <w:rsid w:val="00A543A0"/>
    <w:rsid w:val="00A5459A"/>
    <w:rsid w:val="00A5597C"/>
    <w:rsid w:val="00A55B78"/>
    <w:rsid w:val="00A56B6B"/>
    <w:rsid w:val="00A64B2A"/>
    <w:rsid w:val="00A64ED4"/>
    <w:rsid w:val="00A6789C"/>
    <w:rsid w:val="00A67948"/>
    <w:rsid w:val="00A72470"/>
    <w:rsid w:val="00A72E65"/>
    <w:rsid w:val="00A7306E"/>
    <w:rsid w:val="00A74A9A"/>
    <w:rsid w:val="00A7646C"/>
    <w:rsid w:val="00A76C07"/>
    <w:rsid w:val="00A77C9B"/>
    <w:rsid w:val="00A807EA"/>
    <w:rsid w:val="00A80BCD"/>
    <w:rsid w:val="00A84C0F"/>
    <w:rsid w:val="00A84D63"/>
    <w:rsid w:val="00A85420"/>
    <w:rsid w:val="00A85CBC"/>
    <w:rsid w:val="00A86F2C"/>
    <w:rsid w:val="00A87687"/>
    <w:rsid w:val="00A9156B"/>
    <w:rsid w:val="00A92E3F"/>
    <w:rsid w:val="00A92ED1"/>
    <w:rsid w:val="00A9353B"/>
    <w:rsid w:val="00A93588"/>
    <w:rsid w:val="00A9382E"/>
    <w:rsid w:val="00A9528F"/>
    <w:rsid w:val="00A95543"/>
    <w:rsid w:val="00AA041B"/>
    <w:rsid w:val="00AA1CCF"/>
    <w:rsid w:val="00AA4EEC"/>
    <w:rsid w:val="00AA5BD2"/>
    <w:rsid w:val="00AA603C"/>
    <w:rsid w:val="00AA7027"/>
    <w:rsid w:val="00AA7069"/>
    <w:rsid w:val="00AA7ADA"/>
    <w:rsid w:val="00AB1A1B"/>
    <w:rsid w:val="00AB547F"/>
    <w:rsid w:val="00AB726E"/>
    <w:rsid w:val="00AB78EA"/>
    <w:rsid w:val="00AC0216"/>
    <w:rsid w:val="00AC04D1"/>
    <w:rsid w:val="00AC0BFF"/>
    <w:rsid w:val="00AC3AEE"/>
    <w:rsid w:val="00AC6BF3"/>
    <w:rsid w:val="00AD54E3"/>
    <w:rsid w:val="00AD6E60"/>
    <w:rsid w:val="00AD7BFF"/>
    <w:rsid w:val="00AE1CDD"/>
    <w:rsid w:val="00AE2CED"/>
    <w:rsid w:val="00AE2DAF"/>
    <w:rsid w:val="00AE42F6"/>
    <w:rsid w:val="00AE5667"/>
    <w:rsid w:val="00AE7971"/>
    <w:rsid w:val="00AE7C3B"/>
    <w:rsid w:val="00AF053C"/>
    <w:rsid w:val="00AF23A7"/>
    <w:rsid w:val="00AF2A07"/>
    <w:rsid w:val="00AF53FE"/>
    <w:rsid w:val="00AF5A0D"/>
    <w:rsid w:val="00AF6755"/>
    <w:rsid w:val="00AF6A65"/>
    <w:rsid w:val="00AF73F3"/>
    <w:rsid w:val="00B0123E"/>
    <w:rsid w:val="00B01918"/>
    <w:rsid w:val="00B0268D"/>
    <w:rsid w:val="00B05119"/>
    <w:rsid w:val="00B05E31"/>
    <w:rsid w:val="00B07CEC"/>
    <w:rsid w:val="00B11431"/>
    <w:rsid w:val="00B121DA"/>
    <w:rsid w:val="00B1356E"/>
    <w:rsid w:val="00B13D8E"/>
    <w:rsid w:val="00B162D0"/>
    <w:rsid w:val="00B17814"/>
    <w:rsid w:val="00B21E62"/>
    <w:rsid w:val="00B23A0B"/>
    <w:rsid w:val="00B24285"/>
    <w:rsid w:val="00B262E2"/>
    <w:rsid w:val="00B274FC"/>
    <w:rsid w:val="00B30639"/>
    <w:rsid w:val="00B32B48"/>
    <w:rsid w:val="00B35215"/>
    <w:rsid w:val="00B3557C"/>
    <w:rsid w:val="00B40473"/>
    <w:rsid w:val="00B40A4B"/>
    <w:rsid w:val="00B40FF8"/>
    <w:rsid w:val="00B40FFE"/>
    <w:rsid w:val="00B421C0"/>
    <w:rsid w:val="00B46D70"/>
    <w:rsid w:val="00B46E3C"/>
    <w:rsid w:val="00B4741A"/>
    <w:rsid w:val="00B52CB5"/>
    <w:rsid w:val="00B53281"/>
    <w:rsid w:val="00B5383C"/>
    <w:rsid w:val="00B54992"/>
    <w:rsid w:val="00B56303"/>
    <w:rsid w:val="00B57E68"/>
    <w:rsid w:val="00B62C97"/>
    <w:rsid w:val="00B635B3"/>
    <w:rsid w:val="00B64A38"/>
    <w:rsid w:val="00B65DE0"/>
    <w:rsid w:val="00B65FEC"/>
    <w:rsid w:val="00B66181"/>
    <w:rsid w:val="00B66751"/>
    <w:rsid w:val="00B67A99"/>
    <w:rsid w:val="00B73A06"/>
    <w:rsid w:val="00B73F73"/>
    <w:rsid w:val="00B740F0"/>
    <w:rsid w:val="00B7689B"/>
    <w:rsid w:val="00B769EF"/>
    <w:rsid w:val="00B80D69"/>
    <w:rsid w:val="00B819D6"/>
    <w:rsid w:val="00B84A65"/>
    <w:rsid w:val="00B8524A"/>
    <w:rsid w:val="00B85623"/>
    <w:rsid w:val="00B91918"/>
    <w:rsid w:val="00B92919"/>
    <w:rsid w:val="00B9504A"/>
    <w:rsid w:val="00B9633D"/>
    <w:rsid w:val="00BA236A"/>
    <w:rsid w:val="00BA3294"/>
    <w:rsid w:val="00BA4512"/>
    <w:rsid w:val="00BB14AB"/>
    <w:rsid w:val="00BB3EE9"/>
    <w:rsid w:val="00BB4FA9"/>
    <w:rsid w:val="00BB6C49"/>
    <w:rsid w:val="00BB6E82"/>
    <w:rsid w:val="00BB79F8"/>
    <w:rsid w:val="00BC165F"/>
    <w:rsid w:val="00BC16BA"/>
    <w:rsid w:val="00BC4D7E"/>
    <w:rsid w:val="00BD0192"/>
    <w:rsid w:val="00BD2991"/>
    <w:rsid w:val="00BD29B2"/>
    <w:rsid w:val="00BD3B16"/>
    <w:rsid w:val="00BD4463"/>
    <w:rsid w:val="00BD6C15"/>
    <w:rsid w:val="00BD7198"/>
    <w:rsid w:val="00BE0C0F"/>
    <w:rsid w:val="00BE5BED"/>
    <w:rsid w:val="00BE6FC9"/>
    <w:rsid w:val="00BF4E30"/>
    <w:rsid w:val="00C01BCA"/>
    <w:rsid w:val="00C03FE3"/>
    <w:rsid w:val="00C078BA"/>
    <w:rsid w:val="00C11263"/>
    <w:rsid w:val="00C129B3"/>
    <w:rsid w:val="00C13DCC"/>
    <w:rsid w:val="00C1400B"/>
    <w:rsid w:val="00C16110"/>
    <w:rsid w:val="00C165D9"/>
    <w:rsid w:val="00C20379"/>
    <w:rsid w:val="00C2262B"/>
    <w:rsid w:val="00C22A15"/>
    <w:rsid w:val="00C24F25"/>
    <w:rsid w:val="00C3159B"/>
    <w:rsid w:val="00C31B99"/>
    <w:rsid w:val="00C32333"/>
    <w:rsid w:val="00C353C4"/>
    <w:rsid w:val="00C3620D"/>
    <w:rsid w:val="00C3737C"/>
    <w:rsid w:val="00C37D53"/>
    <w:rsid w:val="00C41314"/>
    <w:rsid w:val="00C45A69"/>
    <w:rsid w:val="00C50906"/>
    <w:rsid w:val="00C55571"/>
    <w:rsid w:val="00C55AD9"/>
    <w:rsid w:val="00C55ECE"/>
    <w:rsid w:val="00C61CF7"/>
    <w:rsid w:val="00C6278F"/>
    <w:rsid w:val="00C65ABD"/>
    <w:rsid w:val="00C6652C"/>
    <w:rsid w:val="00C669B7"/>
    <w:rsid w:val="00C70505"/>
    <w:rsid w:val="00C730DA"/>
    <w:rsid w:val="00C77F7E"/>
    <w:rsid w:val="00C81B1A"/>
    <w:rsid w:val="00C86393"/>
    <w:rsid w:val="00C86D4D"/>
    <w:rsid w:val="00C87980"/>
    <w:rsid w:val="00C904A9"/>
    <w:rsid w:val="00C96809"/>
    <w:rsid w:val="00CA1707"/>
    <w:rsid w:val="00CA1EB6"/>
    <w:rsid w:val="00CA2E66"/>
    <w:rsid w:val="00CA47A0"/>
    <w:rsid w:val="00CA49BB"/>
    <w:rsid w:val="00CA571B"/>
    <w:rsid w:val="00CB13C7"/>
    <w:rsid w:val="00CB1FD8"/>
    <w:rsid w:val="00CB2E2D"/>
    <w:rsid w:val="00CB49D7"/>
    <w:rsid w:val="00CB5169"/>
    <w:rsid w:val="00CB672C"/>
    <w:rsid w:val="00CC0095"/>
    <w:rsid w:val="00CC05DA"/>
    <w:rsid w:val="00CC0B69"/>
    <w:rsid w:val="00CC1244"/>
    <w:rsid w:val="00CC1520"/>
    <w:rsid w:val="00CC42D4"/>
    <w:rsid w:val="00CC43C7"/>
    <w:rsid w:val="00CC55A8"/>
    <w:rsid w:val="00CC7461"/>
    <w:rsid w:val="00CD017F"/>
    <w:rsid w:val="00CD0A00"/>
    <w:rsid w:val="00CD21AA"/>
    <w:rsid w:val="00CD37CD"/>
    <w:rsid w:val="00CD4AE6"/>
    <w:rsid w:val="00CE0299"/>
    <w:rsid w:val="00CE0BDE"/>
    <w:rsid w:val="00CE1478"/>
    <w:rsid w:val="00CE1EDF"/>
    <w:rsid w:val="00CE3526"/>
    <w:rsid w:val="00CE4433"/>
    <w:rsid w:val="00CE59D7"/>
    <w:rsid w:val="00CE658D"/>
    <w:rsid w:val="00CE6DAE"/>
    <w:rsid w:val="00CF4B78"/>
    <w:rsid w:val="00CF4FFF"/>
    <w:rsid w:val="00CF70C6"/>
    <w:rsid w:val="00D0313E"/>
    <w:rsid w:val="00D06227"/>
    <w:rsid w:val="00D0756D"/>
    <w:rsid w:val="00D16847"/>
    <w:rsid w:val="00D16922"/>
    <w:rsid w:val="00D17F25"/>
    <w:rsid w:val="00D205BD"/>
    <w:rsid w:val="00D20F91"/>
    <w:rsid w:val="00D2169A"/>
    <w:rsid w:val="00D21815"/>
    <w:rsid w:val="00D21F85"/>
    <w:rsid w:val="00D2257E"/>
    <w:rsid w:val="00D250A8"/>
    <w:rsid w:val="00D3045B"/>
    <w:rsid w:val="00D30A34"/>
    <w:rsid w:val="00D30F21"/>
    <w:rsid w:val="00D31EF8"/>
    <w:rsid w:val="00D346E1"/>
    <w:rsid w:val="00D4160B"/>
    <w:rsid w:val="00D43450"/>
    <w:rsid w:val="00D44104"/>
    <w:rsid w:val="00D455EE"/>
    <w:rsid w:val="00D50C9B"/>
    <w:rsid w:val="00D50E17"/>
    <w:rsid w:val="00D51593"/>
    <w:rsid w:val="00D57F11"/>
    <w:rsid w:val="00D60C76"/>
    <w:rsid w:val="00D65058"/>
    <w:rsid w:val="00D65905"/>
    <w:rsid w:val="00D678AE"/>
    <w:rsid w:val="00D70B87"/>
    <w:rsid w:val="00D70E3A"/>
    <w:rsid w:val="00D72D61"/>
    <w:rsid w:val="00D84B8B"/>
    <w:rsid w:val="00D85E11"/>
    <w:rsid w:val="00D913DB"/>
    <w:rsid w:val="00DA014A"/>
    <w:rsid w:val="00DA1F2B"/>
    <w:rsid w:val="00DB21A2"/>
    <w:rsid w:val="00DB5F6B"/>
    <w:rsid w:val="00DC0D57"/>
    <w:rsid w:val="00DC120F"/>
    <w:rsid w:val="00DC127F"/>
    <w:rsid w:val="00DC333C"/>
    <w:rsid w:val="00DC4A9E"/>
    <w:rsid w:val="00DC5E0F"/>
    <w:rsid w:val="00DD0359"/>
    <w:rsid w:val="00DD2239"/>
    <w:rsid w:val="00DD541F"/>
    <w:rsid w:val="00DE023C"/>
    <w:rsid w:val="00DE0604"/>
    <w:rsid w:val="00DE20A6"/>
    <w:rsid w:val="00DE2D5B"/>
    <w:rsid w:val="00DE2FEB"/>
    <w:rsid w:val="00DE55FF"/>
    <w:rsid w:val="00DE6554"/>
    <w:rsid w:val="00DF5A6A"/>
    <w:rsid w:val="00DF76A9"/>
    <w:rsid w:val="00E01541"/>
    <w:rsid w:val="00E02DEE"/>
    <w:rsid w:val="00E04AD6"/>
    <w:rsid w:val="00E05928"/>
    <w:rsid w:val="00E10063"/>
    <w:rsid w:val="00E12DCD"/>
    <w:rsid w:val="00E20E72"/>
    <w:rsid w:val="00E22107"/>
    <w:rsid w:val="00E2286A"/>
    <w:rsid w:val="00E22C7A"/>
    <w:rsid w:val="00E243C8"/>
    <w:rsid w:val="00E247E8"/>
    <w:rsid w:val="00E24814"/>
    <w:rsid w:val="00E268A5"/>
    <w:rsid w:val="00E31121"/>
    <w:rsid w:val="00E31D70"/>
    <w:rsid w:val="00E31F04"/>
    <w:rsid w:val="00E3393A"/>
    <w:rsid w:val="00E34653"/>
    <w:rsid w:val="00E348CF"/>
    <w:rsid w:val="00E34D5C"/>
    <w:rsid w:val="00E34D89"/>
    <w:rsid w:val="00E350B3"/>
    <w:rsid w:val="00E35696"/>
    <w:rsid w:val="00E41B99"/>
    <w:rsid w:val="00E4668D"/>
    <w:rsid w:val="00E46BE4"/>
    <w:rsid w:val="00E515BB"/>
    <w:rsid w:val="00E51A8C"/>
    <w:rsid w:val="00E53544"/>
    <w:rsid w:val="00E53683"/>
    <w:rsid w:val="00E53693"/>
    <w:rsid w:val="00E544C3"/>
    <w:rsid w:val="00E56495"/>
    <w:rsid w:val="00E60F4D"/>
    <w:rsid w:val="00E61286"/>
    <w:rsid w:val="00E614F5"/>
    <w:rsid w:val="00E62F6C"/>
    <w:rsid w:val="00E660F2"/>
    <w:rsid w:val="00E678CF"/>
    <w:rsid w:val="00E67D46"/>
    <w:rsid w:val="00E703C1"/>
    <w:rsid w:val="00E70A11"/>
    <w:rsid w:val="00E72BA3"/>
    <w:rsid w:val="00E74547"/>
    <w:rsid w:val="00E747EC"/>
    <w:rsid w:val="00E779F7"/>
    <w:rsid w:val="00E805DA"/>
    <w:rsid w:val="00E914A5"/>
    <w:rsid w:val="00E9224B"/>
    <w:rsid w:val="00E92679"/>
    <w:rsid w:val="00E9363B"/>
    <w:rsid w:val="00E945C4"/>
    <w:rsid w:val="00E946C5"/>
    <w:rsid w:val="00E97E87"/>
    <w:rsid w:val="00EA3B9B"/>
    <w:rsid w:val="00EA5231"/>
    <w:rsid w:val="00EB19F0"/>
    <w:rsid w:val="00EB230B"/>
    <w:rsid w:val="00EB2ADA"/>
    <w:rsid w:val="00EB50CA"/>
    <w:rsid w:val="00EB59B1"/>
    <w:rsid w:val="00EB6390"/>
    <w:rsid w:val="00EB660C"/>
    <w:rsid w:val="00EB67E8"/>
    <w:rsid w:val="00EB73AB"/>
    <w:rsid w:val="00EC027C"/>
    <w:rsid w:val="00EC0412"/>
    <w:rsid w:val="00EC245A"/>
    <w:rsid w:val="00EC2822"/>
    <w:rsid w:val="00EC445F"/>
    <w:rsid w:val="00EC6832"/>
    <w:rsid w:val="00ED02D3"/>
    <w:rsid w:val="00ED0604"/>
    <w:rsid w:val="00ED0E66"/>
    <w:rsid w:val="00ED376A"/>
    <w:rsid w:val="00ED3F2A"/>
    <w:rsid w:val="00ED401F"/>
    <w:rsid w:val="00ED5B97"/>
    <w:rsid w:val="00ED76E3"/>
    <w:rsid w:val="00EE3C55"/>
    <w:rsid w:val="00EE405E"/>
    <w:rsid w:val="00EE5AF0"/>
    <w:rsid w:val="00EE7155"/>
    <w:rsid w:val="00EF0679"/>
    <w:rsid w:val="00EF26AA"/>
    <w:rsid w:val="00EF2FE6"/>
    <w:rsid w:val="00EF55C7"/>
    <w:rsid w:val="00EF5E51"/>
    <w:rsid w:val="00EF646C"/>
    <w:rsid w:val="00EF6E88"/>
    <w:rsid w:val="00F03916"/>
    <w:rsid w:val="00F063C2"/>
    <w:rsid w:val="00F071CC"/>
    <w:rsid w:val="00F10FB0"/>
    <w:rsid w:val="00F115D0"/>
    <w:rsid w:val="00F13CC2"/>
    <w:rsid w:val="00F146F9"/>
    <w:rsid w:val="00F15180"/>
    <w:rsid w:val="00F236CA"/>
    <w:rsid w:val="00F269EE"/>
    <w:rsid w:val="00F301D4"/>
    <w:rsid w:val="00F31E34"/>
    <w:rsid w:val="00F34D25"/>
    <w:rsid w:val="00F34E3F"/>
    <w:rsid w:val="00F35D53"/>
    <w:rsid w:val="00F40DE5"/>
    <w:rsid w:val="00F42273"/>
    <w:rsid w:val="00F43FCE"/>
    <w:rsid w:val="00F4402F"/>
    <w:rsid w:val="00F4725C"/>
    <w:rsid w:val="00F562B5"/>
    <w:rsid w:val="00F60206"/>
    <w:rsid w:val="00F6036A"/>
    <w:rsid w:val="00F6418B"/>
    <w:rsid w:val="00F655F5"/>
    <w:rsid w:val="00F65C27"/>
    <w:rsid w:val="00F660DB"/>
    <w:rsid w:val="00F6689F"/>
    <w:rsid w:val="00F71827"/>
    <w:rsid w:val="00F73566"/>
    <w:rsid w:val="00F73DAA"/>
    <w:rsid w:val="00F73DB6"/>
    <w:rsid w:val="00F7530A"/>
    <w:rsid w:val="00F779E0"/>
    <w:rsid w:val="00F81A08"/>
    <w:rsid w:val="00F84BD5"/>
    <w:rsid w:val="00F850DE"/>
    <w:rsid w:val="00F85F3D"/>
    <w:rsid w:val="00F9438C"/>
    <w:rsid w:val="00F95C99"/>
    <w:rsid w:val="00F95CD9"/>
    <w:rsid w:val="00F95EA2"/>
    <w:rsid w:val="00F968A4"/>
    <w:rsid w:val="00F96CE1"/>
    <w:rsid w:val="00F9735E"/>
    <w:rsid w:val="00FA17C8"/>
    <w:rsid w:val="00FA1810"/>
    <w:rsid w:val="00FA31D2"/>
    <w:rsid w:val="00FA33C8"/>
    <w:rsid w:val="00FA3458"/>
    <w:rsid w:val="00FA36E7"/>
    <w:rsid w:val="00FA3A59"/>
    <w:rsid w:val="00FA4206"/>
    <w:rsid w:val="00FA4B1E"/>
    <w:rsid w:val="00FA4DC9"/>
    <w:rsid w:val="00FA736E"/>
    <w:rsid w:val="00FB1D70"/>
    <w:rsid w:val="00FB4276"/>
    <w:rsid w:val="00FB515D"/>
    <w:rsid w:val="00FB58DE"/>
    <w:rsid w:val="00FB5BBC"/>
    <w:rsid w:val="00FB5C18"/>
    <w:rsid w:val="00FB72DD"/>
    <w:rsid w:val="00FB78FF"/>
    <w:rsid w:val="00FC0139"/>
    <w:rsid w:val="00FC1A83"/>
    <w:rsid w:val="00FC42CB"/>
    <w:rsid w:val="00FC48F9"/>
    <w:rsid w:val="00FC4C72"/>
    <w:rsid w:val="00FC50B9"/>
    <w:rsid w:val="00FC65E7"/>
    <w:rsid w:val="00FC6CCD"/>
    <w:rsid w:val="00FD0765"/>
    <w:rsid w:val="00FD27AB"/>
    <w:rsid w:val="00FD3269"/>
    <w:rsid w:val="00FD3BB5"/>
    <w:rsid w:val="00FD5A21"/>
    <w:rsid w:val="00FD6D94"/>
    <w:rsid w:val="00FD6F6C"/>
    <w:rsid w:val="00FD7459"/>
    <w:rsid w:val="00FD7E28"/>
    <w:rsid w:val="00FE065F"/>
    <w:rsid w:val="00FE0691"/>
    <w:rsid w:val="00FE0BAA"/>
    <w:rsid w:val="00FE24A3"/>
    <w:rsid w:val="00FE541E"/>
    <w:rsid w:val="00FE6C7F"/>
    <w:rsid w:val="00FE7803"/>
    <w:rsid w:val="00FF180B"/>
    <w:rsid w:val="00FF21FB"/>
    <w:rsid w:val="00FF704C"/>
    <w:rsid w:val="00FF7B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2EBAC97"/>
  <w15:docId w15:val="{7E6F4566-1D9B-4388-B333-E2DBB06D1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3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6D94"/>
    <w:pPr>
      <w:jc w:val="both"/>
    </w:pPr>
    <w:rPr>
      <w:snapToGrid w:val="0"/>
      <w:spacing w:val="-2"/>
      <w:sz w:val="22"/>
      <w:szCs w:val="22"/>
    </w:rPr>
  </w:style>
  <w:style w:type="paragraph" w:styleId="Heading1">
    <w:name w:val="heading 1"/>
    <w:basedOn w:val="Normal"/>
    <w:next w:val="Normal"/>
    <w:link w:val="Heading1Char"/>
    <w:qFormat/>
    <w:rsid w:val="00985E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985E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985E5D"/>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985E5D"/>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985E5D"/>
    <w:pPr>
      <w:keepNext/>
      <w:keepLines/>
      <w:spacing w:before="200"/>
      <w:outlineLvl w:val="4"/>
    </w:pPr>
    <w:rPr>
      <w:rFonts w:ascii="Cambria" w:hAnsi="Cambria"/>
      <w:color w:val="243F60"/>
    </w:rPr>
  </w:style>
  <w:style w:type="paragraph" w:styleId="Heading6">
    <w:name w:val="heading 6"/>
    <w:basedOn w:val="Normal"/>
    <w:next w:val="Normal"/>
    <w:link w:val="Heading6Char"/>
    <w:qFormat/>
    <w:rsid w:val="00985E5D"/>
    <w:pPr>
      <w:keepNext/>
      <w:keepLines/>
      <w:spacing w:before="200"/>
      <w:outlineLvl w:val="5"/>
    </w:pPr>
    <w:rPr>
      <w:rFonts w:ascii="Cambria" w:hAnsi="Cambria"/>
      <w:i/>
      <w:iCs/>
      <w:color w:val="243F60"/>
    </w:rPr>
  </w:style>
  <w:style w:type="paragraph" w:styleId="Heading7">
    <w:name w:val="heading 7"/>
    <w:basedOn w:val="Normal"/>
    <w:next w:val="Normal"/>
    <w:link w:val="Heading7Char"/>
    <w:qFormat/>
    <w:rsid w:val="00985E5D"/>
    <w:pPr>
      <w:keepNext/>
      <w:keepLines/>
      <w:spacing w:before="200"/>
      <w:outlineLvl w:val="6"/>
    </w:pPr>
    <w:rPr>
      <w:rFonts w:ascii="Cambria" w:hAnsi="Cambria"/>
      <w:i/>
      <w:iCs/>
      <w:color w:val="404040"/>
    </w:rPr>
  </w:style>
  <w:style w:type="paragraph" w:styleId="Heading8">
    <w:name w:val="heading 8"/>
    <w:basedOn w:val="Normal"/>
    <w:next w:val="Normal"/>
    <w:link w:val="Heading8Char"/>
    <w:qFormat/>
    <w:rsid w:val="00985E5D"/>
    <w:pPr>
      <w:keepNext/>
      <w:keepLines/>
      <w:spacing w:before="200"/>
      <w:outlineLvl w:val="7"/>
    </w:pPr>
    <w:rPr>
      <w:rFonts w:ascii="Cambria" w:hAnsi="Cambria"/>
      <w:color w:val="404040"/>
      <w:sz w:val="20"/>
    </w:rPr>
  </w:style>
  <w:style w:type="paragraph" w:styleId="Heading9">
    <w:name w:val="heading 9"/>
    <w:basedOn w:val="Normal"/>
    <w:next w:val="Normal"/>
    <w:link w:val="Heading9Char"/>
    <w:qFormat/>
    <w:rsid w:val="00985E5D"/>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85E5D"/>
    <w:rPr>
      <w:rFonts w:ascii="Cambria" w:eastAsia="Times New Roman" w:hAnsi="Cambria" w:cs="Times New Roman"/>
      <w:b/>
      <w:bCs/>
      <w:color w:val="365F91"/>
      <w:sz w:val="28"/>
      <w:szCs w:val="28"/>
    </w:rPr>
  </w:style>
  <w:style w:type="character" w:customStyle="1" w:styleId="Heading2Char">
    <w:name w:val="Heading 2 Char"/>
    <w:link w:val="Heading2"/>
    <w:rsid w:val="00985E5D"/>
    <w:rPr>
      <w:rFonts w:ascii="Cambria" w:eastAsia="Times New Roman" w:hAnsi="Cambria" w:cs="Times New Roman"/>
      <w:b/>
      <w:bCs/>
      <w:color w:val="4F81BD"/>
      <w:sz w:val="26"/>
      <w:szCs w:val="26"/>
    </w:rPr>
  </w:style>
  <w:style w:type="character" w:customStyle="1" w:styleId="Heading3Char">
    <w:name w:val="Heading 3 Char"/>
    <w:link w:val="Heading3"/>
    <w:rsid w:val="00985E5D"/>
    <w:rPr>
      <w:rFonts w:ascii="Cambria" w:eastAsia="Times New Roman" w:hAnsi="Cambria" w:cs="Times New Roman"/>
      <w:b/>
      <w:bCs/>
      <w:color w:val="4F81BD"/>
    </w:rPr>
  </w:style>
  <w:style w:type="character" w:customStyle="1" w:styleId="Heading4Char">
    <w:name w:val="Heading 4 Char"/>
    <w:link w:val="Heading4"/>
    <w:rsid w:val="00985E5D"/>
    <w:rPr>
      <w:rFonts w:ascii="Cambria" w:eastAsia="Times New Roman" w:hAnsi="Cambria" w:cs="Times New Roman"/>
      <w:b/>
      <w:bCs/>
      <w:i/>
      <w:iCs/>
      <w:color w:val="4F81BD"/>
    </w:rPr>
  </w:style>
  <w:style w:type="character" w:customStyle="1" w:styleId="Heading5Char">
    <w:name w:val="Heading 5 Char"/>
    <w:link w:val="Heading5"/>
    <w:rsid w:val="00985E5D"/>
    <w:rPr>
      <w:rFonts w:ascii="Cambria" w:eastAsia="Times New Roman" w:hAnsi="Cambria" w:cs="Times New Roman"/>
      <w:color w:val="243F60"/>
    </w:rPr>
  </w:style>
  <w:style w:type="character" w:customStyle="1" w:styleId="Heading6Char">
    <w:name w:val="Heading 6 Char"/>
    <w:link w:val="Heading6"/>
    <w:rsid w:val="00985E5D"/>
    <w:rPr>
      <w:rFonts w:ascii="Cambria" w:eastAsia="Times New Roman" w:hAnsi="Cambria" w:cs="Times New Roman"/>
      <w:i/>
      <w:iCs/>
      <w:color w:val="243F60"/>
    </w:rPr>
  </w:style>
  <w:style w:type="character" w:customStyle="1" w:styleId="Heading7Char">
    <w:name w:val="Heading 7 Char"/>
    <w:link w:val="Heading7"/>
    <w:rsid w:val="00985E5D"/>
    <w:rPr>
      <w:rFonts w:ascii="Cambria" w:eastAsia="Times New Roman" w:hAnsi="Cambria" w:cs="Times New Roman"/>
      <w:i/>
      <w:iCs/>
      <w:color w:val="404040"/>
      <w:sz w:val="22"/>
    </w:rPr>
  </w:style>
  <w:style w:type="character" w:customStyle="1" w:styleId="Heading8Char">
    <w:name w:val="Heading 8 Char"/>
    <w:link w:val="Heading8"/>
    <w:rsid w:val="00985E5D"/>
    <w:rPr>
      <w:rFonts w:ascii="Cambria" w:eastAsia="Times New Roman" w:hAnsi="Cambria" w:cs="Times New Roman"/>
      <w:color w:val="404040"/>
    </w:rPr>
  </w:style>
  <w:style w:type="character" w:customStyle="1" w:styleId="Heading9Char">
    <w:name w:val="Heading 9 Char"/>
    <w:link w:val="Heading9"/>
    <w:rsid w:val="00985E5D"/>
    <w:rPr>
      <w:rFonts w:ascii="Cambria" w:eastAsia="Times New Roman" w:hAnsi="Cambria" w:cs="Times New Roman"/>
      <w:i/>
      <w:iCs/>
      <w:color w:val="404040"/>
    </w:rPr>
  </w:style>
  <w:style w:type="paragraph" w:styleId="Header">
    <w:name w:val="header"/>
    <w:basedOn w:val="Normal"/>
    <w:link w:val="HeaderChar"/>
    <w:rsid w:val="001B3688"/>
    <w:rPr>
      <w:sz w:val="16"/>
    </w:rPr>
  </w:style>
  <w:style w:type="paragraph" w:styleId="Footer">
    <w:name w:val="footer"/>
    <w:basedOn w:val="Normal"/>
    <w:link w:val="FooterChar"/>
    <w:rsid w:val="001B3688"/>
    <w:pPr>
      <w:tabs>
        <w:tab w:val="center" w:pos="4680"/>
        <w:tab w:val="right" w:pos="9360"/>
      </w:tabs>
    </w:pPr>
    <w:rPr>
      <w:sz w:val="20"/>
    </w:rPr>
  </w:style>
  <w:style w:type="paragraph" w:customStyle="1" w:styleId="CSILevel5">
    <w:name w:val="CSI Level 5"/>
    <w:basedOn w:val="CSILevel4"/>
    <w:link w:val="CSILevel5Char"/>
    <w:qFormat/>
    <w:rsid w:val="00133F5C"/>
    <w:pPr>
      <w:numPr>
        <w:ilvl w:val="4"/>
      </w:numPr>
      <w:tabs>
        <w:tab w:val="left" w:pos="1980"/>
      </w:tabs>
    </w:pPr>
  </w:style>
  <w:style w:type="paragraph" w:customStyle="1" w:styleId="CSILevel4">
    <w:name w:val="CSI Level 4"/>
    <w:basedOn w:val="CSILevel3"/>
    <w:link w:val="CSILevel4Char"/>
    <w:qFormat/>
    <w:rsid w:val="00133F5C"/>
    <w:pPr>
      <w:numPr>
        <w:ilvl w:val="3"/>
      </w:numPr>
      <w:tabs>
        <w:tab w:val="left" w:pos="2340"/>
      </w:tabs>
    </w:pPr>
    <w:rPr>
      <w:lang w:bidi="en-US"/>
    </w:rPr>
  </w:style>
  <w:style w:type="paragraph" w:customStyle="1" w:styleId="CSILevel3">
    <w:name w:val="CSI Level 3"/>
    <w:basedOn w:val="CSILevel2"/>
    <w:link w:val="CSILevel3Char"/>
    <w:qFormat/>
    <w:rsid w:val="00FA33C8"/>
    <w:pPr>
      <w:numPr>
        <w:ilvl w:val="2"/>
      </w:numPr>
      <w:tabs>
        <w:tab w:val="left" w:pos="1800"/>
        <w:tab w:val="left" w:pos="2520"/>
        <w:tab w:val="left" w:pos="2880"/>
        <w:tab w:val="left" w:pos="3240"/>
        <w:tab w:val="left" w:pos="3600"/>
        <w:tab w:val="left" w:pos="4320"/>
        <w:tab w:val="left" w:pos="5040"/>
      </w:tabs>
    </w:pPr>
    <w:rPr>
      <w:b w:val="0"/>
    </w:rPr>
  </w:style>
  <w:style w:type="paragraph" w:customStyle="1" w:styleId="CSILevel2">
    <w:name w:val="CSI Level 2"/>
    <w:basedOn w:val="Normal"/>
    <w:link w:val="CSILevel2Char"/>
    <w:qFormat/>
    <w:rsid w:val="00BD2991"/>
    <w:pPr>
      <w:widowControl w:val="0"/>
      <w:numPr>
        <w:ilvl w:val="1"/>
        <w:numId w:val="2"/>
      </w:numPr>
      <w:tabs>
        <w:tab w:val="left" w:pos="720"/>
        <w:tab w:val="left" w:pos="1440"/>
        <w:tab w:val="left" w:pos="2160"/>
      </w:tabs>
      <w:overflowPunct w:val="0"/>
      <w:autoSpaceDE w:val="0"/>
      <w:autoSpaceDN w:val="0"/>
      <w:adjustRightInd w:val="0"/>
      <w:jc w:val="left"/>
      <w:textAlignment w:val="baseline"/>
      <w:outlineLvl w:val="0"/>
    </w:pPr>
    <w:rPr>
      <w:rFonts w:eastAsia="MS Mincho"/>
      <w:b/>
    </w:rPr>
  </w:style>
  <w:style w:type="character" w:customStyle="1" w:styleId="CSILevel2Char">
    <w:name w:val="CSI Level 2 Char"/>
    <w:link w:val="CSILevel2"/>
    <w:rsid w:val="00BD2991"/>
    <w:rPr>
      <w:rFonts w:ascii="Arial" w:eastAsia="MS Mincho" w:hAnsi="Arial"/>
      <w:b/>
      <w:snapToGrid w:val="0"/>
      <w:spacing w:val="-2"/>
      <w:sz w:val="22"/>
    </w:rPr>
  </w:style>
  <w:style w:type="character" w:customStyle="1" w:styleId="CSILevel3Char">
    <w:name w:val="CSI Level 3 Char"/>
    <w:link w:val="CSILevel3"/>
    <w:rsid w:val="00FA33C8"/>
    <w:rPr>
      <w:rFonts w:ascii="Arial" w:eastAsia="MS Mincho" w:hAnsi="Arial"/>
      <w:b w:val="0"/>
      <w:snapToGrid w:val="0"/>
      <w:spacing w:val="-2"/>
      <w:sz w:val="22"/>
    </w:rPr>
  </w:style>
  <w:style w:type="character" w:customStyle="1" w:styleId="CSILevel4Char">
    <w:name w:val="CSI Level 4 Char"/>
    <w:link w:val="CSILevel4"/>
    <w:rsid w:val="00133F5C"/>
    <w:rPr>
      <w:rFonts w:ascii="Arial" w:eastAsia="MS Mincho" w:hAnsi="Arial" w:cs="Arial"/>
      <w:snapToGrid w:val="0"/>
      <w:spacing w:val="-2"/>
      <w:sz w:val="22"/>
      <w:szCs w:val="22"/>
      <w:lang w:bidi="en-US"/>
    </w:rPr>
  </w:style>
  <w:style w:type="character" w:customStyle="1" w:styleId="CSILevel5Char">
    <w:name w:val="CSI Level 5 Char"/>
    <w:link w:val="CSILevel5"/>
    <w:rsid w:val="00133F5C"/>
    <w:rPr>
      <w:rFonts w:ascii="Arial" w:eastAsia="MS Mincho" w:hAnsi="Arial" w:cs="Arial"/>
      <w:snapToGrid w:val="0"/>
      <w:spacing w:val="-2"/>
      <w:sz w:val="22"/>
      <w:szCs w:val="22"/>
      <w:lang w:bidi="en-US"/>
    </w:rPr>
  </w:style>
  <w:style w:type="paragraph" w:customStyle="1" w:styleId="flush2">
    <w:name w:val="flush2"/>
    <w:basedOn w:val="flush1"/>
    <w:rsid w:val="001B3688"/>
    <w:pPr>
      <w:ind w:left="720"/>
    </w:pPr>
  </w:style>
  <w:style w:type="paragraph" w:customStyle="1" w:styleId="flush1">
    <w:name w:val="flush1"/>
    <w:basedOn w:val="Normal"/>
    <w:rsid w:val="001B3688"/>
    <w:pPr>
      <w:tabs>
        <w:tab w:val="left" w:pos="1584"/>
        <w:tab w:val="left" w:pos="2016"/>
        <w:tab w:val="left" w:pos="2448"/>
      </w:tabs>
    </w:pPr>
  </w:style>
  <w:style w:type="paragraph" w:customStyle="1" w:styleId="flush3">
    <w:name w:val="flush3"/>
    <w:basedOn w:val="flush2"/>
    <w:rsid w:val="001B3688"/>
    <w:pPr>
      <w:ind w:left="1152"/>
    </w:pPr>
  </w:style>
  <w:style w:type="paragraph" w:customStyle="1" w:styleId="flush4">
    <w:name w:val="flush4"/>
    <w:basedOn w:val="flush3"/>
    <w:rsid w:val="00D21815"/>
    <w:pPr>
      <w:ind w:left="1440"/>
    </w:pPr>
  </w:style>
  <w:style w:type="paragraph" w:customStyle="1" w:styleId="flush5">
    <w:name w:val="flush5"/>
    <w:basedOn w:val="flush4"/>
    <w:rsid w:val="001B3688"/>
    <w:pPr>
      <w:ind w:left="2016"/>
    </w:pPr>
  </w:style>
  <w:style w:type="paragraph" w:customStyle="1" w:styleId="flush6">
    <w:name w:val="flush6"/>
    <w:basedOn w:val="flush5"/>
    <w:rsid w:val="001B3688"/>
    <w:pPr>
      <w:ind w:left="2448"/>
    </w:pPr>
  </w:style>
  <w:style w:type="paragraph" w:customStyle="1" w:styleId="flush7">
    <w:name w:val="flush7"/>
    <w:basedOn w:val="flush6"/>
    <w:rsid w:val="001B3688"/>
    <w:pPr>
      <w:tabs>
        <w:tab w:val="clear" w:pos="1584"/>
        <w:tab w:val="clear" w:pos="2016"/>
        <w:tab w:val="clear" w:pos="2448"/>
      </w:tabs>
      <w:ind w:left="2880"/>
    </w:pPr>
  </w:style>
  <w:style w:type="paragraph" w:customStyle="1" w:styleId="flush8">
    <w:name w:val="flush8"/>
    <w:basedOn w:val="flush7"/>
    <w:rsid w:val="001B3688"/>
    <w:pPr>
      <w:ind w:left="3312"/>
    </w:pPr>
  </w:style>
  <w:style w:type="paragraph" w:customStyle="1" w:styleId="flush9">
    <w:name w:val="flush9"/>
    <w:basedOn w:val="flush8"/>
    <w:rsid w:val="001B3688"/>
    <w:pPr>
      <w:ind w:left="3744"/>
    </w:pPr>
  </w:style>
  <w:style w:type="paragraph" w:styleId="BalloonText">
    <w:name w:val="Balloon Text"/>
    <w:basedOn w:val="Normal"/>
    <w:link w:val="BalloonTextChar"/>
    <w:semiHidden/>
    <w:rsid w:val="001B3688"/>
    <w:rPr>
      <w:rFonts w:ascii="Tahoma" w:hAnsi="Tahoma" w:cs="Tahoma"/>
      <w:sz w:val="16"/>
      <w:szCs w:val="16"/>
    </w:rPr>
  </w:style>
  <w:style w:type="character" w:styleId="Emphasis">
    <w:name w:val="Emphasis"/>
    <w:qFormat/>
    <w:rsid w:val="00985E5D"/>
    <w:rPr>
      <w:i/>
      <w:iCs/>
    </w:rPr>
  </w:style>
  <w:style w:type="paragraph" w:customStyle="1" w:styleId="EditNotes">
    <w:name w:val="EditNotes"/>
    <w:basedOn w:val="Normal"/>
    <w:qFormat/>
    <w:rsid w:val="009B2EC3"/>
    <w:pPr>
      <w:ind w:left="-360" w:right="-187"/>
      <w:jc w:val="center"/>
    </w:pPr>
    <w:rPr>
      <w:color w:val="FF0000"/>
      <w:sz w:val="16"/>
    </w:rPr>
  </w:style>
  <w:style w:type="paragraph" w:customStyle="1" w:styleId="CSILevel6">
    <w:name w:val="CSI Level 6"/>
    <w:basedOn w:val="CSILevel5"/>
    <w:link w:val="CSILevel6Char"/>
    <w:qFormat/>
    <w:rsid w:val="00133F5C"/>
    <w:pPr>
      <w:numPr>
        <w:ilvl w:val="5"/>
      </w:numPr>
    </w:pPr>
  </w:style>
  <w:style w:type="character" w:customStyle="1" w:styleId="CSILevel6Char">
    <w:name w:val="CSI Level 6 Char"/>
    <w:link w:val="CSILevel6"/>
    <w:rsid w:val="00133F5C"/>
    <w:rPr>
      <w:rFonts w:ascii="Arial" w:eastAsia="MS Mincho" w:hAnsi="Arial" w:cs="Arial"/>
      <w:snapToGrid w:val="0"/>
      <w:spacing w:val="-2"/>
      <w:sz w:val="22"/>
      <w:szCs w:val="22"/>
      <w:lang w:bidi="en-US"/>
    </w:rPr>
  </w:style>
  <w:style w:type="paragraph" w:customStyle="1" w:styleId="CSILevel7">
    <w:name w:val="CSI Level 7"/>
    <w:basedOn w:val="CSILevel6"/>
    <w:link w:val="CSILevel7Char1"/>
    <w:qFormat/>
    <w:rsid w:val="00133F5C"/>
    <w:pPr>
      <w:numPr>
        <w:ilvl w:val="6"/>
      </w:numPr>
    </w:pPr>
  </w:style>
  <w:style w:type="character" w:customStyle="1" w:styleId="CSILevel7Char1">
    <w:name w:val="CSI Level 7 Char1"/>
    <w:link w:val="CSILevel7"/>
    <w:rsid w:val="00133F5C"/>
    <w:rPr>
      <w:rFonts w:ascii="Arial" w:eastAsia="MS Mincho" w:hAnsi="Arial" w:cs="Arial"/>
      <w:snapToGrid w:val="0"/>
      <w:spacing w:val="-2"/>
      <w:sz w:val="22"/>
      <w:szCs w:val="22"/>
      <w:lang w:bidi="en-US"/>
    </w:rPr>
  </w:style>
  <w:style w:type="paragraph" w:customStyle="1" w:styleId="CSILevel8">
    <w:name w:val="CSI Level 8"/>
    <w:basedOn w:val="CSILevel7"/>
    <w:link w:val="CSILevel8Char1"/>
    <w:qFormat/>
    <w:rsid w:val="00133F5C"/>
    <w:pPr>
      <w:numPr>
        <w:ilvl w:val="7"/>
      </w:numPr>
    </w:pPr>
  </w:style>
  <w:style w:type="character" w:customStyle="1" w:styleId="CSILevel8Char1">
    <w:name w:val="CSI Level 8 Char1"/>
    <w:link w:val="CSILevel8"/>
    <w:rsid w:val="00133F5C"/>
    <w:rPr>
      <w:rFonts w:ascii="Arial" w:eastAsia="MS Mincho" w:hAnsi="Arial" w:cs="Arial"/>
      <w:snapToGrid w:val="0"/>
      <w:spacing w:val="-2"/>
      <w:sz w:val="22"/>
      <w:szCs w:val="22"/>
      <w:lang w:bidi="en-US"/>
    </w:rPr>
  </w:style>
  <w:style w:type="paragraph" w:customStyle="1" w:styleId="CSILevel9">
    <w:name w:val="CSI Level 9"/>
    <w:basedOn w:val="CSILevel8"/>
    <w:link w:val="CSILevel9Char"/>
    <w:qFormat/>
    <w:rsid w:val="00133F5C"/>
    <w:pPr>
      <w:numPr>
        <w:ilvl w:val="8"/>
      </w:numPr>
    </w:pPr>
    <w:rPr>
      <w:b/>
    </w:rPr>
  </w:style>
  <w:style w:type="character" w:customStyle="1" w:styleId="CSILevel9Char">
    <w:name w:val="CSI Level 9 Char"/>
    <w:link w:val="CSILevel9"/>
    <w:rsid w:val="00133F5C"/>
    <w:rPr>
      <w:rFonts w:ascii="Arial" w:eastAsia="MS Mincho" w:hAnsi="Arial" w:cs="Arial"/>
      <w:b/>
      <w:snapToGrid w:val="0"/>
      <w:spacing w:val="-2"/>
      <w:sz w:val="22"/>
      <w:szCs w:val="22"/>
      <w:lang w:bidi="en-US"/>
    </w:rPr>
  </w:style>
  <w:style w:type="paragraph" w:customStyle="1" w:styleId="CSITitleSection">
    <w:name w:val="CSI Title Section"/>
    <w:basedOn w:val="Normal"/>
    <w:rsid w:val="004970E2"/>
    <w:pPr>
      <w:jc w:val="center"/>
    </w:pPr>
    <w:rPr>
      <w:b/>
      <w:sz w:val="24"/>
    </w:rPr>
  </w:style>
  <w:style w:type="character" w:styleId="Hyperlink">
    <w:name w:val="Hyperlink"/>
    <w:uiPriority w:val="99"/>
    <w:rsid w:val="001B3688"/>
    <w:rPr>
      <w:color w:val="0000FF"/>
      <w:u w:val="single"/>
    </w:rPr>
  </w:style>
  <w:style w:type="character" w:styleId="FollowedHyperlink">
    <w:name w:val="FollowedHyperlink"/>
    <w:rsid w:val="001B3688"/>
    <w:rPr>
      <w:color w:val="800080"/>
      <w:u w:val="single"/>
    </w:rPr>
  </w:style>
  <w:style w:type="character" w:styleId="PageNumber">
    <w:name w:val="page number"/>
    <w:basedOn w:val="DefaultParagraphFont"/>
    <w:rsid w:val="001B3688"/>
  </w:style>
  <w:style w:type="paragraph" w:styleId="HTMLPreformatted">
    <w:name w:val="HTML Preformatted"/>
    <w:basedOn w:val="Normal"/>
    <w:link w:val="HTMLPreformattedChar"/>
    <w:rsid w:val="001B3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Courier New"/>
      <w:sz w:val="20"/>
    </w:rPr>
  </w:style>
  <w:style w:type="paragraph" w:styleId="BodyText">
    <w:name w:val="Body Text"/>
    <w:basedOn w:val="Normal"/>
    <w:link w:val="BodyTextChar"/>
    <w:rsid w:val="001B3688"/>
    <w:pPr>
      <w:autoSpaceDE w:val="0"/>
      <w:autoSpaceDN w:val="0"/>
      <w:adjustRightInd w:val="0"/>
      <w:jc w:val="left"/>
    </w:pPr>
    <w:rPr>
      <w:szCs w:val="18"/>
    </w:rPr>
  </w:style>
  <w:style w:type="character" w:customStyle="1" w:styleId="BodyTextChar">
    <w:name w:val="Body Text Char"/>
    <w:link w:val="BodyText"/>
    <w:rsid w:val="000A27A1"/>
    <w:rPr>
      <w:sz w:val="22"/>
      <w:szCs w:val="18"/>
      <w:lang w:bidi="en-US"/>
    </w:rPr>
  </w:style>
  <w:style w:type="paragraph" w:styleId="TOC1">
    <w:name w:val="toc 1"/>
    <w:basedOn w:val="Normal"/>
    <w:next w:val="Normal"/>
    <w:autoRedefine/>
    <w:uiPriority w:val="39"/>
    <w:qFormat/>
    <w:rsid w:val="004255BF"/>
    <w:pPr>
      <w:widowControl w:val="0"/>
      <w:tabs>
        <w:tab w:val="left" w:pos="720"/>
        <w:tab w:val="left" w:pos="1440"/>
        <w:tab w:val="right" w:leader="dot" w:pos="9710"/>
      </w:tabs>
      <w:spacing w:before="120" w:after="120"/>
      <w:jc w:val="left"/>
    </w:pPr>
    <w:rPr>
      <w:b/>
      <w:bCs/>
      <w:caps/>
    </w:rPr>
  </w:style>
  <w:style w:type="paragraph" w:styleId="TOC2">
    <w:name w:val="toc 2"/>
    <w:basedOn w:val="Normal"/>
    <w:next w:val="Normal"/>
    <w:autoRedefine/>
    <w:uiPriority w:val="39"/>
    <w:qFormat/>
    <w:rsid w:val="00C77F7E"/>
    <w:pPr>
      <w:widowControl w:val="0"/>
      <w:tabs>
        <w:tab w:val="left" w:pos="1080"/>
        <w:tab w:val="left" w:pos="1440"/>
        <w:tab w:val="right" w:leader="dot" w:pos="9710"/>
      </w:tabs>
      <w:ind w:left="216"/>
      <w:jc w:val="left"/>
    </w:pPr>
    <w:rPr>
      <w:rFonts w:eastAsia="MS Mincho"/>
      <w:smallCaps/>
      <w:sz w:val="20"/>
    </w:rPr>
  </w:style>
  <w:style w:type="paragraph" w:styleId="TOC3">
    <w:name w:val="toc 3"/>
    <w:basedOn w:val="Normal"/>
    <w:next w:val="Normal"/>
    <w:autoRedefine/>
    <w:uiPriority w:val="39"/>
    <w:rsid w:val="001B3688"/>
    <w:pPr>
      <w:ind w:left="440"/>
      <w:jc w:val="left"/>
    </w:pPr>
    <w:rPr>
      <w:rFonts w:ascii="Times New Roman" w:hAnsi="Times New Roman"/>
      <w:i/>
      <w:iCs/>
      <w:sz w:val="20"/>
    </w:rPr>
  </w:style>
  <w:style w:type="paragraph" w:styleId="TOC5">
    <w:name w:val="toc 5"/>
    <w:basedOn w:val="Normal"/>
    <w:next w:val="Normal"/>
    <w:autoRedefine/>
    <w:uiPriority w:val="39"/>
    <w:rsid w:val="001B3688"/>
    <w:pPr>
      <w:ind w:left="880"/>
      <w:jc w:val="left"/>
    </w:pPr>
    <w:rPr>
      <w:rFonts w:ascii="Times New Roman" w:hAnsi="Times New Roman"/>
      <w:sz w:val="18"/>
      <w:szCs w:val="18"/>
    </w:rPr>
  </w:style>
  <w:style w:type="paragraph" w:styleId="TOC6">
    <w:name w:val="toc 6"/>
    <w:basedOn w:val="Normal"/>
    <w:next w:val="Normal"/>
    <w:autoRedefine/>
    <w:uiPriority w:val="39"/>
    <w:rsid w:val="001B3688"/>
    <w:pPr>
      <w:ind w:left="1100"/>
      <w:jc w:val="left"/>
    </w:pPr>
    <w:rPr>
      <w:rFonts w:ascii="Times New Roman" w:hAnsi="Times New Roman"/>
      <w:sz w:val="18"/>
      <w:szCs w:val="18"/>
    </w:rPr>
  </w:style>
  <w:style w:type="paragraph" w:styleId="TOC7">
    <w:name w:val="toc 7"/>
    <w:basedOn w:val="Normal"/>
    <w:next w:val="Normal"/>
    <w:autoRedefine/>
    <w:uiPriority w:val="39"/>
    <w:rsid w:val="001B3688"/>
    <w:pPr>
      <w:ind w:left="1320"/>
      <w:jc w:val="left"/>
    </w:pPr>
    <w:rPr>
      <w:rFonts w:ascii="Times New Roman" w:hAnsi="Times New Roman"/>
      <w:sz w:val="18"/>
      <w:szCs w:val="18"/>
    </w:rPr>
  </w:style>
  <w:style w:type="paragraph" w:styleId="TOC8">
    <w:name w:val="toc 8"/>
    <w:basedOn w:val="Normal"/>
    <w:next w:val="Normal"/>
    <w:autoRedefine/>
    <w:uiPriority w:val="39"/>
    <w:rsid w:val="001B3688"/>
    <w:pPr>
      <w:ind w:left="1540"/>
      <w:jc w:val="left"/>
    </w:pPr>
    <w:rPr>
      <w:rFonts w:ascii="Times New Roman" w:hAnsi="Times New Roman"/>
      <w:sz w:val="18"/>
      <w:szCs w:val="18"/>
    </w:rPr>
  </w:style>
  <w:style w:type="paragraph" w:styleId="TOC9">
    <w:name w:val="toc 9"/>
    <w:basedOn w:val="Normal"/>
    <w:next w:val="Normal"/>
    <w:autoRedefine/>
    <w:uiPriority w:val="39"/>
    <w:rsid w:val="001B3688"/>
    <w:pPr>
      <w:ind w:left="1760"/>
      <w:jc w:val="left"/>
    </w:pPr>
    <w:rPr>
      <w:rFonts w:ascii="Times New Roman" w:hAnsi="Times New Roman"/>
      <w:sz w:val="18"/>
      <w:szCs w:val="18"/>
    </w:rPr>
  </w:style>
  <w:style w:type="character" w:customStyle="1" w:styleId="EditNotesChar">
    <w:name w:val="EditNotes Char"/>
    <w:rsid w:val="001B3688"/>
    <w:rPr>
      <w:rFonts w:ascii="Arial" w:hAnsi="Arial"/>
      <w:color w:val="FF0000"/>
      <w:sz w:val="18"/>
      <w:lang w:val="en-US" w:eastAsia="en-US" w:bidi="ar-SA"/>
    </w:rPr>
  </w:style>
  <w:style w:type="paragraph" w:customStyle="1" w:styleId="ColorfulShading-Accent11">
    <w:name w:val="Colorful Shading - Accent 11"/>
    <w:hidden/>
    <w:uiPriority w:val="99"/>
    <w:semiHidden/>
    <w:rsid w:val="0043648A"/>
    <w:pPr>
      <w:spacing w:after="200" w:line="276" w:lineRule="auto"/>
    </w:pPr>
    <w:rPr>
      <w:snapToGrid w:val="0"/>
      <w:spacing w:val="-2"/>
      <w:sz w:val="22"/>
      <w:szCs w:val="22"/>
    </w:rPr>
  </w:style>
  <w:style w:type="paragraph" w:styleId="BodyTextIndent">
    <w:name w:val="Body Text Indent"/>
    <w:basedOn w:val="Normal"/>
    <w:link w:val="BodyTextIndentChar"/>
    <w:rsid w:val="00F03916"/>
    <w:pPr>
      <w:spacing w:after="120"/>
      <w:ind w:left="360"/>
    </w:pPr>
  </w:style>
  <w:style w:type="paragraph" w:styleId="Caption">
    <w:name w:val="caption"/>
    <w:basedOn w:val="Normal"/>
    <w:next w:val="Normal"/>
    <w:rsid w:val="00985E5D"/>
    <w:pPr>
      <w:spacing w:after="200"/>
    </w:pPr>
    <w:rPr>
      <w:b/>
      <w:bCs/>
      <w:color w:val="4F81BD"/>
      <w:sz w:val="18"/>
      <w:szCs w:val="18"/>
    </w:rPr>
  </w:style>
  <w:style w:type="paragraph" w:styleId="Title">
    <w:name w:val="Title"/>
    <w:basedOn w:val="Normal"/>
    <w:next w:val="Normal"/>
    <w:link w:val="TitleChar"/>
    <w:uiPriority w:val="10"/>
    <w:qFormat/>
    <w:rsid w:val="00985E5D"/>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10"/>
    <w:rsid w:val="00985E5D"/>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985E5D"/>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985E5D"/>
    <w:rPr>
      <w:rFonts w:ascii="Cambria" w:eastAsia="Times New Roman" w:hAnsi="Cambria" w:cs="Times New Roman"/>
      <w:i/>
      <w:iCs/>
      <w:color w:val="4F81BD"/>
      <w:spacing w:val="15"/>
      <w:sz w:val="24"/>
      <w:szCs w:val="24"/>
    </w:rPr>
  </w:style>
  <w:style w:type="character" w:styleId="Strong">
    <w:name w:val="Strong"/>
    <w:uiPriority w:val="22"/>
    <w:qFormat/>
    <w:rsid w:val="00985E5D"/>
    <w:rPr>
      <w:b/>
      <w:bCs/>
    </w:rPr>
  </w:style>
  <w:style w:type="paragraph" w:customStyle="1" w:styleId="MediumGrid21">
    <w:name w:val="Medium Grid 21"/>
    <w:uiPriority w:val="1"/>
    <w:rsid w:val="00985E5D"/>
    <w:rPr>
      <w:snapToGrid w:val="0"/>
      <w:spacing w:val="-2"/>
      <w:sz w:val="22"/>
      <w:szCs w:val="22"/>
      <w:lang w:bidi="en-US"/>
    </w:rPr>
  </w:style>
  <w:style w:type="paragraph" w:customStyle="1" w:styleId="ColorfulGrid-Accent11">
    <w:name w:val="Colorful Grid - Accent 11"/>
    <w:basedOn w:val="Normal"/>
    <w:next w:val="Normal"/>
    <w:link w:val="ColorfulGrid-Accent1Char"/>
    <w:uiPriority w:val="29"/>
    <w:rsid w:val="00985E5D"/>
    <w:rPr>
      <w:i/>
      <w:iCs/>
      <w:color w:val="000000"/>
    </w:rPr>
  </w:style>
  <w:style w:type="character" w:customStyle="1" w:styleId="ColorfulGrid-Accent1Char">
    <w:name w:val="Colorful Grid - Accent 1 Char"/>
    <w:link w:val="ColorfulGrid-Accent11"/>
    <w:uiPriority w:val="29"/>
    <w:rsid w:val="00985E5D"/>
    <w:rPr>
      <w:i/>
      <w:iCs/>
      <w:color w:val="000000"/>
    </w:rPr>
  </w:style>
  <w:style w:type="paragraph" w:customStyle="1" w:styleId="LightShading-Accent21">
    <w:name w:val="Light Shading - Accent 21"/>
    <w:basedOn w:val="Normal"/>
    <w:next w:val="Normal"/>
    <w:link w:val="LightShading-Accent2Char"/>
    <w:uiPriority w:val="30"/>
    <w:rsid w:val="00985E5D"/>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30"/>
    <w:rsid w:val="00985E5D"/>
    <w:rPr>
      <w:b/>
      <w:bCs/>
      <w:i/>
      <w:iCs/>
      <w:color w:val="4F81BD"/>
    </w:rPr>
  </w:style>
  <w:style w:type="character" w:customStyle="1" w:styleId="PlainTable31">
    <w:name w:val="Plain Table 31"/>
    <w:uiPriority w:val="19"/>
    <w:rsid w:val="00985E5D"/>
    <w:rPr>
      <w:i/>
      <w:iCs/>
      <w:color w:val="808080"/>
    </w:rPr>
  </w:style>
  <w:style w:type="character" w:customStyle="1" w:styleId="PlainTable41">
    <w:name w:val="Plain Table 41"/>
    <w:uiPriority w:val="21"/>
    <w:rsid w:val="00985E5D"/>
    <w:rPr>
      <w:b/>
      <w:bCs/>
      <w:i/>
      <w:iCs/>
      <w:color w:val="4F81BD"/>
    </w:rPr>
  </w:style>
  <w:style w:type="character" w:customStyle="1" w:styleId="BodyTextIndentChar">
    <w:name w:val="Body Text Indent Char"/>
    <w:link w:val="BodyTextIndent"/>
    <w:rsid w:val="00F03916"/>
    <w:rPr>
      <w:snapToGrid w:val="0"/>
      <w:spacing w:val="-2"/>
      <w:sz w:val="22"/>
      <w:szCs w:val="22"/>
    </w:rPr>
  </w:style>
  <w:style w:type="numbering" w:styleId="111111">
    <w:name w:val="Outline List 2"/>
    <w:basedOn w:val="NoList"/>
    <w:uiPriority w:val="99"/>
    <w:unhideWhenUsed/>
    <w:rsid w:val="00977917"/>
    <w:pPr>
      <w:numPr>
        <w:numId w:val="47"/>
      </w:numPr>
    </w:pPr>
  </w:style>
  <w:style w:type="paragraph" w:customStyle="1" w:styleId="Default">
    <w:name w:val="Default"/>
    <w:rsid w:val="005B45FB"/>
    <w:pPr>
      <w:autoSpaceDE w:val="0"/>
      <w:autoSpaceDN w:val="0"/>
      <w:adjustRightInd w:val="0"/>
    </w:pPr>
    <w:rPr>
      <w:rFonts w:ascii="Gill Sans MT" w:hAnsi="Gill Sans MT" w:cs="Gill Sans MT"/>
      <w:color w:val="000000"/>
      <w:sz w:val="24"/>
      <w:szCs w:val="24"/>
    </w:rPr>
  </w:style>
  <w:style w:type="paragraph" w:customStyle="1" w:styleId="GridTable31">
    <w:name w:val="Grid Table 31"/>
    <w:basedOn w:val="Heading1"/>
    <w:next w:val="Normal"/>
    <w:uiPriority w:val="39"/>
    <w:semiHidden/>
    <w:unhideWhenUsed/>
    <w:qFormat/>
    <w:rsid w:val="00133F5C"/>
    <w:pPr>
      <w:spacing w:line="276" w:lineRule="auto"/>
      <w:jc w:val="left"/>
      <w:outlineLvl w:val="9"/>
    </w:pPr>
  </w:style>
  <w:style w:type="paragraph" w:customStyle="1" w:styleId="CSILevel1">
    <w:name w:val="CSI Level 1"/>
    <w:basedOn w:val="Normal"/>
    <w:qFormat/>
    <w:rsid w:val="00133F5C"/>
    <w:pPr>
      <w:widowControl w:val="0"/>
      <w:numPr>
        <w:numId w:val="2"/>
      </w:numPr>
      <w:spacing w:before="240" w:after="120"/>
      <w:outlineLvl w:val="0"/>
    </w:pPr>
    <w:rPr>
      <w:b/>
    </w:rPr>
  </w:style>
  <w:style w:type="paragraph" w:customStyle="1" w:styleId="StyleCSILevel4">
    <w:name w:val="Style CSI Level 4"/>
    <w:basedOn w:val="CSILevel4"/>
    <w:next w:val="CSILevel4"/>
    <w:rsid w:val="0061486E"/>
  </w:style>
  <w:style w:type="paragraph" w:customStyle="1" w:styleId="StyleCSILevel5Black">
    <w:name w:val="Style CSI Level 5 + Black"/>
    <w:basedOn w:val="CSILevel5"/>
    <w:rsid w:val="0061486E"/>
  </w:style>
  <w:style w:type="paragraph" w:customStyle="1" w:styleId="BASSPARANUM5">
    <w:name w:val="BASS PARA NUM [5]"/>
    <w:basedOn w:val="Normal"/>
    <w:rsid w:val="00AC0216"/>
    <w:pPr>
      <w:numPr>
        <w:ilvl w:val="2"/>
        <w:numId w:val="1"/>
      </w:numPr>
      <w:tabs>
        <w:tab w:val="clear" w:pos="1062"/>
        <w:tab w:val="num" w:pos="1854"/>
      </w:tabs>
      <w:overflowPunct w:val="0"/>
      <w:autoSpaceDE w:val="0"/>
      <w:autoSpaceDN w:val="0"/>
      <w:adjustRightInd w:val="0"/>
      <w:ind w:left="1854" w:hanging="360"/>
      <w:textAlignment w:val="baseline"/>
    </w:pPr>
  </w:style>
  <w:style w:type="paragraph" w:customStyle="1" w:styleId="BASSPARANUM6">
    <w:name w:val="BASS PARA NUM [6]"/>
    <w:basedOn w:val="Normal"/>
    <w:rsid w:val="00AC0216"/>
    <w:pPr>
      <w:numPr>
        <w:ilvl w:val="3"/>
        <w:numId w:val="1"/>
      </w:numPr>
      <w:tabs>
        <w:tab w:val="clear" w:pos="1494"/>
        <w:tab w:val="num" w:pos="2214"/>
      </w:tabs>
      <w:overflowPunct w:val="0"/>
      <w:autoSpaceDE w:val="0"/>
      <w:autoSpaceDN w:val="0"/>
      <w:adjustRightInd w:val="0"/>
      <w:ind w:left="2142" w:hanging="288"/>
      <w:textAlignment w:val="baseline"/>
    </w:pPr>
    <w:rPr>
      <w:rFonts w:ascii="Times New Roman" w:hAnsi="Times New Roman"/>
      <w:sz w:val="20"/>
    </w:rPr>
  </w:style>
  <w:style w:type="paragraph" w:customStyle="1" w:styleId="StyleBASSPARANUM4Bold">
    <w:name w:val="Style BASS PARA NUM [4] + Bold"/>
    <w:basedOn w:val="Normal"/>
    <w:link w:val="StyleBASSPARANUM4BoldChar"/>
    <w:rsid w:val="006617EB"/>
    <w:pPr>
      <w:numPr>
        <w:ilvl w:val="4"/>
        <w:numId w:val="1"/>
      </w:numPr>
      <w:tabs>
        <w:tab w:val="clear" w:pos="1854"/>
        <w:tab w:val="num" w:pos="1494"/>
        <w:tab w:val="num" w:pos="1800"/>
        <w:tab w:val="left" w:pos="3060"/>
      </w:tabs>
      <w:overflowPunct w:val="0"/>
      <w:autoSpaceDE w:val="0"/>
      <w:autoSpaceDN w:val="0"/>
      <w:adjustRightInd w:val="0"/>
      <w:ind w:left="1494" w:hanging="432"/>
      <w:textAlignment w:val="baseline"/>
    </w:pPr>
    <w:rPr>
      <w:b/>
      <w:bCs/>
    </w:rPr>
  </w:style>
  <w:style w:type="character" w:customStyle="1" w:styleId="StyleBASSPARANUM4BoldChar">
    <w:name w:val="Style BASS PARA NUM [4] + Bold Char"/>
    <w:link w:val="StyleBASSPARANUM4Bold"/>
    <w:rsid w:val="006617EB"/>
    <w:rPr>
      <w:rFonts w:ascii="Arial" w:hAnsi="Arial"/>
      <w:b/>
      <w:bCs/>
      <w:snapToGrid w:val="0"/>
      <w:spacing w:val="-2"/>
      <w:sz w:val="22"/>
    </w:rPr>
  </w:style>
  <w:style w:type="paragraph" w:customStyle="1" w:styleId="StyleCSILevel6">
    <w:name w:val="Style CSI Level 6"/>
    <w:basedOn w:val="CSILevel6"/>
    <w:next w:val="CSILevel6"/>
    <w:rsid w:val="0061486E"/>
    <w:pPr>
      <w:numPr>
        <w:ilvl w:val="0"/>
        <w:numId w:val="0"/>
      </w:numPr>
    </w:pPr>
  </w:style>
  <w:style w:type="paragraph" w:styleId="PlainText">
    <w:name w:val="Plain Text"/>
    <w:basedOn w:val="Normal"/>
    <w:link w:val="PlainTextChar"/>
    <w:rsid w:val="00E34D89"/>
    <w:pPr>
      <w:ind w:left="360" w:hanging="360"/>
      <w:jc w:val="left"/>
    </w:pPr>
    <w:rPr>
      <w:rFonts w:ascii="Courier New" w:hAnsi="Courier New" w:cs="Courier New"/>
    </w:rPr>
  </w:style>
  <w:style w:type="character" w:customStyle="1" w:styleId="PlainTextChar">
    <w:name w:val="Plain Text Char"/>
    <w:link w:val="PlainText"/>
    <w:rsid w:val="00E34D89"/>
    <w:rPr>
      <w:rFonts w:ascii="Courier New" w:hAnsi="Courier New" w:cs="Courier New"/>
      <w:sz w:val="22"/>
    </w:rPr>
  </w:style>
  <w:style w:type="paragraph" w:styleId="DocumentMap">
    <w:name w:val="Document Map"/>
    <w:basedOn w:val="Normal"/>
    <w:link w:val="DocumentMapChar"/>
    <w:rsid w:val="00E34D89"/>
    <w:pPr>
      <w:shd w:val="clear" w:color="auto" w:fill="000080"/>
      <w:ind w:left="360" w:hanging="360"/>
      <w:jc w:val="left"/>
    </w:pPr>
    <w:rPr>
      <w:rFonts w:ascii="Tahoma" w:hAnsi="Tahoma" w:cs="Tahoma"/>
    </w:rPr>
  </w:style>
  <w:style w:type="character" w:customStyle="1" w:styleId="DocumentMapChar">
    <w:name w:val="Document Map Char"/>
    <w:link w:val="DocumentMap"/>
    <w:rsid w:val="00E34D89"/>
    <w:rPr>
      <w:rFonts w:ascii="Tahoma" w:hAnsi="Tahoma" w:cs="Tahoma"/>
      <w:sz w:val="22"/>
      <w:shd w:val="clear" w:color="auto" w:fill="000080"/>
    </w:rPr>
  </w:style>
  <w:style w:type="paragraph" w:styleId="TOC4">
    <w:name w:val="toc 4"/>
    <w:basedOn w:val="Normal"/>
    <w:next w:val="Normal"/>
    <w:autoRedefine/>
    <w:uiPriority w:val="39"/>
    <w:rsid w:val="00E34D89"/>
    <w:pPr>
      <w:ind w:left="660" w:hanging="360"/>
      <w:jc w:val="left"/>
    </w:pPr>
    <w:rPr>
      <w:rFonts w:ascii="Times New Roman" w:hAnsi="Times New Roman"/>
      <w:sz w:val="18"/>
      <w:szCs w:val="18"/>
    </w:rPr>
  </w:style>
  <w:style w:type="character" w:customStyle="1" w:styleId="CSITitleSectionChar">
    <w:name w:val="CSI Title Section Char"/>
    <w:rsid w:val="00E34D89"/>
    <w:rPr>
      <w:rFonts w:ascii="Arial" w:hAnsi="Arial"/>
      <w:b/>
      <w:sz w:val="24"/>
      <w:lang w:val="en-US" w:eastAsia="en-US" w:bidi="ar-SA"/>
    </w:rPr>
  </w:style>
  <w:style w:type="character" w:customStyle="1" w:styleId="FooterChar">
    <w:name w:val="Footer Char"/>
    <w:link w:val="Footer"/>
    <w:rsid w:val="00E34D89"/>
    <w:rPr>
      <w:rFonts w:ascii="Arial" w:hAnsi="Arial"/>
    </w:rPr>
  </w:style>
  <w:style w:type="paragraph" w:styleId="NormalWeb">
    <w:name w:val="Normal (Web)"/>
    <w:basedOn w:val="Normal"/>
    <w:uiPriority w:val="99"/>
    <w:unhideWhenUsed/>
    <w:rsid w:val="00E34D89"/>
    <w:pPr>
      <w:spacing w:before="100" w:beforeAutospacing="1" w:after="100" w:afterAutospacing="1"/>
      <w:jc w:val="left"/>
    </w:pPr>
    <w:rPr>
      <w:rFonts w:ascii="Times New Roman" w:hAnsi="Times New Roman"/>
      <w:sz w:val="24"/>
      <w:szCs w:val="24"/>
    </w:rPr>
  </w:style>
  <w:style w:type="numbering" w:customStyle="1" w:styleId="CSISectionFormat">
    <w:name w:val="CSI SectionFormat"/>
    <w:uiPriority w:val="99"/>
    <w:rsid w:val="00DD541F"/>
    <w:pPr>
      <w:numPr>
        <w:numId w:val="4"/>
      </w:numPr>
    </w:pPr>
  </w:style>
  <w:style w:type="character" w:customStyle="1" w:styleId="CSILevel7Char">
    <w:name w:val="CSI Level 7 Char"/>
    <w:rsid w:val="00DD541F"/>
    <w:rPr>
      <w:rFonts w:ascii="Arial" w:eastAsia="MS Mincho" w:hAnsi="Arial" w:cs="Arial"/>
      <w:b/>
      <w:snapToGrid w:val="0"/>
      <w:spacing w:val="-2"/>
      <w:sz w:val="22"/>
      <w:szCs w:val="22"/>
      <w:lang w:bidi="en-US"/>
    </w:rPr>
  </w:style>
  <w:style w:type="character" w:customStyle="1" w:styleId="CSILevel8Char">
    <w:name w:val="CSI Level 8 Char"/>
    <w:rsid w:val="00DD541F"/>
    <w:rPr>
      <w:rFonts w:ascii="Arial" w:eastAsia="MS Mincho" w:hAnsi="Arial" w:cs="Arial"/>
      <w:b/>
      <w:snapToGrid w:val="0"/>
      <w:spacing w:val="-2"/>
      <w:sz w:val="22"/>
      <w:szCs w:val="22"/>
      <w:lang w:bidi="en-US"/>
    </w:rPr>
  </w:style>
  <w:style w:type="paragraph" w:customStyle="1" w:styleId="BASSPARANUM1">
    <w:name w:val="BASS PARA NUM [1]"/>
    <w:basedOn w:val="Normal"/>
    <w:rsid w:val="00F34E3F"/>
    <w:pPr>
      <w:keepNext/>
      <w:keepLines/>
      <w:spacing w:before="240"/>
      <w:ind w:left="360" w:hanging="360"/>
    </w:pPr>
    <w:rPr>
      <w:rFonts w:ascii="Times New Roman" w:hAnsi="Times New Roman"/>
      <w:b/>
      <w:sz w:val="20"/>
    </w:rPr>
  </w:style>
  <w:style w:type="paragraph" w:customStyle="1" w:styleId="BASSPARANUM2">
    <w:name w:val="BASS PARA NUM [2]"/>
    <w:basedOn w:val="Normal"/>
    <w:rsid w:val="00F34E3F"/>
    <w:pPr>
      <w:keepNext/>
      <w:keepLines/>
      <w:tabs>
        <w:tab w:val="num" w:pos="540"/>
        <w:tab w:val="num" w:pos="1080"/>
      </w:tabs>
      <w:overflowPunct w:val="0"/>
      <w:autoSpaceDE w:val="0"/>
      <w:autoSpaceDN w:val="0"/>
      <w:adjustRightInd w:val="0"/>
      <w:spacing w:before="240"/>
      <w:ind w:left="1170" w:hanging="1170"/>
      <w:jc w:val="left"/>
      <w:textAlignment w:val="baseline"/>
    </w:pPr>
    <w:rPr>
      <w:rFonts w:ascii="Times New Roman" w:hAnsi="Times New Roman"/>
      <w:b/>
      <w:sz w:val="20"/>
    </w:rPr>
  </w:style>
  <w:style w:type="paragraph" w:customStyle="1" w:styleId="BASSPARANUM3">
    <w:name w:val="BASS PARA NUM [3]"/>
    <w:basedOn w:val="Normal"/>
    <w:autoRedefine/>
    <w:rsid w:val="00F34E3F"/>
    <w:pPr>
      <w:tabs>
        <w:tab w:val="num" w:pos="1080"/>
      </w:tabs>
      <w:overflowPunct w:val="0"/>
      <w:autoSpaceDE w:val="0"/>
      <w:autoSpaceDN w:val="0"/>
      <w:adjustRightInd w:val="0"/>
      <w:spacing w:before="240"/>
      <w:ind w:left="1080" w:hanging="533"/>
      <w:jc w:val="left"/>
      <w:textAlignment w:val="baseline"/>
    </w:pPr>
    <w:rPr>
      <w:rFonts w:ascii="Times New Roman" w:hAnsi="Times New Roman"/>
      <w:sz w:val="20"/>
    </w:rPr>
  </w:style>
  <w:style w:type="paragraph" w:customStyle="1" w:styleId="BASSPARANUM4">
    <w:name w:val="BASS PARA NUM [4]"/>
    <w:basedOn w:val="Normal"/>
    <w:link w:val="BASSPARANUM4Char"/>
    <w:rsid w:val="00F34E3F"/>
    <w:pPr>
      <w:tabs>
        <w:tab w:val="num" w:pos="1512"/>
        <w:tab w:val="left" w:pos="3060"/>
      </w:tabs>
      <w:overflowPunct w:val="0"/>
      <w:autoSpaceDE w:val="0"/>
      <w:autoSpaceDN w:val="0"/>
      <w:adjustRightInd w:val="0"/>
      <w:ind w:left="1512" w:hanging="432"/>
      <w:jc w:val="left"/>
      <w:textAlignment w:val="baseline"/>
    </w:pPr>
    <w:rPr>
      <w:rFonts w:ascii="Times New Roman" w:hAnsi="Times New Roman"/>
      <w:sz w:val="20"/>
    </w:rPr>
  </w:style>
  <w:style w:type="character" w:customStyle="1" w:styleId="BASSPARANUM4Char">
    <w:name w:val="BASS PARA NUM [4] Char"/>
    <w:link w:val="BASSPARANUM4"/>
    <w:rsid w:val="00F34E3F"/>
    <w:rPr>
      <w:snapToGrid w:val="0"/>
      <w:spacing w:val="-2"/>
    </w:rPr>
  </w:style>
  <w:style w:type="character" w:styleId="CommentReference">
    <w:name w:val="annotation reference"/>
    <w:rsid w:val="007612C5"/>
    <w:rPr>
      <w:sz w:val="16"/>
      <w:szCs w:val="16"/>
    </w:rPr>
  </w:style>
  <w:style w:type="paragraph" w:styleId="CommentText">
    <w:name w:val="annotation text"/>
    <w:basedOn w:val="Normal"/>
    <w:link w:val="CommentTextChar"/>
    <w:rsid w:val="007612C5"/>
    <w:rPr>
      <w:sz w:val="20"/>
      <w:szCs w:val="20"/>
    </w:rPr>
  </w:style>
  <w:style w:type="character" w:customStyle="1" w:styleId="CommentTextChar">
    <w:name w:val="Comment Text Char"/>
    <w:link w:val="CommentText"/>
    <w:rsid w:val="007612C5"/>
    <w:rPr>
      <w:snapToGrid w:val="0"/>
      <w:spacing w:val="-2"/>
    </w:rPr>
  </w:style>
  <w:style w:type="paragraph" w:styleId="CommentSubject">
    <w:name w:val="annotation subject"/>
    <w:basedOn w:val="CommentText"/>
    <w:next w:val="CommentText"/>
    <w:link w:val="CommentSubjectChar"/>
    <w:rsid w:val="007612C5"/>
    <w:rPr>
      <w:b/>
      <w:bCs/>
    </w:rPr>
  </w:style>
  <w:style w:type="character" w:customStyle="1" w:styleId="CommentSubjectChar">
    <w:name w:val="Comment Subject Char"/>
    <w:link w:val="CommentSubject"/>
    <w:rsid w:val="007612C5"/>
    <w:rPr>
      <w:b/>
      <w:bCs/>
      <w:snapToGrid w:val="0"/>
      <w:spacing w:val="-2"/>
    </w:rPr>
  </w:style>
  <w:style w:type="paragraph" w:styleId="Revision">
    <w:name w:val="Revision"/>
    <w:hidden/>
    <w:uiPriority w:val="99"/>
    <w:semiHidden/>
    <w:rsid w:val="008800F1"/>
    <w:rPr>
      <w:snapToGrid w:val="0"/>
      <w:spacing w:val="-2"/>
      <w:sz w:val="22"/>
      <w:szCs w:val="22"/>
    </w:rPr>
  </w:style>
  <w:style w:type="character" w:customStyle="1" w:styleId="st">
    <w:name w:val="st"/>
    <w:rsid w:val="00A92ED1"/>
  </w:style>
  <w:style w:type="paragraph" w:styleId="TOCHeading">
    <w:name w:val="TOC Heading"/>
    <w:basedOn w:val="Heading1"/>
    <w:next w:val="Normal"/>
    <w:uiPriority w:val="39"/>
    <w:unhideWhenUsed/>
    <w:qFormat/>
    <w:rsid w:val="00171B96"/>
    <w:pPr>
      <w:spacing w:before="240" w:line="259" w:lineRule="auto"/>
      <w:jc w:val="left"/>
      <w:outlineLvl w:val="9"/>
    </w:pPr>
    <w:rPr>
      <w:rFonts w:ascii="Calibri Light" w:hAnsi="Calibri Light" w:cs="Times New Roman"/>
      <w:b w:val="0"/>
      <w:bCs w:val="0"/>
      <w:snapToGrid/>
      <w:color w:val="2E74B5"/>
      <w:spacing w:val="0"/>
      <w:sz w:val="32"/>
      <w:szCs w:val="32"/>
    </w:rPr>
  </w:style>
  <w:style w:type="paragraph" w:customStyle="1" w:styleId="NumberedHeading1">
    <w:name w:val="Numbered Heading 1"/>
    <w:basedOn w:val="Heading1"/>
    <w:next w:val="Normal"/>
    <w:uiPriority w:val="3"/>
    <w:rsid w:val="00A061B8"/>
    <w:pPr>
      <w:numPr>
        <w:numId w:val="35"/>
      </w:numPr>
      <w:spacing w:before="400" w:line="276" w:lineRule="auto"/>
      <w:jc w:val="left"/>
    </w:pPr>
    <w:rPr>
      <w:rFonts w:ascii="Gill Sans Alt One WGL Light" w:eastAsia="MS Gothic" w:hAnsi="Gill Sans Alt One WGL Light" w:cs="Times New Roman"/>
      <w:b w:val="0"/>
      <w:snapToGrid/>
      <w:color w:val="auto"/>
      <w:spacing w:val="0"/>
      <w:sz w:val="34"/>
    </w:rPr>
  </w:style>
  <w:style w:type="paragraph" w:customStyle="1" w:styleId="NumberedHeading2">
    <w:name w:val="Numbered Heading 2"/>
    <w:basedOn w:val="Heading2"/>
    <w:next w:val="Normal"/>
    <w:uiPriority w:val="3"/>
    <w:rsid w:val="00A061B8"/>
    <w:pPr>
      <w:numPr>
        <w:ilvl w:val="1"/>
        <w:numId w:val="35"/>
      </w:numPr>
      <w:spacing w:after="100" w:line="276" w:lineRule="auto"/>
      <w:jc w:val="left"/>
    </w:pPr>
    <w:rPr>
      <w:rFonts w:ascii="Gill Sans Alt One WGL Light" w:eastAsia="MS Gothic" w:hAnsi="Gill Sans Alt One WGL Light" w:cs="Times New Roman"/>
      <w:b w:val="0"/>
      <w:bCs w:val="0"/>
      <w:snapToGrid/>
      <w:color w:val="auto"/>
      <w:spacing w:val="0"/>
    </w:rPr>
  </w:style>
  <w:style w:type="paragraph" w:customStyle="1" w:styleId="NumberedHeading3">
    <w:name w:val="Numbered Heading 3"/>
    <w:basedOn w:val="Heading3"/>
    <w:next w:val="Normal"/>
    <w:uiPriority w:val="3"/>
    <w:rsid w:val="00A061B8"/>
    <w:pPr>
      <w:numPr>
        <w:ilvl w:val="2"/>
        <w:numId w:val="35"/>
      </w:numPr>
      <w:spacing w:after="100" w:line="276" w:lineRule="auto"/>
      <w:jc w:val="left"/>
    </w:pPr>
    <w:rPr>
      <w:rFonts w:ascii="Gill Sans Alt One WGL Light" w:eastAsia="MS Gothic" w:hAnsi="Gill Sans Alt One WGL Light" w:cs="Times New Roman"/>
      <w:b w:val="0"/>
      <w:snapToGrid/>
      <w:color w:val="auto"/>
      <w:spacing w:val="0"/>
    </w:rPr>
  </w:style>
  <w:style w:type="paragraph" w:customStyle="1" w:styleId="NumberedHeading4">
    <w:name w:val="Numbered Heading 4"/>
    <w:basedOn w:val="Heading4"/>
    <w:next w:val="Normal"/>
    <w:uiPriority w:val="3"/>
    <w:unhideWhenUsed/>
    <w:rsid w:val="00A061B8"/>
    <w:pPr>
      <w:numPr>
        <w:ilvl w:val="3"/>
        <w:numId w:val="35"/>
      </w:numPr>
      <w:spacing w:line="276" w:lineRule="auto"/>
      <w:jc w:val="left"/>
    </w:pPr>
    <w:rPr>
      <w:rFonts w:ascii="Gill Sans Alt One WGL Light" w:eastAsia="MS Gothic" w:hAnsi="Gill Sans Alt One WGL Light" w:cs="Times New Roman"/>
      <w:b w:val="0"/>
      <w:i w:val="0"/>
      <w:snapToGrid/>
      <w:color w:val="992C96"/>
      <w:spacing w:val="0"/>
      <w:sz w:val="26"/>
    </w:rPr>
  </w:style>
  <w:style w:type="paragraph" w:customStyle="1" w:styleId="NumberedHeading5">
    <w:name w:val="Numbered Heading 5"/>
    <w:basedOn w:val="Heading5"/>
    <w:next w:val="Normal"/>
    <w:uiPriority w:val="3"/>
    <w:unhideWhenUsed/>
    <w:rsid w:val="00A061B8"/>
    <w:pPr>
      <w:numPr>
        <w:ilvl w:val="4"/>
        <w:numId w:val="35"/>
      </w:numPr>
      <w:spacing w:line="276" w:lineRule="auto"/>
      <w:jc w:val="left"/>
    </w:pPr>
    <w:rPr>
      <w:rFonts w:ascii="Gill Sans Alt One WGL Light" w:eastAsia="MS Gothic" w:hAnsi="Gill Sans Alt One WGL Light" w:cs="Times New Roman"/>
      <w:snapToGrid/>
      <w:color w:val="0B5ED7"/>
      <w:spacing w:val="0"/>
    </w:rPr>
  </w:style>
  <w:style w:type="paragraph" w:customStyle="1" w:styleId="NumberedHeading6">
    <w:name w:val="Numbered Heading 6"/>
    <w:basedOn w:val="Heading6"/>
    <w:next w:val="Normal"/>
    <w:uiPriority w:val="3"/>
    <w:unhideWhenUsed/>
    <w:rsid w:val="00A061B8"/>
    <w:pPr>
      <w:numPr>
        <w:ilvl w:val="5"/>
        <w:numId w:val="35"/>
      </w:numPr>
      <w:spacing w:line="276" w:lineRule="auto"/>
      <w:jc w:val="left"/>
    </w:pPr>
    <w:rPr>
      <w:rFonts w:ascii="Gill Sans Alt One WGL Light" w:eastAsia="MS Gothic" w:hAnsi="Gill Sans Alt One WGL Light" w:cs="Times New Roman"/>
      <w:snapToGrid/>
      <w:color w:val="0B5ED7"/>
      <w:spacing w:val="0"/>
    </w:rPr>
  </w:style>
  <w:style w:type="character" w:customStyle="1" w:styleId="HeaderChar">
    <w:name w:val="Header Char"/>
    <w:basedOn w:val="DefaultParagraphFont"/>
    <w:link w:val="Header"/>
    <w:rsid w:val="0043458C"/>
    <w:rPr>
      <w:snapToGrid w:val="0"/>
      <w:spacing w:val="-2"/>
      <w:sz w:val="16"/>
      <w:szCs w:val="22"/>
    </w:rPr>
  </w:style>
  <w:style w:type="character" w:customStyle="1" w:styleId="BalloonTextChar">
    <w:name w:val="Balloon Text Char"/>
    <w:basedOn w:val="DefaultParagraphFont"/>
    <w:link w:val="BalloonText"/>
    <w:semiHidden/>
    <w:rsid w:val="0043458C"/>
    <w:rPr>
      <w:rFonts w:ascii="Tahoma" w:hAnsi="Tahoma" w:cs="Tahoma"/>
      <w:snapToGrid w:val="0"/>
      <w:spacing w:val="-2"/>
      <w:sz w:val="16"/>
      <w:szCs w:val="16"/>
    </w:rPr>
  </w:style>
  <w:style w:type="character" w:customStyle="1" w:styleId="HTMLPreformattedChar">
    <w:name w:val="HTML Preformatted Char"/>
    <w:basedOn w:val="DefaultParagraphFont"/>
    <w:link w:val="HTMLPreformatted"/>
    <w:rsid w:val="0043458C"/>
    <w:rPr>
      <w:rFonts w:ascii="Courier New" w:eastAsia="Courier New" w:hAnsi="Courier New" w:cs="Courier New"/>
      <w:snapToGrid w:val="0"/>
      <w:spacing w:val="-2"/>
      <w:szCs w:val="22"/>
    </w:rPr>
  </w:style>
  <w:style w:type="table" w:styleId="ColorfulGrid-Accent1">
    <w:name w:val="Colorful Grid Accent 1"/>
    <w:basedOn w:val="TableNormal"/>
    <w:uiPriority w:val="29"/>
    <w:semiHidden/>
    <w:unhideWhenUsed/>
    <w:rsid w:val="0043458C"/>
    <w:rPr>
      <w:i/>
      <w:iCs/>
      <w:color w:val="000000"/>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LightShading-Accent2">
    <w:name w:val="Light Shading Accent 2"/>
    <w:basedOn w:val="TableNormal"/>
    <w:uiPriority w:val="30"/>
    <w:semiHidden/>
    <w:unhideWhenUsed/>
    <w:rsid w:val="0043458C"/>
    <w:rPr>
      <w:b/>
      <w:bCs/>
      <w:i/>
      <w:iCs/>
      <w:color w:val="4F81BD"/>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character" w:styleId="UnresolvedMention">
    <w:name w:val="Unresolved Mention"/>
    <w:basedOn w:val="DefaultParagraphFont"/>
    <w:uiPriority w:val="99"/>
    <w:semiHidden/>
    <w:unhideWhenUsed/>
    <w:rsid w:val="00E660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85121">
      <w:bodyDiv w:val="1"/>
      <w:marLeft w:val="0"/>
      <w:marRight w:val="0"/>
      <w:marTop w:val="0"/>
      <w:marBottom w:val="0"/>
      <w:divBdr>
        <w:top w:val="none" w:sz="0" w:space="0" w:color="auto"/>
        <w:left w:val="none" w:sz="0" w:space="0" w:color="auto"/>
        <w:bottom w:val="none" w:sz="0" w:space="0" w:color="auto"/>
        <w:right w:val="none" w:sz="0" w:space="0" w:color="auto"/>
      </w:divBdr>
    </w:div>
    <w:div w:id="175459844">
      <w:bodyDiv w:val="1"/>
      <w:marLeft w:val="0"/>
      <w:marRight w:val="0"/>
      <w:marTop w:val="0"/>
      <w:marBottom w:val="0"/>
      <w:divBdr>
        <w:top w:val="none" w:sz="0" w:space="0" w:color="auto"/>
        <w:left w:val="none" w:sz="0" w:space="0" w:color="auto"/>
        <w:bottom w:val="none" w:sz="0" w:space="0" w:color="auto"/>
        <w:right w:val="none" w:sz="0" w:space="0" w:color="auto"/>
      </w:divBdr>
    </w:div>
    <w:div w:id="186801024">
      <w:bodyDiv w:val="1"/>
      <w:marLeft w:val="0"/>
      <w:marRight w:val="0"/>
      <w:marTop w:val="0"/>
      <w:marBottom w:val="0"/>
      <w:divBdr>
        <w:top w:val="none" w:sz="0" w:space="0" w:color="auto"/>
        <w:left w:val="none" w:sz="0" w:space="0" w:color="auto"/>
        <w:bottom w:val="none" w:sz="0" w:space="0" w:color="auto"/>
        <w:right w:val="none" w:sz="0" w:space="0" w:color="auto"/>
      </w:divBdr>
    </w:div>
    <w:div w:id="277682951">
      <w:bodyDiv w:val="1"/>
      <w:marLeft w:val="0"/>
      <w:marRight w:val="0"/>
      <w:marTop w:val="0"/>
      <w:marBottom w:val="0"/>
      <w:divBdr>
        <w:top w:val="none" w:sz="0" w:space="0" w:color="auto"/>
        <w:left w:val="none" w:sz="0" w:space="0" w:color="auto"/>
        <w:bottom w:val="none" w:sz="0" w:space="0" w:color="auto"/>
        <w:right w:val="none" w:sz="0" w:space="0" w:color="auto"/>
      </w:divBdr>
    </w:div>
    <w:div w:id="283120012">
      <w:bodyDiv w:val="1"/>
      <w:marLeft w:val="0"/>
      <w:marRight w:val="0"/>
      <w:marTop w:val="0"/>
      <w:marBottom w:val="0"/>
      <w:divBdr>
        <w:top w:val="none" w:sz="0" w:space="0" w:color="auto"/>
        <w:left w:val="none" w:sz="0" w:space="0" w:color="auto"/>
        <w:bottom w:val="none" w:sz="0" w:space="0" w:color="auto"/>
        <w:right w:val="none" w:sz="0" w:space="0" w:color="auto"/>
      </w:divBdr>
    </w:div>
    <w:div w:id="365712982">
      <w:bodyDiv w:val="1"/>
      <w:marLeft w:val="0"/>
      <w:marRight w:val="0"/>
      <w:marTop w:val="0"/>
      <w:marBottom w:val="0"/>
      <w:divBdr>
        <w:top w:val="none" w:sz="0" w:space="0" w:color="auto"/>
        <w:left w:val="none" w:sz="0" w:space="0" w:color="auto"/>
        <w:bottom w:val="none" w:sz="0" w:space="0" w:color="auto"/>
        <w:right w:val="none" w:sz="0" w:space="0" w:color="auto"/>
      </w:divBdr>
    </w:div>
    <w:div w:id="437063064">
      <w:bodyDiv w:val="1"/>
      <w:marLeft w:val="0"/>
      <w:marRight w:val="0"/>
      <w:marTop w:val="0"/>
      <w:marBottom w:val="0"/>
      <w:divBdr>
        <w:top w:val="none" w:sz="0" w:space="0" w:color="auto"/>
        <w:left w:val="none" w:sz="0" w:space="0" w:color="auto"/>
        <w:bottom w:val="none" w:sz="0" w:space="0" w:color="auto"/>
        <w:right w:val="none" w:sz="0" w:space="0" w:color="auto"/>
      </w:divBdr>
    </w:div>
    <w:div w:id="504176455">
      <w:bodyDiv w:val="1"/>
      <w:marLeft w:val="0"/>
      <w:marRight w:val="0"/>
      <w:marTop w:val="0"/>
      <w:marBottom w:val="0"/>
      <w:divBdr>
        <w:top w:val="none" w:sz="0" w:space="0" w:color="auto"/>
        <w:left w:val="none" w:sz="0" w:space="0" w:color="auto"/>
        <w:bottom w:val="none" w:sz="0" w:space="0" w:color="auto"/>
        <w:right w:val="none" w:sz="0" w:space="0" w:color="auto"/>
      </w:divBdr>
    </w:div>
    <w:div w:id="534586927">
      <w:bodyDiv w:val="1"/>
      <w:marLeft w:val="0"/>
      <w:marRight w:val="0"/>
      <w:marTop w:val="0"/>
      <w:marBottom w:val="0"/>
      <w:divBdr>
        <w:top w:val="none" w:sz="0" w:space="0" w:color="auto"/>
        <w:left w:val="none" w:sz="0" w:space="0" w:color="auto"/>
        <w:bottom w:val="none" w:sz="0" w:space="0" w:color="auto"/>
        <w:right w:val="none" w:sz="0" w:space="0" w:color="auto"/>
      </w:divBdr>
    </w:div>
    <w:div w:id="554512303">
      <w:bodyDiv w:val="1"/>
      <w:marLeft w:val="0"/>
      <w:marRight w:val="0"/>
      <w:marTop w:val="0"/>
      <w:marBottom w:val="0"/>
      <w:divBdr>
        <w:top w:val="none" w:sz="0" w:space="0" w:color="auto"/>
        <w:left w:val="none" w:sz="0" w:space="0" w:color="auto"/>
        <w:bottom w:val="none" w:sz="0" w:space="0" w:color="auto"/>
        <w:right w:val="none" w:sz="0" w:space="0" w:color="auto"/>
      </w:divBdr>
    </w:div>
    <w:div w:id="571936338">
      <w:bodyDiv w:val="1"/>
      <w:marLeft w:val="0"/>
      <w:marRight w:val="0"/>
      <w:marTop w:val="0"/>
      <w:marBottom w:val="0"/>
      <w:divBdr>
        <w:top w:val="none" w:sz="0" w:space="0" w:color="auto"/>
        <w:left w:val="none" w:sz="0" w:space="0" w:color="auto"/>
        <w:bottom w:val="none" w:sz="0" w:space="0" w:color="auto"/>
        <w:right w:val="none" w:sz="0" w:space="0" w:color="auto"/>
      </w:divBdr>
    </w:div>
    <w:div w:id="579757277">
      <w:bodyDiv w:val="1"/>
      <w:marLeft w:val="0"/>
      <w:marRight w:val="0"/>
      <w:marTop w:val="0"/>
      <w:marBottom w:val="0"/>
      <w:divBdr>
        <w:top w:val="none" w:sz="0" w:space="0" w:color="auto"/>
        <w:left w:val="none" w:sz="0" w:space="0" w:color="auto"/>
        <w:bottom w:val="none" w:sz="0" w:space="0" w:color="auto"/>
        <w:right w:val="none" w:sz="0" w:space="0" w:color="auto"/>
      </w:divBdr>
    </w:div>
    <w:div w:id="639192849">
      <w:bodyDiv w:val="1"/>
      <w:marLeft w:val="0"/>
      <w:marRight w:val="0"/>
      <w:marTop w:val="0"/>
      <w:marBottom w:val="0"/>
      <w:divBdr>
        <w:top w:val="none" w:sz="0" w:space="0" w:color="auto"/>
        <w:left w:val="none" w:sz="0" w:space="0" w:color="auto"/>
        <w:bottom w:val="none" w:sz="0" w:space="0" w:color="auto"/>
        <w:right w:val="none" w:sz="0" w:space="0" w:color="auto"/>
      </w:divBdr>
      <w:divsChild>
        <w:div w:id="620459028">
          <w:marLeft w:val="274"/>
          <w:marRight w:val="0"/>
          <w:marTop w:val="50"/>
          <w:marBottom w:val="0"/>
          <w:divBdr>
            <w:top w:val="none" w:sz="0" w:space="0" w:color="auto"/>
            <w:left w:val="none" w:sz="0" w:space="0" w:color="auto"/>
            <w:bottom w:val="none" w:sz="0" w:space="0" w:color="auto"/>
            <w:right w:val="none" w:sz="0" w:space="0" w:color="auto"/>
          </w:divBdr>
        </w:div>
        <w:div w:id="967585248">
          <w:marLeft w:val="274"/>
          <w:marRight w:val="0"/>
          <w:marTop w:val="50"/>
          <w:marBottom w:val="0"/>
          <w:divBdr>
            <w:top w:val="none" w:sz="0" w:space="0" w:color="auto"/>
            <w:left w:val="none" w:sz="0" w:space="0" w:color="auto"/>
            <w:bottom w:val="none" w:sz="0" w:space="0" w:color="auto"/>
            <w:right w:val="none" w:sz="0" w:space="0" w:color="auto"/>
          </w:divBdr>
        </w:div>
        <w:div w:id="1836191706">
          <w:marLeft w:val="274"/>
          <w:marRight w:val="0"/>
          <w:marTop w:val="50"/>
          <w:marBottom w:val="0"/>
          <w:divBdr>
            <w:top w:val="none" w:sz="0" w:space="0" w:color="auto"/>
            <w:left w:val="none" w:sz="0" w:space="0" w:color="auto"/>
            <w:bottom w:val="none" w:sz="0" w:space="0" w:color="auto"/>
            <w:right w:val="none" w:sz="0" w:space="0" w:color="auto"/>
          </w:divBdr>
        </w:div>
      </w:divsChild>
    </w:div>
    <w:div w:id="722603604">
      <w:bodyDiv w:val="1"/>
      <w:marLeft w:val="0"/>
      <w:marRight w:val="0"/>
      <w:marTop w:val="0"/>
      <w:marBottom w:val="0"/>
      <w:divBdr>
        <w:top w:val="none" w:sz="0" w:space="0" w:color="auto"/>
        <w:left w:val="none" w:sz="0" w:space="0" w:color="auto"/>
        <w:bottom w:val="none" w:sz="0" w:space="0" w:color="auto"/>
        <w:right w:val="none" w:sz="0" w:space="0" w:color="auto"/>
      </w:divBdr>
    </w:div>
    <w:div w:id="978650645">
      <w:bodyDiv w:val="1"/>
      <w:marLeft w:val="0"/>
      <w:marRight w:val="0"/>
      <w:marTop w:val="0"/>
      <w:marBottom w:val="0"/>
      <w:divBdr>
        <w:top w:val="none" w:sz="0" w:space="0" w:color="auto"/>
        <w:left w:val="none" w:sz="0" w:space="0" w:color="auto"/>
        <w:bottom w:val="none" w:sz="0" w:space="0" w:color="auto"/>
        <w:right w:val="none" w:sz="0" w:space="0" w:color="auto"/>
      </w:divBdr>
    </w:div>
    <w:div w:id="1187017138">
      <w:bodyDiv w:val="1"/>
      <w:marLeft w:val="0"/>
      <w:marRight w:val="0"/>
      <w:marTop w:val="0"/>
      <w:marBottom w:val="0"/>
      <w:divBdr>
        <w:top w:val="none" w:sz="0" w:space="0" w:color="auto"/>
        <w:left w:val="none" w:sz="0" w:space="0" w:color="auto"/>
        <w:bottom w:val="none" w:sz="0" w:space="0" w:color="auto"/>
        <w:right w:val="none" w:sz="0" w:space="0" w:color="auto"/>
      </w:divBdr>
    </w:div>
    <w:div w:id="1202355770">
      <w:bodyDiv w:val="1"/>
      <w:marLeft w:val="0"/>
      <w:marRight w:val="0"/>
      <w:marTop w:val="0"/>
      <w:marBottom w:val="0"/>
      <w:divBdr>
        <w:top w:val="none" w:sz="0" w:space="0" w:color="auto"/>
        <w:left w:val="none" w:sz="0" w:space="0" w:color="auto"/>
        <w:bottom w:val="none" w:sz="0" w:space="0" w:color="auto"/>
        <w:right w:val="none" w:sz="0" w:space="0" w:color="auto"/>
      </w:divBdr>
    </w:div>
    <w:div w:id="1260675208">
      <w:bodyDiv w:val="1"/>
      <w:marLeft w:val="0"/>
      <w:marRight w:val="0"/>
      <w:marTop w:val="0"/>
      <w:marBottom w:val="0"/>
      <w:divBdr>
        <w:top w:val="none" w:sz="0" w:space="0" w:color="auto"/>
        <w:left w:val="none" w:sz="0" w:space="0" w:color="auto"/>
        <w:bottom w:val="none" w:sz="0" w:space="0" w:color="auto"/>
        <w:right w:val="none" w:sz="0" w:space="0" w:color="auto"/>
      </w:divBdr>
    </w:div>
    <w:div w:id="1273630179">
      <w:bodyDiv w:val="1"/>
      <w:marLeft w:val="0"/>
      <w:marRight w:val="0"/>
      <w:marTop w:val="0"/>
      <w:marBottom w:val="0"/>
      <w:divBdr>
        <w:top w:val="none" w:sz="0" w:space="0" w:color="auto"/>
        <w:left w:val="none" w:sz="0" w:space="0" w:color="auto"/>
        <w:bottom w:val="none" w:sz="0" w:space="0" w:color="auto"/>
        <w:right w:val="none" w:sz="0" w:space="0" w:color="auto"/>
      </w:divBdr>
    </w:div>
    <w:div w:id="1297251498">
      <w:bodyDiv w:val="1"/>
      <w:marLeft w:val="0"/>
      <w:marRight w:val="0"/>
      <w:marTop w:val="0"/>
      <w:marBottom w:val="0"/>
      <w:divBdr>
        <w:top w:val="none" w:sz="0" w:space="0" w:color="auto"/>
        <w:left w:val="none" w:sz="0" w:space="0" w:color="auto"/>
        <w:bottom w:val="none" w:sz="0" w:space="0" w:color="auto"/>
        <w:right w:val="none" w:sz="0" w:space="0" w:color="auto"/>
      </w:divBdr>
    </w:div>
    <w:div w:id="1358198314">
      <w:bodyDiv w:val="1"/>
      <w:marLeft w:val="0"/>
      <w:marRight w:val="0"/>
      <w:marTop w:val="0"/>
      <w:marBottom w:val="0"/>
      <w:divBdr>
        <w:top w:val="none" w:sz="0" w:space="0" w:color="auto"/>
        <w:left w:val="none" w:sz="0" w:space="0" w:color="auto"/>
        <w:bottom w:val="none" w:sz="0" w:space="0" w:color="auto"/>
        <w:right w:val="none" w:sz="0" w:space="0" w:color="auto"/>
      </w:divBdr>
    </w:div>
    <w:div w:id="1392464074">
      <w:bodyDiv w:val="1"/>
      <w:marLeft w:val="0"/>
      <w:marRight w:val="0"/>
      <w:marTop w:val="0"/>
      <w:marBottom w:val="0"/>
      <w:divBdr>
        <w:top w:val="none" w:sz="0" w:space="0" w:color="auto"/>
        <w:left w:val="none" w:sz="0" w:space="0" w:color="auto"/>
        <w:bottom w:val="none" w:sz="0" w:space="0" w:color="auto"/>
        <w:right w:val="none" w:sz="0" w:space="0" w:color="auto"/>
      </w:divBdr>
    </w:div>
    <w:div w:id="1421679276">
      <w:bodyDiv w:val="1"/>
      <w:marLeft w:val="0"/>
      <w:marRight w:val="0"/>
      <w:marTop w:val="0"/>
      <w:marBottom w:val="0"/>
      <w:divBdr>
        <w:top w:val="none" w:sz="0" w:space="0" w:color="auto"/>
        <w:left w:val="none" w:sz="0" w:space="0" w:color="auto"/>
        <w:bottom w:val="none" w:sz="0" w:space="0" w:color="auto"/>
        <w:right w:val="none" w:sz="0" w:space="0" w:color="auto"/>
      </w:divBdr>
    </w:div>
    <w:div w:id="1483235921">
      <w:bodyDiv w:val="1"/>
      <w:marLeft w:val="0"/>
      <w:marRight w:val="0"/>
      <w:marTop w:val="0"/>
      <w:marBottom w:val="0"/>
      <w:divBdr>
        <w:top w:val="none" w:sz="0" w:space="0" w:color="auto"/>
        <w:left w:val="none" w:sz="0" w:space="0" w:color="auto"/>
        <w:bottom w:val="none" w:sz="0" w:space="0" w:color="auto"/>
        <w:right w:val="none" w:sz="0" w:space="0" w:color="auto"/>
      </w:divBdr>
    </w:div>
    <w:div w:id="1534657595">
      <w:bodyDiv w:val="1"/>
      <w:marLeft w:val="0"/>
      <w:marRight w:val="0"/>
      <w:marTop w:val="0"/>
      <w:marBottom w:val="0"/>
      <w:divBdr>
        <w:top w:val="none" w:sz="0" w:space="0" w:color="auto"/>
        <w:left w:val="none" w:sz="0" w:space="0" w:color="auto"/>
        <w:bottom w:val="none" w:sz="0" w:space="0" w:color="auto"/>
        <w:right w:val="none" w:sz="0" w:space="0" w:color="auto"/>
      </w:divBdr>
    </w:div>
    <w:div w:id="1586843429">
      <w:bodyDiv w:val="1"/>
      <w:marLeft w:val="0"/>
      <w:marRight w:val="0"/>
      <w:marTop w:val="0"/>
      <w:marBottom w:val="0"/>
      <w:divBdr>
        <w:top w:val="none" w:sz="0" w:space="0" w:color="auto"/>
        <w:left w:val="none" w:sz="0" w:space="0" w:color="auto"/>
        <w:bottom w:val="none" w:sz="0" w:space="0" w:color="auto"/>
        <w:right w:val="none" w:sz="0" w:space="0" w:color="auto"/>
      </w:divBdr>
    </w:div>
    <w:div w:id="1650941984">
      <w:bodyDiv w:val="1"/>
      <w:marLeft w:val="0"/>
      <w:marRight w:val="0"/>
      <w:marTop w:val="0"/>
      <w:marBottom w:val="0"/>
      <w:divBdr>
        <w:top w:val="none" w:sz="0" w:space="0" w:color="auto"/>
        <w:left w:val="none" w:sz="0" w:space="0" w:color="auto"/>
        <w:bottom w:val="none" w:sz="0" w:space="0" w:color="auto"/>
        <w:right w:val="none" w:sz="0" w:space="0" w:color="auto"/>
      </w:divBdr>
    </w:div>
    <w:div w:id="1660577790">
      <w:bodyDiv w:val="1"/>
      <w:marLeft w:val="0"/>
      <w:marRight w:val="0"/>
      <w:marTop w:val="0"/>
      <w:marBottom w:val="0"/>
      <w:divBdr>
        <w:top w:val="none" w:sz="0" w:space="0" w:color="auto"/>
        <w:left w:val="none" w:sz="0" w:space="0" w:color="auto"/>
        <w:bottom w:val="none" w:sz="0" w:space="0" w:color="auto"/>
        <w:right w:val="none" w:sz="0" w:space="0" w:color="auto"/>
      </w:divBdr>
    </w:div>
    <w:div w:id="1678800122">
      <w:bodyDiv w:val="1"/>
      <w:marLeft w:val="0"/>
      <w:marRight w:val="0"/>
      <w:marTop w:val="0"/>
      <w:marBottom w:val="0"/>
      <w:divBdr>
        <w:top w:val="none" w:sz="0" w:space="0" w:color="auto"/>
        <w:left w:val="none" w:sz="0" w:space="0" w:color="auto"/>
        <w:bottom w:val="none" w:sz="0" w:space="0" w:color="auto"/>
        <w:right w:val="none" w:sz="0" w:space="0" w:color="auto"/>
      </w:divBdr>
    </w:div>
    <w:div w:id="1680965284">
      <w:bodyDiv w:val="1"/>
      <w:marLeft w:val="0"/>
      <w:marRight w:val="0"/>
      <w:marTop w:val="0"/>
      <w:marBottom w:val="0"/>
      <w:divBdr>
        <w:top w:val="none" w:sz="0" w:space="0" w:color="auto"/>
        <w:left w:val="none" w:sz="0" w:space="0" w:color="auto"/>
        <w:bottom w:val="none" w:sz="0" w:space="0" w:color="auto"/>
        <w:right w:val="none" w:sz="0" w:space="0" w:color="auto"/>
      </w:divBdr>
    </w:div>
    <w:div w:id="1688289764">
      <w:bodyDiv w:val="1"/>
      <w:marLeft w:val="0"/>
      <w:marRight w:val="0"/>
      <w:marTop w:val="0"/>
      <w:marBottom w:val="0"/>
      <w:divBdr>
        <w:top w:val="none" w:sz="0" w:space="0" w:color="auto"/>
        <w:left w:val="none" w:sz="0" w:space="0" w:color="auto"/>
        <w:bottom w:val="none" w:sz="0" w:space="0" w:color="auto"/>
        <w:right w:val="none" w:sz="0" w:space="0" w:color="auto"/>
      </w:divBdr>
    </w:div>
    <w:div w:id="1725324602">
      <w:bodyDiv w:val="1"/>
      <w:marLeft w:val="0"/>
      <w:marRight w:val="0"/>
      <w:marTop w:val="0"/>
      <w:marBottom w:val="0"/>
      <w:divBdr>
        <w:top w:val="none" w:sz="0" w:space="0" w:color="auto"/>
        <w:left w:val="none" w:sz="0" w:space="0" w:color="auto"/>
        <w:bottom w:val="none" w:sz="0" w:space="0" w:color="auto"/>
        <w:right w:val="none" w:sz="0" w:space="0" w:color="auto"/>
      </w:divBdr>
    </w:div>
    <w:div w:id="1764523279">
      <w:bodyDiv w:val="1"/>
      <w:marLeft w:val="0"/>
      <w:marRight w:val="0"/>
      <w:marTop w:val="0"/>
      <w:marBottom w:val="0"/>
      <w:divBdr>
        <w:top w:val="none" w:sz="0" w:space="0" w:color="auto"/>
        <w:left w:val="none" w:sz="0" w:space="0" w:color="auto"/>
        <w:bottom w:val="none" w:sz="0" w:space="0" w:color="auto"/>
        <w:right w:val="none" w:sz="0" w:space="0" w:color="auto"/>
      </w:divBdr>
    </w:div>
    <w:div w:id="1777166888">
      <w:bodyDiv w:val="1"/>
      <w:marLeft w:val="0"/>
      <w:marRight w:val="0"/>
      <w:marTop w:val="0"/>
      <w:marBottom w:val="0"/>
      <w:divBdr>
        <w:top w:val="none" w:sz="0" w:space="0" w:color="auto"/>
        <w:left w:val="none" w:sz="0" w:space="0" w:color="auto"/>
        <w:bottom w:val="none" w:sz="0" w:space="0" w:color="auto"/>
        <w:right w:val="none" w:sz="0" w:space="0" w:color="auto"/>
      </w:divBdr>
    </w:div>
    <w:div w:id="1827043101">
      <w:bodyDiv w:val="1"/>
      <w:marLeft w:val="0"/>
      <w:marRight w:val="0"/>
      <w:marTop w:val="0"/>
      <w:marBottom w:val="0"/>
      <w:divBdr>
        <w:top w:val="none" w:sz="0" w:space="0" w:color="auto"/>
        <w:left w:val="none" w:sz="0" w:space="0" w:color="auto"/>
        <w:bottom w:val="none" w:sz="0" w:space="0" w:color="auto"/>
        <w:right w:val="none" w:sz="0" w:space="0" w:color="auto"/>
      </w:divBdr>
    </w:div>
    <w:div w:id="1894536972">
      <w:bodyDiv w:val="1"/>
      <w:marLeft w:val="0"/>
      <w:marRight w:val="0"/>
      <w:marTop w:val="0"/>
      <w:marBottom w:val="0"/>
      <w:divBdr>
        <w:top w:val="none" w:sz="0" w:space="0" w:color="auto"/>
        <w:left w:val="none" w:sz="0" w:space="0" w:color="auto"/>
        <w:bottom w:val="none" w:sz="0" w:space="0" w:color="auto"/>
        <w:right w:val="none" w:sz="0" w:space="0" w:color="auto"/>
      </w:divBdr>
    </w:div>
    <w:div w:id="1922441835">
      <w:bodyDiv w:val="1"/>
      <w:marLeft w:val="0"/>
      <w:marRight w:val="0"/>
      <w:marTop w:val="0"/>
      <w:marBottom w:val="0"/>
      <w:divBdr>
        <w:top w:val="none" w:sz="0" w:space="0" w:color="auto"/>
        <w:left w:val="none" w:sz="0" w:space="0" w:color="auto"/>
        <w:bottom w:val="none" w:sz="0" w:space="0" w:color="auto"/>
        <w:right w:val="none" w:sz="0" w:space="0" w:color="auto"/>
      </w:divBdr>
    </w:div>
    <w:div w:id="1974749205">
      <w:bodyDiv w:val="1"/>
      <w:marLeft w:val="0"/>
      <w:marRight w:val="0"/>
      <w:marTop w:val="0"/>
      <w:marBottom w:val="0"/>
      <w:divBdr>
        <w:top w:val="none" w:sz="0" w:space="0" w:color="auto"/>
        <w:left w:val="none" w:sz="0" w:space="0" w:color="auto"/>
        <w:bottom w:val="none" w:sz="0" w:space="0" w:color="auto"/>
        <w:right w:val="none" w:sz="0" w:space="0" w:color="auto"/>
      </w:divBdr>
    </w:div>
    <w:div w:id="1975676726">
      <w:bodyDiv w:val="1"/>
      <w:marLeft w:val="0"/>
      <w:marRight w:val="0"/>
      <w:marTop w:val="0"/>
      <w:marBottom w:val="0"/>
      <w:divBdr>
        <w:top w:val="none" w:sz="0" w:space="0" w:color="auto"/>
        <w:left w:val="none" w:sz="0" w:space="0" w:color="auto"/>
        <w:bottom w:val="none" w:sz="0" w:space="0" w:color="auto"/>
        <w:right w:val="none" w:sz="0" w:space="0" w:color="auto"/>
      </w:divBdr>
    </w:div>
    <w:div w:id="1987515979">
      <w:bodyDiv w:val="1"/>
      <w:marLeft w:val="0"/>
      <w:marRight w:val="0"/>
      <w:marTop w:val="0"/>
      <w:marBottom w:val="0"/>
      <w:divBdr>
        <w:top w:val="none" w:sz="0" w:space="0" w:color="auto"/>
        <w:left w:val="none" w:sz="0" w:space="0" w:color="auto"/>
        <w:bottom w:val="none" w:sz="0" w:space="0" w:color="auto"/>
        <w:right w:val="none" w:sz="0" w:space="0" w:color="auto"/>
      </w:divBdr>
    </w:div>
    <w:div w:id="2045252463">
      <w:bodyDiv w:val="1"/>
      <w:marLeft w:val="0"/>
      <w:marRight w:val="0"/>
      <w:marTop w:val="0"/>
      <w:marBottom w:val="0"/>
      <w:divBdr>
        <w:top w:val="none" w:sz="0" w:space="0" w:color="auto"/>
        <w:left w:val="none" w:sz="0" w:space="0" w:color="auto"/>
        <w:bottom w:val="none" w:sz="0" w:space="0" w:color="auto"/>
        <w:right w:val="none" w:sz="0" w:space="0" w:color="auto"/>
      </w:divBdr>
    </w:div>
    <w:div w:id="2077239647">
      <w:bodyDiv w:val="1"/>
      <w:marLeft w:val="0"/>
      <w:marRight w:val="0"/>
      <w:marTop w:val="0"/>
      <w:marBottom w:val="0"/>
      <w:divBdr>
        <w:top w:val="none" w:sz="0" w:space="0" w:color="auto"/>
        <w:left w:val="none" w:sz="0" w:space="0" w:color="auto"/>
        <w:bottom w:val="none" w:sz="0" w:space="0" w:color="auto"/>
        <w:right w:val="none" w:sz="0" w:space="0" w:color="auto"/>
      </w:divBdr>
    </w:div>
    <w:div w:id="211473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ynalite.org/"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CSI%20Specification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C92F4-59D2-4C15-BFE2-BC5D82009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CSI Specification2</Template>
  <TotalTime>1</TotalTime>
  <Pages>68</Pages>
  <Words>26228</Words>
  <Characters>149505</Characters>
  <Application>Microsoft Office Word</Application>
  <DocSecurity>0</DocSecurity>
  <Lines>1245</Lines>
  <Paragraphs>350</Paragraphs>
  <ScaleCrop>false</ScaleCrop>
  <HeadingPairs>
    <vt:vector size="2" baseType="variant">
      <vt:variant>
        <vt:lpstr>Title</vt:lpstr>
      </vt:variant>
      <vt:variant>
        <vt:i4>1</vt:i4>
      </vt:variant>
    </vt:vector>
  </HeadingPairs>
  <TitlesOfParts>
    <vt:vector size="1" baseType="lpstr">
      <vt:lpstr>CSI Specification</vt:lpstr>
    </vt:vector>
  </TitlesOfParts>
  <Company>Microsoft</Company>
  <LinksUpToDate>false</LinksUpToDate>
  <CharactersWithSpaces>175383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 Specification</dc:title>
  <dc:subject>SectionFormat</dc:subject>
  <dc:creator>Bryan Ackler</dc:creator>
  <cp:keywords>CSI Masterformat SectionFormat PageFormat</cp:keywords>
  <dc:description/>
  <cp:lastModifiedBy>Rahul Shira</cp:lastModifiedBy>
  <cp:revision>2</cp:revision>
  <cp:lastPrinted>2016-02-16T16:11:00Z</cp:lastPrinted>
  <dcterms:created xsi:type="dcterms:W3CDTF">2024-05-22T18:10:00Z</dcterms:created>
  <dcterms:modified xsi:type="dcterms:W3CDTF">2024-05-22T18:10:00Z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completed">
    <vt:lpwstr>10/12/09</vt:lpwstr>
  </property>
  <property fmtid="{D5CDD505-2E9C-101B-9397-08002B2CF9AE}" pid="3" name="CSIsection">
    <vt:lpwstr>11065 Part 2</vt:lpwstr>
  </property>
  <property fmtid="{D5CDD505-2E9C-101B-9397-08002B2CF9AE}" pid="4" name="ContentType">
    <vt:lpwstr>Document</vt:lpwstr>
  </property>
  <property fmtid="{D5CDD505-2E9C-101B-9397-08002B2CF9AE}" pid="5" name="MSIP_Label_7def8eab-07d6-4849-8b43-f2fe9ec60b55_Enabled">
    <vt:lpwstr>True</vt:lpwstr>
  </property>
  <property fmtid="{D5CDD505-2E9C-101B-9397-08002B2CF9AE}" pid="6" name="MSIP_Label_7def8eab-07d6-4849-8b43-f2fe9ec60b55_SiteId">
    <vt:lpwstr>75b2f54b-feff-400d-8e0b-67102edb9a23</vt:lpwstr>
  </property>
  <property fmtid="{D5CDD505-2E9C-101B-9397-08002B2CF9AE}" pid="7" name="MSIP_Label_7def8eab-07d6-4849-8b43-f2fe9ec60b55_Owner">
    <vt:lpwstr>jim.crowther@signify.com</vt:lpwstr>
  </property>
  <property fmtid="{D5CDD505-2E9C-101B-9397-08002B2CF9AE}" pid="8" name="MSIP_Label_7def8eab-07d6-4849-8b43-f2fe9ec60b55_SetDate">
    <vt:lpwstr>2020-07-15T23:31:53.3014039Z</vt:lpwstr>
  </property>
  <property fmtid="{D5CDD505-2E9C-101B-9397-08002B2CF9AE}" pid="9" name="MSIP_Label_7def8eab-07d6-4849-8b43-f2fe9ec60b55_Name">
    <vt:lpwstr>Signify - Internal</vt:lpwstr>
  </property>
  <property fmtid="{D5CDD505-2E9C-101B-9397-08002B2CF9AE}" pid="10" name="MSIP_Label_7def8eab-07d6-4849-8b43-f2fe9ec60b55_Application">
    <vt:lpwstr>Microsoft Azure Information Protection</vt:lpwstr>
  </property>
  <property fmtid="{D5CDD505-2E9C-101B-9397-08002B2CF9AE}" pid="11" name="MSIP_Label_7def8eab-07d6-4849-8b43-f2fe9ec60b55_ActionId">
    <vt:lpwstr>9d2b8a71-3f84-49b1-b911-de394f08c6d1</vt:lpwstr>
  </property>
  <property fmtid="{D5CDD505-2E9C-101B-9397-08002B2CF9AE}" pid="12" name="MSIP_Label_7def8eab-07d6-4849-8b43-f2fe9ec60b55_Extended_MSFT_Method">
    <vt:lpwstr>Automatic</vt:lpwstr>
  </property>
  <property fmtid="{D5CDD505-2E9C-101B-9397-08002B2CF9AE}" pid="13" name="Sensitivity">
    <vt:lpwstr>Signify - Internal</vt:lpwstr>
  </property>
</Properties>
</file>